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E2DE" w14:textId="77777777" w:rsidR="003052D0" w:rsidRPr="00C423C7" w:rsidRDefault="00C85150" w:rsidP="00BF7E1C">
      <w:pPr>
        <w:tabs>
          <w:tab w:val="left" w:pos="1440"/>
          <w:tab w:val="left" w:pos="2340"/>
        </w:tabs>
        <w:ind w:right="424"/>
        <w:rPr>
          <w:rFonts w:ascii="Times New Roman" w:eastAsia="Times New Roman" w:hAnsi="Times New Roman" w:cs="Times New Roman"/>
          <w:b/>
          <w:lang w:eastAsia="ru-RU"/>
        </w:rPr>
      </w:pPr>
      <w:bookmarkStart w:id="0" w:name="bookmark1"/>
      <w:r>
        <w:rPr>
          <w:rFonts w:ascii="Times New Roman" w:eastAsia="Times New Roman" w:hAnsi="Times New Roman" w:cs="Times New Roman"/>
          <w:b/>
          <w:lang w:eastAsia="ru-RU"/>
        </w:rPr>
        <w:t xml:space="preserve">                                                                    </w:t>
      </w:r>
      <w:r w:rsidR="003052D0" w:rsidRPr="00C423C7">
        <w:rPr>
          <w:rFonts w:ascii="Times New Roman" w:eastAsia="Times New Roman" w:hAnsi="Times New Roman" w:cs="Times New Roman"/>
          <w:noProof/>
          <w:lang w:bidi="ar-SA"/>
        </w:rPr>
        <w:drawing>
          <wp:inline distT="0" distB="0" distL="0" distR="0" wp14:anchorId="40C39D81" wp14:editId="2B7E2C2A">
            <wp:extent cx="419100" cy="5524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9100" cy="552450"/>
                    </a:xfrm>
                    <a:prstGeom prst="rect">
                      <a:avLst/>
                    </a:prstGeom>
                    <a:noFill/>
                    <a:ln>
                      <a:noFill/>
                    </a:ln>
                  </pic:spPr>
                </pic:pic>
              </a:graphicData>
            </a:graphic>
          </wp:inline>
        </w:drawing>
      </w:r>
      <w:r w:rsidR="003052D0" w:rsidRPr="00C423C7">
        <w:rPr>
          <w:rFonts w:ascii="Times New Roman" w:eastAsia="Times New Roman" w:hAnsi="Times New Roman" w:cs="Times New Roman"/>
          <w:b/>
          <w:lang w:eastAsia="ru-RU"/>
        </w:rPr>
        <w:t xml:space="preserve">                                                                   </w:t>
      </w:r>
    </w:p>
    <w:p w14:paraId="2EE70E01" w14:textId="77777777" w:rsidR="003052D0" w:rsidRPr="00C423C7" w:rsidRDefault="003052D0" w:rsidP="003052D0">
      <w:pPr>
        <w:tabs>
          <w:tab w:val="left" w:pos="1440"/>
          <w:tab w:val="left" w:pos="2340"/>
        </w:tabs>
        <w:jc w:val="center"/>
        <w:rPr>
          <w:rFonts w:ascii="Times New Roman" w:eastAsia="Times New Roman" w:hAnsi="Times New Roman" w:cs="Times New Roman"/>
          <w:b/>
          <w:sz w:val="16"/>
          <w:szCs w:val="16"/>
          <w:lang w:eastAsia="ru-RU"/>
        </w:rPr>
      </w:pPr>
    </w:p>
    <w:p w14:paraId="71110E68" w14:textId="77777777" w:rsidR="003052D0" w:rsidRPr="00C423C7" w:rsidRDefault="003052D0" w:rsidP="003052D0">
      <w:pPr>
        <w:tabs>
          <w:tab w:val="left" w:pos="1440"/>
          <w:tab w:val="left" w:pos="2340"/>
        </w:tabs>
        <w:jc w:val="center"/>
        <w:rPr>
          <w:rFonts w:ascii="Times New Roman" w:eastAsia="Times New Roman" w:hAnsi="Times New Roman" w:cs="Times New Roman"/>
          <w:b/>
          <w:sz w:val="28"/>
          <w:szCs w:val="28"/>
          <w:lang w:eastAsia="ru-RU"/>
        </w:rPr>
      </w:pPr>
      <w:r w:rsidRPr="00C423C7">
        <w:rPr>
          <w:rFonts w:ascii="Times New Roman" w:eastAsia="Times New Roman" w:hAnsi="Times New Roman" w:cs="Times New Roman"/>
          <w:b/>
          <w:sz w:val="28"/>
          <w:szCs w:val="28"/>
          <w:lang w:eastAsia="ru-RU"/>
        </w:rPr>
        <w:t xml:space="preserve">ВИШНІВСЬКА СІЛЬСЬКА РАДА </w:t>
      </w:r>
    </w:p>
    <w:p w14:paraId="01D45B3A" w14:textId="77777777" w:rsidR="003052D0" w:rsidRPr="00C423C7" w:rsidRDefault="003052D0" w:rsidP="003052D0">
      <w:pPr>
        <w:tabs>
          <w:tab w:val="left" w:pos="1440"/>
          <w:tab w:val="left" w:pos="2340"/>
        </w:tabs>
        <w:jc w:val="center"/>
        <w:rPr>
          <w:rFonts w:ascii="Times New Roman" w:eastAsia="Times New Roman" w:hAnsi="Times New Roman" w:cs="Times New Roman"/>
          <w:b/>
          <w:sz w:val="28"/>
          <w:szCs w:val="28"/>
          <w:lang w:eastAsia="ru-RU"/>
        </w:rPr>
      </w:pPr>
      <w:r w:rsidRPr="00C423C7">
        <w:rPr>
          <w:rFonts w:ascii="Times New Roman" w:eastAsia="Times New Roman" w:hAnsi="Times New Roman" w:cs="Times New Roman"/>
          <w:b/>
          <w:sz w:val="28"/>
          <w:szCs w:val="28"/>
          <w:lang w:eastAsia="ru-RU"/>
        </w:rPr>
        <w:t>ВИКОНАВЧИЙ  КОМІТЕТ</w:t>
      </w:r>
    </w:p>
    <w:p w14:paraId="4ABC7545" w14:textId="77777777" w:rsidR="003052D0" w:rsidRPr="00C423C7" w:rsidRDefault="003052D0" w:rsidP="003052D0">
      <w:pPr>
        <w:tabs>
          <w:tab w:val="left" w:pos="1440"/>
          <w:tab w:val="left" w:pos="2340"/>
        </w:tabs>
        <w:jc w:val="center"/>
        <w:rPr>
          <w:rFonts w:ascii="Times New Roman" w:eastAsia="Times New Roman" w:hAnsi="Times New Roman" w:cs="Times New Roman"/>
          <w:b/>
          <w:sz w:val="28"/>
          <w:szCs w:val="28"/>
          <w:lang w:eastAsia="ru-RU"/>
        </w:rPr>
      </w:pPr>
      <w:r w:rsidRPr="00C423C7">
        <w:rPr>
          <w:rFonts w:ascii="Times New Roman" w:eastAsia="Times New Roman" w:hAnsi="Times New Roman" w:cs="Times New Roman"/>
          <w:b/>
          <w:sz w:val="28"/>
          <w:szCs w:val="28"/>
          <w:lang w:eastAsia="ru-RU"/>
        </w:rPr>
        <w:t xml:space="preserve">Р І Ш Е Н </w:t>
      </w:r>
      <w:proofErr w:type="spellStart"/>
      <w:r w:rsidRPr="00C423C7">
        <w:rPr>
          <w:rFonts w:ascii="Times New Roman" w:eastAsia="Times New Roman" w:hAnsi="Times New Roman" w:cs="Times New Roman"/>
          <w:b/>
          <w:sz w:val="28"/>
          <w:szCs w:val="28"/>
          <w:lang w:eastAsia="ru-RU"/>
        </w:rPr>
        <w:t>Н</w:t>
      </w:r>
      <w:proofErr w:type="spellEnd"/>
      <w:r w:rsidRPr="00C423C7">
        <w:rPr>
          <w:rFonts w:ascii="Times New Roman" w:eastAsia="Times New Roman" w:hAnsi="Times New Roman" w:cs="Times New Roman"/>
          <w:b/>
          <w:sz w:val="28"/>
          <w:szCs w:val="28"/>
          <w:lang w:eastAsia="ru-RU"/>
        </w:rPr>
        <w:t xml:space="preserve"> Я</w:t>
      </w:r>
    </w:p>
    <w:p w14:paraId="3AEBB08F" w14:textId="77777777" w:rsidR="003052D0" w:rsidRDefault="003052D0" w:rsidP="003052D0">
      <w:pPr>
        <w:tabs>
          <w:tab w:val="left" w:pos="1440"/>
          <w:tab w:val="left" w:pos="2340"/>
          <w:tab w:val="center" w:pos="4819"/>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14:paraId="7EE13C48" w14:textId="2D99755A" w:rsidR="003052D0" w:rsidRPr="00C423C7" w:rsidRDefault="00C7424D" w:rsidP="003052D0">
      <w:pPr>
        <w:tabs>
          <w:tab w:val="left" w:pos="1440"/>
          <w:tab w:val="left" w:pos="2340"/>
          <w:tab w:val="center" w:pos="4819"/>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r w:rsidR="003052D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жовтня </w:t>
      </w:r>
      <w:r w:rsidR="003052D0" w:rsidRPr="00C423C7">
        <w:rPr>
          <w:rFonts w:ascii="Times New Roman" w:eastAsia="Times New Roman" w:hAnsi="Times New Roman" w:cs="Times New Roman"/>
          <w:sz w:val="28"/>
          <w:szCs w:val="28"/>
          <w:lang w:eastAsia="ru-RU"/>
        </w:rPr>
        <w:t xml:space="preserve">  20</w:t>
      </w:r>
      <w:r w:rsidR="003052D0">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4</w:t>
      </w:r>
      <w:r w:rsidR="003052D0" w:rsidRPr="00C423C7">
        <w:rPr>
          <w:rFonts w:ascii="Times New Roman" w:eastAsia="Times New Roman" w:hAnsi="Times New Roman" w:cs="Times New Roman"/>
          <w:sz w:val="28"/>
          <w:szCs w:val="28"/>
          <w:lang w:eastAsia="ru-RU"/>
        </w:rPr>
        <w:t xml:space="preserve"> року          </w:t>
      </w:r>
      <w:r w:rsidR="003052D0">
        <w:rPr>
          <w:rFonts w:ascii="Times New Roman" w:eastAsia="Times New Roman" w:hAnsi="Times New Roman" w:cs="Times New Roman"/>
          <w:sz w:val="28"/>
          <w:szCs w:val="28"/>
          <w:lang w:eastAsia="ru-RU"/>
        </w:rPr>
        <w:t xml:space="preserve">          </w:t>
      </w:r>
      <w:r w:rsidR="004A1CB2">
        <w:rPr>
          <w:rFonts w:ascii="Times New Roman" w:eastAsia="Times New Roman" w:hAnsi="Times New Roman" w:cs="Times New Roman"/>
          <w:sz w:val="28"/>
          <w:szCs w:val="28"/>
          <w:lang w:eastAsia="ru-RU"/>
        </w:rPr>
        <w:t xml:space="preserve">        </w:t>
      </w:r>
      <w:r w:rsidR="00637422">
        <w:rPr>
          <w:rFonts w:ascii="Times New Roman" w:eastAsia="Times New Roman" w:hAnsi="Times New Roman" w:cs="Times New Roman"/>
          <w:sz w:val="28"/>
          <w:szCs w:val="28"/>
          <w:lang w:eastAsia="ru-RU"/>
        </w:rPr>
        <w:t xml:space="preserve">                                                  </w:t>
      </w:r>
      <w:r w:rsidR="003052D0" w:rsidRPr="00C423C7">
        <w:rPr>
          <w:rFonts w:ascii="Times New Roman" w:eastAsia="Times New Roman" w:hAnsi="Times New Roman" w:cs="Times New Roman"/>
          <w:sz w:val="28"/>
          <w:szCs w:val="28"/>
          <w:lang w:eastAsia="ru-RU"/>
        </w:rPr>
        <w:t>№</w:t>
      </w:r>
      <w:r w:rsidR="00546E04">
        <w:rPr>
          <w:rFonts w:ascii="Times New Roman" w:eastAsia="Times New Roman" w:hAnsi="Times New Roman" w:cs="Times New Roman"/>
          <w:sz w:val="28"/>
          <w:szCs w:val="28"/>
          <w:lang w:eastAsia="ru-RU"/>
        </w:rPr>
        <w:t>11/1</w:t>
      </w:r>
      <w:r w:rsidR="0017056D">
        <w:rPr>
          <w:rFonts w:ascii="Times New Roman" w:eastAsia="Times New Roman" w:hAnsi="Times New Roman" w:cs="Times New Roman"/>
          <w:sz w:val="28"/>
          <w:szCs w:val="28"/>
          <w:lang w:eastAsia="ru-RU"/>
        </w:rPr>
        <w:t>3</w:t>
      </w:r>
    </w:p>
    <w:p w14:paraId="21D28A4C" w14:textId="77777777" w:rsidR="003052D0" w:rsidRDefault="003052D0" w:rsidP="003052D0">
      <w:pPr>
        <w:pStyle w:val="12"/>
        <w:keepNext/>
        <w:keepLines/>
        <w:shd w:val="clear" w:color="auto" w:fill="auto"/>
        <w:spacing w:line="240" w:lineRule="auto"/>
        <w:ind w:right="3280"/>
        <w:jc w:val="left"/>
      </w:pPr>
    </w:p>
    <w:bookmarkEnd w:id="0"/>
    <w:p w14:paraId="6E4BD677" w14:textId="1CFFB23A" w:rsidR="00AF5E98" w:rsidRPr="00AF5E98" w:rsidRDefault="00BA0CC8" w:rsidP="00AF5E98">
      <w:pPr>
        <w:pStyle w:val="a6"/>
        <w:spacing w:after="0" w:line="240" w:lineRule="auto"/>
        <w:rPr>
          <w:b/>
          <w:szCs w:val="28"/>
        </w:rPr>
      </w:pPr>
      <w:r w:rsidRPr="00AF5E98">
        <w:rPr>
          <w:b/>
          <w:szCs w:val="28"/>
          <w:lang w:eastAsia="ru-RU"/>
        </w:rPr>
        <w:t xml:space="preserve">Про </w:t>
      </w:r>
      <w:r w:rsidR="00A734E6" w:rsidRPr="00AF5E98">
        <w:rPr>
          <w:b/>
          <w:szCs w:val="28"/>
          <w:lang w:eastAsia="ru-RU"/>
        </w:rPr>
        <w:t>схвал</w:t>
      </w:r>
      <w:r w:rsidRPr="00AF5E98">
        <w:rPr>
          <w:b/>
          <w:szCs w:val="28"/>
          <w:lang w:eastAsia="ru-RU"/>
        </w:rPr>
        <w:t xml:space="preserve">ення </w:t>
      </w:r>
      <w:r w:rsidR="00AF5E98" w:rsidRPr="00AF5E98">
        <w:rPr>
          <w:b/>
          <w:szCs w:val="28"/>
        </w:rPr>
        <w:t>Програ</w:t>
      </w:r>
      <w:r w:rsidR="0074265F">
        <w:rPr>
          <w:b/>
          <w:szCs w:val="28"/>
        </w:rPr>
        <w:t>ми</w:t>
      </w:r>
      <w:r w:rsidR="00AF5E98" w:rsidRPr="00AF5E98">
        <w:rPr>
          <w:b/>
          <w:szCs w:val="28"/>
        </w:rPr>
        <w:t xml:space="preserve"> </w:t>
      </w:r>
      <w:r w:rsidR="00287DE4">
        <w:rPr>
          <w:b/>
          <w:szCs w:val="28"/>
        </w:rPr>
        <w:t xml:space="preserve"> для кривдників </w:t>
      </w:r>
    </w:p>
    <w:p w14:paraId="112E27F5" w14:textId="459267DF" w:rsidR="00BA0CC8" w:rsidRDefault="00AF5E98" w:rsidP="00AF5E98">
      <w:pPr>
        <w:widowControl/>
        <w:ind w:right="4536"/>
        <w:rPr>
          <w:rFonts w:ascii="Times New Roman" w:hAnsi="Times New Roman" w:cs="Times New Roman"/>
          <w:b/>
          <w:sz w:val="28"/>
          <w:szCs w:val="28"/>
        </w:rPr>
      </w:pPr>
      <w:r w:rsidRPr="00AF5E98">
        <w:rPr>
          <w:rFonts w:ascii="Times New Roman" w:hAnsi="Times New Roman" w:cs="Times New Roman"/>
          <w:b/>
          <w:sz w:val="28"/>
          <w:szCs w:val="28"/>
        </w:rPr>
        <w:t>Вишнівської сільської ради</w:t>
      </w:r>
    </w:p>
    <w:p w14:paraId="11BDD81C" w14:textId="77777777" w:rsidR="00AF5E98" w:rsidRPr="00AF5E98" w:rsidRDefault="00AF5E98" w:rsidP="00AF5E98">
      <w:pPr>
        <w:widowControl/>
        <w:ind w:right="4536"/>
        <w:rPr>
          <w:rFonts w:ascii="Times New Roman" w:eastAsia="Times New Roman" w:hAnsi="Times New Roman" w:cs="Times New Roman"/>
          <w:color w:val="auto"/>
          <w:sz w:val="28"/>
          <w:szCs w:val="28"/>
          <w:lang w:eastAsia="ru-RU" w:bidi="ar-SA"/>
        </w:rPr>
      </w:pPr>
    </w:p>
    <w:p w14:paraId="7FD43F8D" w14:textId="7C155A63" w:rsidR="004512F5" w:rsidRPr="006F2E9D" w:rsidRDefault="004512F5" w:rsidP="006F2E9D">
      <w:pPr>
        <w:pStyle w:val="22"/>
        <w:shd w:val="clear" w:color="auto" w:fill="auto"/>
        <w:spacing w:before="0" w:after="0" w:line="240" w:lineRule="auto"/>
        <w:ind w:right="282" w:firstLine="0"/>
        <w:rPr>
          <w:color w:val="auto"/>
        </w:rPr>
      </w:pPr>
      <w:r w:rsidRPr="006F2E9D">
        <w:rPr>
          <w:color w:val="auto"/>
        </w:rPr>
        <w:t xml:space="preserve">Відповідно до законів України «Про місцеве самоврядування в Україні», </w:t>
      </w:r>
      <w:r w:rsidR="00287DE4" w:rsidRPr="00287DE4">
        <w:rPr>
          <w:lang w:bidi="ar-SA"/>
        </w:rPr>
        <w:t>законів України «Про запобігання та протидію домашньому насильству», «Про соціальні послуги», «Про внесення змін до Кримінального та Кримінально-процесуального кодексів України з метою реалізації положень Конвенції Ради Європи про запобігання насильству стосовно жінок і домашньому насильству та боротьбу з цими явищами»</w:t>
      </w:r>
      <w:r w:rsidRPr="006F2E9D">
        <w:rPr>
          <w:color w:val="auto"/>
        </w:rPr>
        <w:t xml:space="preserve">, виконавчий комітет </w:t>
      </w:r>
      <w:r w:rsidR="006F2E9D" w:rsidRPr="006F2E9D">
        <w:rPr>
          <w:color w:val="auto"/>
        </w:rPr>
        <w:t xml:space="preserve">Вишнівської сільської </w:t>
      </w:r>
      <w:r w:rsidRPr="006F2E9D">
        <w:rPr>
          <w:color w:val="auto"/>
        </w:rPr>
        <w:t xml:space="preserve"> ради </w:t>
      </w:r>
    </w:p>
    <w:p w14:paraId="31366F05" w14:textId="77777777" w:rsidR="006F2E9D" w:rsidRPr="006F2E9D" w:rsidRDefault="006F2E9D" w:rsidP="006F2E9D">
      <w:pPr>
        <w:pStyle w:val="22"/>
        <w:shd w:val="clear" w:color="auto" w:fill="auto"/>
        <w:spacing w:before="0" w:after="0" w:line="240" w:lineRule="auto"/>
        <w:ind w:right="282" w:firstLine="0"/>
        <w:rPr>
          <w:b/>
          <w:bCs/>
          <w:color w:val="auto"/>
        </w:rPr>
      </w:pPr>
    </w:p>
    <w:p w14:paraId="19FBCB0D" w14:textId="77777777" w:rsidR="004512F5" w:rsidRPr="006F2E9D" w:rsidRDefault="004512F5" w:rsidP="006F2E9D">
      <w:pPr>
        <w:pStyle w:val="22"/>
        <w:shd w:val="clear" w:color="auto" w:fill="auto"/>
        <w:spacing w:before="0" w:after="0" w:line="240" w:lineRule="auto"/>
        <w:ind w:right="282" w:firstLine="0"/>
        <w:rPr>
          <w:b/>
          <w:bCs/>
          <w:color w:val="auto"/>
        </w:rPr>
      </w:pPr>
      <w:r w:rsidRPr="006F2E9D">
        <w:rPr>
          <w:b/>
          <w:bCs/>
          <w:color w:val="auto"/>
        </w:rPr>
        <w:t xml:space="preserve">В И Р І Ш И В: </w:t>
      </w:r>
    </w:p>
    <w:p w14:paraId="18CA5737" w14:textId="77777777" w:rsidR="006F2E9D" w:rsidRPr="006F2E9D" w:rsidRDefault="006F2E9D" w:rsidP="006F2E9D">
      <w:pPr>
        <w:pStyle w:val="22"/>
        <w:shd w:val="clear" w:color="auto" w:fill="auto"/>
        <w:spacing w:before="0" w:after="0" w:line="240" w:lineRule="auto"/>
        <w:ind w:right="282" w:firstLine="0"/>
        <w:rPr>
          <w:color w:val="auto"/>
        </w:rPr>
      </w:pPr>
    </w:p>
    <w:p w14:paraId="28BF1294" w14:textId="1AC2438C" w:rsidR="004512F5" w:rsidRPr="003E1FC3" w:rsidRDefault="004512F5" w:rsidP="00EA0F1A">
      <w:pPr>
        <w:pStyle w:val="a6"/>
        <w:spacing w:after="0" w:line="240" w:lineRule="auto"/>
        <w:jc w:val="both"/>
        <w:rPr>
          <w:szCs w:val="28"/>
        </w:rPr>
      </w:pPr>
      <w:r w:rsidRPr="006F2E9D">
        <w:t>1.</w:t>
      </w:r>
      <w:r w:rsidRPr="00EA0F1A">
        <w:t xml:space="preserve">Схвалити </w:t>
      </w:r>
      <w:r w:rsidR="00EA0F1A" w:rsidRPr="00EA0F1A">
        <w:rPr>
          <w:szCs w:val="28"/>
        </w:rPr>
        <w:t>Програм</w:t>
      </w:r>
      <w:r w:rsidR="00EA0F1A">
        <w:rPr>
          <w:szCs w:val="28"/>
        </w:rPr>
        <w:t>у</w:t>
      </w:r>
      <w:r w:rsidR="00EA0F1A" w:rsidRPr="00EA0F1A">
        <w:rPr>
          <w:szCs w:val="28"/>
        </w:rPr>
        <w:t xml:space="preserve"> </w:t>
      </w:r>
      <w:r w:rsidR="00287DE4">
        <w:rPr>
          <w:szCs w:val="28"/>
        </w:rPr>
        <w:t xml:space="preserve">для кривдників  Вишнівської сільської </w:t>
      </w:r>
      <w:r w:rsidR="003E1FC3">
        <w:rPr>
          <w:szCs w:val="28"/>
          <w:lang w:val="en-US"/>
        </w:rPr>
        <w:t xml:space="preserve"> </w:t>
      </w:r>
      <w:r w:rsidR="003E1FC3">
        <w:rPr>
          <w:szCs w:val="28"/>
        </w:rPr>
        <w:t xml:space="preserve">ради на 2024-2026 роки, що додається </w:t>
      </w:r>
      <w:r w:rsidRPr="006F2E9D">
        <w:t>(далі - Програма) та</w:t>
      </w:r>
      <w:r w:rsidRPr="006F2E9D">
        <w:rPr>
          <w:lang w:eastAsia="ru-RU"/>
        </w:rPr>
        <w:t xml:space="preserve"> подати на сесію для затвердження</w:t>
      </w:r>
      <w:r w:rsidRPr="006F2E9D">
        <w:t xml:space="preserve">. </w:t>
      </w:r>
    </w:p>
    <w:p w14:paraId="5C54E3EF" w14:textId="638B0A37" w:rsidR="004512F5" w:rsidRPr="006F2E9D" w:rsidRDefault="004512F5" w:rsidP="006F2E9D">
      <w:pPr>
        <w:pStyle w:val="22"/>
        <w:shd w:val="clear" w:color="auto" w:fill="auto"/>
        <w:spacing w:before="0" w:after="0" w:line="240" w:lineRule="auto"/>
        <w:ind w:right="282" w:firstLine="0"/>
        <w:rPr>
          <w:color w:val="auto"/>
        </w:rPr>
      </w:pPr>
      <w:r w:rsidRPr="006F2E9D">
        <w:rPr>
          <w:color w:val="auto"/>
        </w:rPr>
        <w:t xml:space="preserve">2.Фінансовому відділу щорічно передбачати кошти на реалізацію заходів Програми, виходячи із фінансових можливостей дохідної частини сільського бюджету територіальної громади. </w:t>
      </w:r>
    </w:p>
    <w:p w14:paraId="7E06AF96" w14:textId="793C6A7C" w:rsidR="004512F5" w:rsidRPr="006F2E9D" w:rsidRDefault="00A17F4F" w:rsidP="006F2E9D">
      <w:pPr>
        <w:pStyle w:val="22"/>
        <w:shd w:val="clear" w:color="auto" w:fill="auto"/>
        <w:spacing w:before="0" w:after="0" w:line="240" w:lineRule="auto"/>
        <w:ind w:right="282" w:firstLine="0"/>
        <w:rPr>
          <w:color w:val="auto"/>
        </w:rPr>
      </w:pPr>
      <w:r>
        <w:rPr>
          <w:color w:val="auto"/>
        </w:rPr>
        <w:t>3</w:t>
      </w:r>
      <w:r w:rsidR="004512F5" w:rsidRPr="006F2E9D">
        <w:rPr>
          <w:color w:val="auto"/>
        </w:rPr>
        <w:t xml:space="preserve">.Контроль за виконанням </w:t>
      </w:r>
      <w:r>
        <w:rPr>
          <w:color w:val="auto"/>
        </w:rPr>
        <w:t xml:space="preserve">цього </w:t>
      </w:r>
      <w:r w:rsidR="004512F5" w:rsidRPr="006F2E9D">
        <w:rPr>
          <w:color w:val="auto"/>
        </w:rPr>
        <w:t xml:space="preserve">рішення покласти на </w:t>
      </w:r>
      <w:r>
        <w:rPr>
          <w:color w:val="auto"/>
        </w:rPr>
        <w:t xml:space="preserve"> сільського голову.</w:t>
      </w:r>
    </w:p>
    <w:p w14:paraId="2FEF4819" w14:textId="77777777" w:rsidR="004512F5" w:rsidRPr="006F2E9D" w:rsidRDefault="004512F5" w:rsidP="006F2E9D">
      <w:pPr>
        <w:pStyle w:val="22"/>
        <w:shd w:val="clear" w:color="auto" w:fill="auto"/>
        <w:spacing w:before="0" w:after="0" w:line="240" w:lineRule="auto"/>
        <w:ind w:right="282" w:firstLine="0"/>
        <w:rPr>
          <w:color w:val="auto"/>
        </w:rPr>
      </w:pPr>
    </w:p>
    <w:p w14:paraId="6753ABFC" w14:textId="77777777" w:rsidR="004512F5" w:rsidRDefault="004512F5" w:rsidP="006F2E9D">
      <w:pPr>
        <w:pStyle w:val="22"/>
        <w:shd w:val="clear" w:color="auto" w:fill="auto"/>
        <w:spacing w:before="0" w:after="0" w:line="240" w:lineRule="auto"/>
        <w:ind w:right="282" w:firstLine="0"/>
      </w:pPr>
    </w:p>
    <w:p w14:paraId="62AB7A2D" w14:textId="77777777" w:rsidR="00A734E6" w:rsidRPr="00BA0CC8" w:rsidRDefault="00A734E6" w:rsidP="00BA0CC8">
      <w:pPr>
        <w:widowControl/>
        <w:spacing w:line="276" w:lineRule="auto"/>
        <w:ind w:right="282" w:firstLine="567"/>
        <w:jc w:val="both"/>
        <w:rPr>
          <w:rFonts w:ascii="Times New Roman" w:eastAsia="Times New Roman" w:hAnsi="Times New Roman" w:cs="Times New Roman"/>
          <w:color w:val="auto"/>
          <w:sz w:val="28"/>
          <w:szCs w:val="28"/>
          <w:lang w:eastAsia="ru-RU" w:bidi="ar-SA"/>
        </w:rPr>
      </w:pPr>
    </w:p>
    <w:p w14:paraId="2C56165F" w14:textId="4EFF62B7" w:rsidR="00BA0CC8" w:rsidRPr="00BA0CC8" w:rsidRDefault="00BA0CC8" w:rsidP="00E61087">
      <w:pPr>
        <w:widowControl/>
        <w:ind w:right="282"/>
        <w:jc w:val="both"/>
        <w:rPr>
          <w:rFonts w:ascii="Times New Roman" w:eastAsia="Times New Roman" w:hAnsi="Times New Roman" w:cs="Times New Roman"/>
          <w:color w:val="auto"/>
          <w:lang w:eastAsia="ru-RU" w:bidi="ar-SA"/>
        </w:rPr>
      </w:pPr>
      <w:proofErr w:type="gramStart"/>
      <w:r w:rsidRPr="003E1FC3">
        <w:rPr>
          <w:rFonts w:ascii="Times New Roman" w:eastAsia="Times New Roman" w:hAnsi="Times New Roman" w:cs="Times New Roman"/>
          <w:color w:val="auto"/>
          <w:sz w:val="28"/>
          <w:szCs w:val="28"/>
          <w:lang w:val="ru-RU" w:eastAsia="ru-RU" w:bidi="ar-SA"/>
        </w:rPr>
        <w:t>С</w:t>
      </w:r>
      <w:proofErr w:type="spellStart"/>
      <w:r w:rsidRPr="003E1FC3">
        <w:rPr>
          <w:rFonts w:ascii="Times New Roman" w:eastAsia="Times New Roman" w:hAnsi="Times New Roman" w:cs="Times New Roman"/>
          <w:color w:val="auto"/>
          <w:sz w:val="28"/>
          <w:szCs w:val="28"/>
          <w:lang w:eastAsia="ru-RU" w:bidi="ar-SA"/>
        </w:rPr>
        <w:t>ільський</w:t>
      </w:r>
      <w:proofErr w:type="spellEnd"/>
      <w:r w:rsidRPr="003E1FC3">
        <w:rPr>
          <w:rFonts w:ascii="Times New Roman" w:eastAsia="Times New Roman" w:hAnsi="Times New Roman" w:cs="Times New Roman"/>
          <w:color w:val="auto"/>
          <w:sz w:val="28"/>
          <w:szCs w:val="28"/>
          <w:lang w:eastAsia="ru-RU" w:bidi="ar-SA"/>
        </w:rPr>
        <w:t xml:space="preserve">  </w:t>
      </w:r>
      <w:r w:rsidRPr="003E1FC3">
        <w:rPr>
          <w:rFonts w:ascii="Times New Roman" w:eastAsia="Times New Roman" w:hAnsi="Times New Roman" w:cs="Times New Roman"/>
          <w:color w:val="auto"/>
          <w:sz w:val="28"/>
          <w:szCs w:val="28"/>
          <w:lang w:val="ru-RU" w:eastAsia="ru-RU" w:bidi="ar-SA"/>
        </w:rPr>
        <w:t>голова</w:t>
      </w:r>
      <w:proofErr w:type="gramEnd"/>
      <w:r w:rsidRPr="003E1FC3">
        <w:rPr>
          <w:rFonts w:ascii="Times New Roman" w:eastAsia="Times New Roman" w:hAnsi="Times New Roman" w:cs="Times New Roman"/>
          <w:color w:val="auto"/>
          <w:sz w:val="28"/>
          <w:szCs w:val="28"/>
          <w:lang w:val="ru-RU" w:eastAsia="ru-RU" w:bidi="ar-SA"/>
        </w:rPr>
        <w:t xml:space="preserve">                                                                    </w:t>
      </w:r>
      <w:proofErr w:type="spellStart"/>
      <w:r w:rsidRPr="00BA0CC8">
        <w:rPr>
          <w:rFonts w:ascii="Times New Roman" w:eastAsia="Times New Roman" w:hAnsi="Times New Roman" w:cs="Times New Roman"/>
          <w:b/>
          <w:color w:val="auto"/>
          <w:sz w:val="28"/>
          <w:szCs w:val="28"/>
          <w:lang w:val="ru-RU" w:eastAsia="ru-RU" w:bidi="ar-SA"/>
        </w:rPr>
        <w:t>Ві</w:t>
      </w:r>
      <w:r w:rsidRPr="00BA0CC8">
        <w:rPr>
          <w:rFonts w:ascii="Times New Roman" w:eastAsia="Times New Roman" w:hAnsi="Times New Roman" w:cs="Times New Roman"/>
          <w:b/>
          <w:color w:val="auto"/>
          <w:sz w:val="28"/>
          <w:szCs w:val="28"/>
          <w:lang w:eastAsia="ru-RU" w:bidi="ar-SA"/>
        </w:rPr>
        <w:t>ктор</w:t>
      </w:r>
      <w:proofErr w:type="spellEnd"/>
      <w:r w:rsidRPr="00BA0CC8">
        <w:rPr>
          <w:rFonts w:ascii="Times New Roman" w:eastAsia="Times New Roman" w:hAnsi="Times New Roman" w:cs="Times New Roman"/>
          <w:b/>
          <w:color w:val="auto"/>
          <w:sz w:val="28"/>
          <w:szCs w:val="28"/>
          <w:lang w:eastAsia="ru-RU" w:bidi="ar-SA"/>
        </w:rPr>
        <w:t xml:space="preserve"> СУЩИК</w:t>
      </w:r>
    </w:p>
    <w:p w14:paraId="7DA4FBB2" w14:textId="77777777" w:rsidR="00BA0CC8" w:rsidRPr="00BA0CC8" w:rsidRDefault="00BA0CC8" w:rsidP="00BA0CC8">
      <w:pPr>
        <w:widowControl/>
        <w:ind w:right="282"/>
        <w:rPr>
          <w:rFonts w:ascii="Times New Roman" w:eastAsia="Times New Roman" w:hAnsi="Times New Roman" w:cs="Times New Roman"/>
          <w:color w:val="auto"/>
          <w:lang w:eastAsia="ru-RU" w:bidi="ar-SA"/>
        </w:rPr>
      </w:pPr>
    </w:p>
    <w:p w14:paraId="3D58DCEA" w14:textId="77777777" w:rsidR="00BA0CC8" w:rsidRPr="00BA0CC8" w:rsidRDefault="00BA0CC8" w:rsidP="00BF7E1C">
      <w:pPr>
        <w:widowControl/>
        <w:tabs>
          <w:tab w:val="left" w:pos="0"/>
        </w:tabs>
        <w:ind w:right="-1"/>
        <w:rPr>
          <w:rFonts w:ascii="Times New Roman" w:eastAsia="Times New Roman" w:hAnsi="Times New Roman" w:cs="Times New Roman"/>
          <w:color w:val="auto"/>
          <w:lang w:eastAsia="ru-RU" w:bidi="ar-SA"/>
        </w:rPr>
      </w:pPr>
    </w:p>
    <w:p w14:paraId="151FE396" w14:textId="77777777" w:rsidR="00BA0CC8" w:rsidRPr="00BA0CC8" w:rsidRDefault="00BA0CC8" w:rsidP="00BA0CC8">
      <w:pPr>
        <w:widowControl/>
        <w:ind w:right="282"/>
        <w:rPr>
          <w:rFonts w:ascii="Times New Roman" w:eastAsia="Times New Roman" w:hAnsi="Times New Roman" w:cs="Times New Roman"/>
          <w:color w:val="auto"/>
          <w:lang w:eastAsia="ru-RU" w:bidi="ar-SA"/>
        </w:rPr>
      </w:pPr>
    </w:p>
    <w:p w14:paraId="036ABE86" w14:textId="77777777" w:rsidR="00BA0CC8" w:rsidRPr="00BA0CC8" w:rsidRDefault="00BA0CC8" w:rsidP="00BA0CC8">
      <w:pPr>
        <w:widowControl/>
        <w:ind w:right="282"/>
        <w:rPr>
          <w:rFonts w:ascii="Times New Roman" w:eastAsia="Times New Roman" w:hAnsi="Times New Roman" w:cs="Times New Roman"/>
          <w:color w:val="auto"/>
          <w:lang w:eastAsia="ru-RU" w:bidi="ar-SA"/>
        </w:rPr>
      </w:pPr>
    </w:p>
    <w:p w14:paraId="3B9F9BA6" w14:textId="77777777" w:rsidR="00EA0F1A" w:rsidRDefault="00EA0F1A" w:rsidP="00ED3EAA">
      <w:pPr>
        <w:widowControl/>
        <w:ind w:left="5245"/>
        <w:jc w:val="right"/>
        <w:outlineLvl w:val="0"/>
        <w:rPr>
          <w:rFonts w:ascii="Times New Roman" w:eastAsia="Times New Roman" w:hAnsi="Times New Roman" w:cs="Times New Roman"/>
          <w:bCs/>
          <w:color w:val="auto"/>
          <w:kern w:val="28"/>
          <w:sz w:val="20"/>
          <w:szCs w:val="20"/>
          <w:lang w:eastAsia="ru-RU" w:bidi="ar-SA"/>
        </w:rPr>
      </w:pPr>
    </w:p>
    <w:p w14:paraId="5CAC9BE7" w14:textId="77777777" w:rsidR="00EA0F1A" w:rsidRDefault="00EA0F1A" w:rsidP="00ED3EAA">
      <w:pPr>
        <w:widowControl/>
        <w:ind w:left="5245"/>
        <w:jc w:val="right"/>
        <w:outlineLvl w:val="0"/>
        <w:rPr>
          <w:rFonts w:ascii="Times New Roman" w:eastAsia="Times New Roman" w:hAnsi="Times New Roman" w:cs="Times New Roman"/>
          <w:bCs/>
          <w:color w:val="auto"/>
          <w:kern w:val="28"/>
          <w:sz w:val="20"/>
          <w:szCs w:val="20"/>
          <w:lang w:val="en-US" w:eastAsia="ru-RU" w:bidi="ar-SA"/>
        </w:rPr>
      </w:pPr>
    </w:p>
    <w:p w14:paraId="5BAD8EDB" w14:textId="77777777" w:rsidR="003E1FC3" w:rsidRDefault="003E1FC3" w:rsidP="00ED3EAA">
      <w:pPr>
        <w:widowControl/>
        <w:ind w:left="5245"/>
        <w:jc w:val="right"/>
        <w:outlineLvl w:val="0"/>
        <w:rPr>
          <w:rFonts w:ascii="Times New Roman" w:eastAsia="Times New Roman" w:hAnsi="Times New Roman" w:cs="Times New Roman"/>
          <w:bCs/>
          <w:color w:val="auto"/>
          <w:kern w:val="28"/>
          <w:sz w:val="20"/>
          <w:szCs w:val="20"/>
          <w:lang w:val="en-US" w:eastAsia="ru-RU" w:bidi="ar-SA"/>
        </w:rPr>
      </w:pPr>
    </w:p>
    <w:p w14:paraId="5058216D" w14:textId="77777777" w:rsidR="003E1FC3" w:rsidRDefault="003E1FC3" w:rsidP="00ED3EAA">
      <w:pPr>
        <w:widowControl/>
        <w:ind w:left="5245"/>
        <w:jc w:val="right"/>
        <w:outlineLvl w:val="0"/>
        <w:rPr>
          <w:rFonts w:ascii="Times New Roman" w:eastAsia="Times New Roman" w:hAnsi="Times New Roman" w:cs="Times New Roman"/>
          <w:bCs/>
          <w:color w:val="auto"/>
          <w:kern w:val="28"/>
          <w:sz w:val="20"/>
          <w:szCs w:val="20"/>
          <w:lang w:val="en-US" w:eastAsia="ru-RU" w:bidi="ar-SA"/>
        </w:rPr>
      </w:pPr>
    </w:p>
    <w:p w14:paraId="0E82B363" w14:textId="77777777" w:rsidR="003E1FC3" w:rsidRDefault="003E1FC3" w:rsidP="00ED3EAA">
      <w:pPr>
        <w:widowControl/>
        <w:ind w:left="5245"/>
        <w:jc w:val="right"/>
        <w:outlineLvl w:val="0"/>
        <w:rPr>
          <w:rFonts w:ascii="Times New Roman" w:eastAsia="Times New Roman" w:hAnsi="Times New Roman" w:cs="Times New Roman"/>
          <w:bCs/>
          <w:color w:val="auto"/>
          <w:kern w:val="28"/>
          <w:sz w:val="20"/>
          <w:szCs w:val="20"/>
          <w:lang w:val="en-US" w:eastAsia="ru-RU" w:bidi="ar-SA"/>
        </w:rPr>
      </w:pPr>
    </w:p>
    <w:p w14:paraId="7D33CE73" w14:textId="77777777" w:rsidR="003E1FC3" w:rsidRDefault="003E1FC3" w:rsidP="00ED3EAA">
      <w:pPr>
        <w:widowControl/>
        <w:ind w:left="5245"/>
        <w:jc w:val="right"/>
        <w:outlineLvl w:val="0"/>
        <w:rPr>
          <w:rFonts w:ascii="Times New Roman" w:eastAsia="Times New Roman" w:hAnsi="Times New Roman" w:cs="Times New Roman"/>
          <w:bCs/>
          <w:color w:val="auto"/>
          <w:kern w:val="28"/>
          <w:sz w:val="20"/>
          <w:szCs w:val="20"/>
          <w:lang w:val="en-US" w:eastAsia="ru-RU" w:bidi="ar-SA"/>
        </w:rPr>
      </w:pPr>
    </w:p>
    <w:p w14:paraId="2DF25BB1" w14:textId="77777777" w:rsidR="003E1FC3" w:rsidRDefault="003E1FC3" w:rsidP="00ED3EAA">
      <w:pPr>
        <w:widowControl/>
        <w:ind w:left="5245"/>
        <w:jc w:val="right"/>
        <w:outlineLvl w:val="0"/>
        <w:rPr>
          <w:rFonts w:ascii="Times New Roman" w:eastAsia="Times New Roman" w:hAnsi="Times New Roman" w:cs="Times New Roman"/>
          <w:bCs/>
          <w:color w:val="auto"/>
          <w:kern w:val="28"/>
          <w:sz w:val="20"/>
          <w:szCs w:val="20"/>
          <w:lang w:val="en-US" w:eastAsia="ru-RU" w:bidi="ar-SA"/>
        </w:rPr>
      </w:pPr>
    </w:p>
    <w:p w14:paraId="52A7FCE9" w14:textId="77777777" w:rsidR="003E1FC3" w:rsidRDefault="003E1FC3" w:rsidP="00ED3EAA">
      <w:pPr>
        <w:widowControl/>
        <w:ind w:left="5245"/>
        <w:jc w:val="right"/>
        <w:outlineLvl w:val="0"/>
        <w:rPr>
          <w:rFonts w:ascii="Times New Roman" w:eastAsia="Times New Roman" w:hAnsi="Times New Roman" w:cs="Times New Roman"/>
          <w:bCs/>
          <w:color w:val="auto"/>
          <w:kern w:val="28"/>
          <w:sz w:val="20"/>
          <w:szCs w:val="20"/>
          <w:lang w:eastAsia="ru-RU" w:bidi="ar-SA"/>
        </w:rPr>
      </w:pPr>
    </w:p>
    <w:p w14:paraId="0619C71B" w14:textId="77777777" w:rsidR="00A17F4F" w:rsidRDefault="00A17F4F" w:rsidP="00ED3EAA">
      <w:pPr>
        <w:widowControl/>
        <w:ind w:left="5245"/>
        <w:jc w:val="right"/>
        <w:outlineLvl w:val="0"/>
        <w:rPr>
          <w:rFonts w:ascii="Times New Roman" w:eastAsia="Times New Roman" w:hAnsi="Times New Roman" w:cs="Times New Roman"/>
          <w:bCs/>
          <w:color w:val="auto"/>
          <w:kern w:val="28"/>
          <w:sz w:val="20"/>
          <w:szCs w:val="20"/>
          <w:lang w:eastAsia="ru-RU" w:bidi="ar-SA"/>
        </w:rPr>
      </w:pPr>
    </w:p>
    <w:p w14:paraId="363C94E0" w14:textId="77777777" w:rsidR="00A17F4F" w:rsidRDefault="00A17F4F" w:rsidP="00ED3EAA">
      <w:pPr>
        <w:widowControl/>
        <w:ind w:left="5245"/>
        <w:jc w:val="right"/>
        <w:outlineLvl w:val="0"/>
        <w:rPr>
          <w:rFonts w:ascii="Times New Roman" w:eastAsia="Times New Roman" w:hAnsi="Times New Roman" w:cs="Times New Roman"/>
          <w:bCs/>
          <w:color w:val="auto"/>
          <w:kern w:val="28"/>
          <w:sz w:val="20"/>
          <w:szCs w:val="20"/>
          <w:lang w:eastAsia="ru-RU" w:bidi="ar-SA"/>
        </w:rPr>
      </w:pPr>
    </w:p>
    <w:p w14:paraId="18C50CDF" w14:textId="77777777" w:rsidR="00A17F4F" w:rsidRDefault="00A17F4F" w:rsidP="00ED3EAA">
      <w:pPr>
        <w:widowControl/>
        <w:ind w:left="5245"/>
        <w:jc w:val="right"/>
        <w:outlineLvl w:val="0"/>
        <w:rPr>
          <w:rFonts w:ascii="Times New Roman" w:eastAsia="Times New Roman" w:hAnsi="Times New Roman" w:cs="Times New Roman"/>
          <w:bCs/>
          <w:color w:val="auto"/>
          <w:kern w:val="28"/>
          <w:sz w:val="20"/>
          <w:szCs w:val="20"/>
          <w:lang w:eastAsia="ru-RU" w:bidi="ar-SA"/>
        </w:rPr>
      </w:pPr>
    </w:p>
    <w:p w14:paraId="36A15FA8" w14:textId="77777777" w:rsidR="00A17F4F" w:rsidRDefault="00A17F4F" w:rsidP="00ED3EAA">
      <w:pPr>
        <w:widowControl/>
        <w:ind w:left="5245"/>
        <w:jc w:val="right"/>
        <w:outlineLvl w:val="0"/>
        <w:rPr>
          <w:rFonts w:ascii="Times New Roman" w:eastAsia="Times New Roman" w:hAnsi="Times New Roman" w:cs="Times New Roman"/>
          <w:bCs/>
          <w:color w:val="auto"/>
          <w:kern w:val="28"/>
          <w:sz w:val="20"/>
          <w:szCs w:val="20"/>
          <w:lang w:eastAsia="ru-RU" w:bidi="ar-SA"/>
        </w:rPr>
      </w:pPr>
    </w:p>
    <w:p w14:paraId="050F6951" w14:textId="77777777" w:rsidR="00A17F4F" w:rsidRDefault="00A17F4F" w:rsidP="00ED3EAA">
      <w:pPr>
        <w:widowControl/>
        <w:ind w:left="5245"/>
        <w:jc w:val="right"/>
        <w:outlineLvl w:val="0"/>
        <w:rPr>
          <w:rFonts w:ascii="Times New Roman" w:eastAsia="Times New Roman" w:hAnsi="Times New Roman" w:cs="Times New Roman"/>
          <w:bCs/>
          <w:color w:val="auto"/>
          <w:kern w:val="28"/>
          <w:sz w:val="20"/>
          <w:szCs w:val="20"/>
          <w:lang w:eastAsia="ru-RU" w:bidi="ar-SA"/>
        </w:rPr>
      </w:pPr>
    </w:p>
    <w:p w14:paraId="5577A8FE" w14:textId="77777777" w:rsidR="00A17F4F" w:rsidRDefault="00A17F4F" w:rsidP="00ED3EAA">
      <w:pPr>
        <w:widowControl/>
        <w:ind w:left="5245"/>
        <w:jc w:val="right"/>
        <w:outlineLvl w:val="0"/>
        <w:rPr>
          <w:rFonts w:ascii="Times New Roman" w:eastAsia="Times New Roman" w:hAnsi="Times New Roman" w:cs="Times New Roman"/>
          <w:bCs/>
          <w:color w:val="auto"/>
          <w:kern w:val="28"/>
          <w:sz w:val="20"/>
          <w:szCs w:val="20"/>
          <w:lang w:eastAsia="ru-RU" w:bidi="ar-SA"/>
        </w:rPr>
      </w:pPr>
    </w:p>
    <w:p w14:paraId="558EF0F9" w14:textId="77777777" w:rsidR="00A17F4F" w:rsidRDefault="00A17F4F" w:rsidP="00ED3EAA">
      <w:pPr>
        <w:widowControl/>
        <w:ind w:left="5245"/>
        <w:jc w:val="right"/>
        <w:outlineLvl w:val="0"/>
        <w:rPr>
          <w:rFonts w:ascii="Times New Roman" w:eastAsia="Times New Roman" w:hAnsi="Times New Roman" w:cs="Times New Roman"/>
          <w:bCs/>
          <w:color w:val="auto"/>
          <w:kern w:val="28"/>
          <w:sz w:val="20"/>
          <w:szCs w:val="20"/>
          <w:lang w:eastAsia="ru-RU" w:bidi="ar-SA"/>
        </w:rPr>
      </w:pPr>
    </w:p>
    <w:p w14:paraId="34B5733D" w14:textId="77777777" w:rsidR="00A17F4F" w:rsidRPr="00A17F4F" w:rsidRDefault="00A17F4F" w:rsidP="00ED3EAA">
      <w:pPr>
        <w:widowControl/>
        <w:ind w:left="5245"/>
        <w:jc w:val="right"/>
        <w:outlineLvl w:val="0"/>
        <w:rPr>
          <w:rFonts w:ascii="Times New Roman" w:eastAsia="Times New Roman" w:hAnsi="Times New Roman" w:cs="Times New Roman"/>
          <w:bCs/>
          <w:color w:val="auto"/>
          <w:kern w:val="28"/>
          <w:sz w:val="20"/>
          <w:szCs w:val="20"/>
          <w:lang w:eastAsia="ru-RU" w:bidi="ar-SA"/>
        </w:rPr>
      </w:pPr>
    </w:p>
    <w:p w14:paraId="00A240CF" w14:textId="77777777" w:rsidR="003E1FC3" w:rsidRDefault="003E1FC3" w:rsidP="00ED3EAA">
      <w:pPr>
        <w:widowControl/>
        <w:ind w:left="5245"/>
        <w:jc w:val="right"/>
        <w:outlineLvl w:val="0"/>
        <w:rPr>
          <w:rFonts w:ascii="Times New Roman" w:eastAsia="Times New Roman" w:hAnsi="Times New Roman" w:cs="Times New Roman"/>
          <w:bCs/>
          <w:color w:val="auto"/>
          <w:kern w:val="28"/>
          <w:sz w:val="20"/>
          <w:szCs w:val="20"/>
          <w:lang w:val="en-US" w:eastAsia="ru-RU" w:bidi="ar-SA"/>
        </w:rPr>
      </w:pPr>
    </w:p>
    <w:p w14:paraId="02193E36" w14:textId="77777777" w:rsidR="003E1FC3" w:rsidRPr="003E1FC3" w:rsidRDefault="003E1FC3" w:rsidP="00ED3EAA">
      <w:pPr>
        <w:widowControl/>
        <w:ind w:left="5245"/>
        <w:jc w:val="right"/>
        <w:outlineLvl w:val="0"/>
        <w:rPr>
          <w:rFonts w:ascii="Times New Roman" w:eastAsia="Times New Roman" w:hAnsi="Times New Roman" w:cs="Times New Roman"/>
          <w:bCs/>
          <w:color w:val="auto"/>
          <w:kern w:val="28"/>
          <w:sz w:val="20"/>
          <w:szCs w:val="20"/>
          <w:lang w:val="en-US" w:eastAsia="ru-RU" w:bidi="ar-SA"/>
        </w:rPr>
      </w:pPr>
    </w:p>
    <w:p w14:paraId="62D51ACC" w14:textId="77777777" w:rsidR="00EA0F1A" w:rsidRDefault="00EA0F1A" w:rsidP="00ED3EAA">
      <w:pPr>
        <w:widowControl/>
        <w:ind w:left="5245"/>
        <w:jc w:val="right"/>
        <w:outlineLvl w:val="0"/>
        <w:rPr>
          <w:rFonts w:ascii="Times New Roman" w:eastAsia="Times New Roman" w:hAnsi="Times New Roman" w:cs="Times New Roman"/>
          <w:bCs/>
          <w:color w:val="auto"/>
          <w:kern w:val="28"/>
          <w:sz w:val="20"/>
          <w:szCs w:val="20"/>
          <w:lang w:eastAsia="ru-RU" w:bidi="ar-SA"/>
        </w:rPr>
      </w:pPr>
    </w:p>
    <w:p w14:paraId="3A79AB88" w14:textId="77777777" w:rsidR="00BA0CC8" w:rsidRPr="00BA0CC8" w:rsidRDefault="00BA0CC8" w:rsidP="00BA0CC8">
      <w:pPr>
        <w:widowControl/>
        <w:ind w:left="284" w:hanging="284"/>
        <w:jc w:val="right"/>
        <w:rPr>
          <w:rFonts w:ascii="Times New Roman" w:eastAsia="Times New Roman" w:hAnsi="Times New Roman" w:cs="Times New Roman"/>
          <w:color w:val="auto"/>
          <w:sz w:val="28"/>
          <w:szCs w:val="28"/>
          <w:lang w:eastAsia="ru-RU" w:bidi="ar-SA"/>
        </w:rPr>
      </w:pPr>
    </w:p>
    <w:p w14:paraId="0D46FDAE" w14:textId="0CB31B37" w:rsidR="00EA0F1A" w:rsidRPr="004C3B70" w:rsidRDefault="00EA0F1A" w:rsidP="00EA0F1A">
      <w:pPr>
        <w:jc w:val="right"/>
        <w:rPr>
          <w:rFonts w:ascii="Times New Roman" w:hAnsi="Times New Roman" w:cs="Times New Roman"/>
          <w:sz w:val="22"/>
          <w:szCs w:val="22"/>
        </w:rPr>
      </w:pPr>
      <w:r>
        <w:t xml:space="preserve">                                                                                                                                    </w:t>
      </w:r>
      <w:r w:rsidR="005F5573" w:rsidRPr="004C3B70">
        <w:rPr>
          <w:rFonts w:ascii="Times New Roman" w:hAnsi="Times New Roman" w:cs="Times New Roman"/>
          <w:b/>
          <w:bCs/>
        </w:rPr>
        <w:t>СХВАЛЕНО</w:t>
      </w:r>
      <w:r w:rsidRPr="004C3B70">
        <w:rPr>
          <w:rFonts w:ascii="Times New Roman" w:hAnsi="Times New Roman" w:cs="Times New Roman"/>
        </w:rPr>
        <w:t xml:space="preserve">                                                                                                                                                         </w:t>
      </w:r>
      <w:r w:rsidRPr="004C3B70">
        <w:rPr>
          <w:rFonts w:ascii="Times New Roman" w:hAnsi="Times New Roman" w:cs="Times New Roman"/>
          <w:sz w:val="22"/>
          <w:szCs w:val="22"/>
        </w:rPr>
        <w:t xml:space="preserve">рішенням  </w:t>
      </w:r>
      <w:r w:rsidR="00C007D0" w:rsidRPr="004C3B70">
        <w:rPr>
          <w:rFonts w:ascii="Times New Roman" w:hAnsi="Times New Roman" w:cs="Times New Roman"/>
          <w:sz w:val="22"/>
          <w:szCs w:val="22"/>
        </w:rPr>
        <w:t>виконавчого комітету</w:t>
      </w:r>
    </w:p>
    <w:p w14:paraId="777EA2CC" w14:textId="2E618B17" w:rsidR="00EA0F1A" w:rsidRPr="00E4545D" w:rsidRDefault="00EA0F1A" w:rsidP="00EA0F1A">
      <w:pPr>
        <w:jc w:val="right"/>
        <w:rPr>
          <w:rFonts w:ascii="Times New Roman" w:hAnsi="Times New Roman" w:cs="Times New Roman"/>
          <w:sz w:val="22"/>
          <w:szCs w:val="22"/>
        </w:rPr>
      </w:pPr>
      <w:r w:rsidRPr="004C3B70">
        <w:rPr>
          <w:rFonts w:ascii="Times New Roman" w:hAnsi="Times New Roman" w:cs="Times New Roman"/>
          <w:sz w:val="22"/>
          <w:szCs w:val="22"/>
        </w:rPr>
        <w:t xml:space="preserve">                                                                                                                  </w:t>
      </w:r>
      <w:r w:rsidR="00E4545D" w:rsidRPr="004C3B70">
        <w:rPr>
          <w:rFonts w:ascii="Times New Roman" w:hAnsi="Times New Roman" w:cs="Times New Roman"/>
          <w:sz w:val="22"/>
          <w:szCs w:val="22"/>
        </w:rPr>
        <w:t xml:space="preserve"> від </w:t>
      </w:r>
      <w:r w:rsidR="00A17F4F" w:rsidRPr="004C3B70">
        <w:rPr>
          <w:rFonts w:ascii="Times New Roman" w:hAnsi="Times New Roman" w:cs="Times New Roman"/>
          <w:sz w:val="22"/>
          <w:szCs w:val="22"/>
        </w:rPr>
        <w:t>______</w:t>
      </w:r>
      <w:r w:rsidR="00E4545D" w:rsidRPr="004C3B70">
        <w:rPr>
          <w:rFonts w:ascii="Times New Roman" w:hAnsi="Times New Roman" w:cs="Times New Roman"/>
          <w:sz w:val="22"/>
          <w:szCs w:val="22"/>
        </w:rPr>
        <w:t>202</w:t>
      </w:r>
      <w:r w:rsidR="00A17F4F" w:rsidRPr="004C3B70">
        <w:rPr>
          <w:rFonts w:ascii="Times New Roman" w:hAnsi="Times New Roman" w:cs="Times New Roman"/>
          <w:sz w:val="22"/>
          <w:szCs w:val="22"/>
        </w:rPr>
        <w:t>4</w:t>
      </w:r>
      <w:r w:rsidR="00E4545D" w:rsidRPr="004C3B70">
        <w:rPr>
          <w:rFonts w:ascii="Times New Roman" w:hAnsi="Times New Roman" w:cs="Times New Roman"/>
          <w:sz w:val="22"/>
          <w:szCs w:val="22"/>
        </w:rPr>
        <w:t xml:space="preserve"> року №</w:t>
      </w:r>
      <w:r w:rsidR="00A17F4F" w:rsidRPr="004C3B70">
        <w:rPr>
          <w:rFonts w:ascii="Times New Roman" w:hAnsi="Times New Roman" w:cs="Times New Roman"/>
          <w:sz w:val="22"/>
          <w:szCs w:val="22"/>
        </w:rPr>
        <w:t>_____</w:t>
      </w:r>
      <w:r w:rsidRPr="00E4545D">
        <w:rPr>
          <w:rFonts w:ascii="Times New Roman" w:hAnsi="Times New Roman" w:cs="Times New Roman"/>
          <w:sz w:val="22"/>
          <w:szCs w:val="22"/>
        </w:rPr>
        <w:t xml:space="preserve"> </w:t>
      </w:r>
    </w:p>
    <w:p w14:paraId="50385ADA" w14:textId="77777777" w:rsidR="00EA0F1A" w:rsidRPr="000A53CB" w:rsidRDefault="00EA0F1A" w:rsidP="00EA0F1A">
      <w:pPr>
        <w:jc w:val="right"/>
        <w:rPr>
          <w:sz w:val="16"/>
          <w:szCs w:val="16"/>
        </w:rPr>
      </w:pPr>
      <w:r>
        <w:t xml:space="preserve">                                                                                                        </w:t>
      </w:r>
    </w:p>
    <w:p w14:paraId="1D024905" w14:textId="77777777" w:rsidR="00EA0F1A" w:rsidRPr="000A53CB" w:rsidRDefault="00EA0F1A" w:rsidP="00EA0F1A">
      <w:pPr>
        <w:rPr>
          <w:sz w:val="16"/>
          <w:szCs w:val="16"/>
        </w:rPr>
      </w:pPr>
    </w:p>
    <w:p w14:paraId="7BB806E6" w14:textId="77777777" w:rsidR="00EA0F1A" w:rsidRPr="005B73C4" w:rsidRDefault="00EA0F1A" w:rsidP="00EA0F1A">
      <w:pPr>
        <w:shd w:val="clear" w:color="auto" w:fill="FFFFFF"/>
        <w:ind w:firstLine="567"/>
        <w:contextualSpacing/>
        <w:jc w:val="right"/>
        <w:textAlignment w:val="baseline"/>
        <w:rPr>
          <w:sz w:val="22"/>
          <w:szCs w:val="22"/>
        </w:rPr>
      </w:pPr>
    </w:p>
    <w:p w14:paraId="5DEDADB3" w14:textId="77777777" w:rsidR="00EA0F1A" w:rsidRDefault="00EA0F1A" w:rsidP="00EA0F1A">
      <w:pPr>
        <w:jc w:val="right"/>
        <w:rPr>
          <w:sz w:val="16"/>
          <w:szCs w:val="16"/>
        </w:rPr>
      </w:pPr>
    </w:p>
    <w:p w14:paraId="022D8785" w14:textId="77777777" w:rsidR="00EA0F1A" w:rsidRDefault="00EA0F1A" w:rsidP="00EA0F1A">
      <w:pPr>
        <w:rPr>
          <w:sz w:val="16"/>
          <w:szCs w:val="16"/>
        </w:rPr>
      </w:pPr>
    </w:p>
    <w:p w14:paraId="27B4A47A" w14:textId="77777777" w:rsidR="00EA0F1A" w:rsidRDefault="00EA0F1A" w:rsidP="00EA0F1A">
      <w:pPr>
        <w:rPr>
          <w:sz w:val="16"/>
          <w:szCs w:val="16"/>
        </w:rPr>
      </w:pPr>
    </w:p>
    <w:p w14:paraId="5816A7C6" w14:textId="77777777" w:rsidR="00EA0F1A" w:rsidRDefault="00EA0F1A" w:rsidP="00EA0F1A">
      <w:pPr>
        <w:rPr>
          <w:sz w:val="16"/>
          <w:szCs w:val="16"/>
        </w:rPr>
      </w:pPr>
    </w:p>
    <w:p w14:paraId="782F4466" w14:textId="77777777" w:rsidR="00EA0F1A" w:rsidRPr="00B66A94" w:rsidRDefault="00EA0F1A" w:rsidP="00EA0F1A">
      <w:pPr>
        <w:pStyle w:val="a6"/>
        <w:spacing w:after="0" w:line="240" w:lineRule="auto"/>
        <w:rPr>
          <w:sz w:val="24"/>
        </w:rPr>
      </w:pPr>
      <w:r>
        <w:rPr>
          <w:szCs w:val="28"/>
        </w:rPr>
        <w:t xml:space="preserve">                                                                                      </w:t>
      </w:r>
    </w:p>
    <w:p w14:paraId="565409C6" w14:textId="77777777" w:rsidR="00C7424D" w:rsidRPr="00C7424D" w:rsidRDefault="00C7424D" w:rsidP="00C7424D">
      <w:pPr>
        <w:shd w:val="clear" w:color="auto" w:fill="FFFFFF"/>
        <w:tabs>
          <w:tab w:val="left" w:pos="709"/>
        </w:tabs>
        <w:autoSpaceDE w:val="0"/>
        <w:autoSpaceDN w:val="0"/>
        <w:adjustRightInd w:val="0"/>
        <w:ind w:right="27"/>
        <w:jc w:val="center"/>
        <w:rPr>
          <w:rFonts w:ascii="Times New Roman" w:eastAsia="Times New Roman" w:hAnsi="Times New Roman" w:cs="Times New Roman"/>
          <w:b/>
          <w:bCs/>
          <w:lang w:bidi="ar-SA"/>
        </w:rPr>
      </w:pPr>
    </w:p>
    <w:p w14:paraId="7107D6AE" w14:textId="77777777" w:rsidR="00C7424D" w:rsidRPr="00C7424D" w:rsidRDefault="00C7424D" w:rsidP="00C7424D">
      <w:pPr>
        <w:shd w:val="clear" w:color="auto" w:fill="FFFFFF"/>
        <w:tabs>
          <w:tab w:val="left" w:pos="709"/>
        </w:tabs>
        <w:autoSpaceDE w:val="0"/>
        <w:autoSpaceDN w:val="0"/>
        <w:adjustRightInd w:val="0"/>
        <w:ind w:right="27"/>
        <w:jc w:val="center"/>
        <w:rPr>
          <w:rFonts w:ascii="Times New Roman" w:eastAsia="Times New Roman" w:hAnsi="Times New Roman" w:cs="Times New Roman"/>
          <w:b/>
          <w:bCs/>
          <w:lang w:bidi="ar-SA"/>
        </w:rPr>
      </w:pPr>
    </w:p>
    <w:p w14:paraId="54C3C4AD" w14:textId="77777777" w:rsidR="00C7424D" w:rsidRPr="00C7424D" w:rsidRDefault="00C7424D" w:rsidP="00C7424D">
      <w:pPr>
        <w:shd w:val="clear" w:color="auto" w:fill="FFFFFF"/>
        <w:tabs>
          <w:tab w:val="left" w:pos="709"/>
        </w:tabs>
        <w:autoSpaceDE w:val="0"/>
        <w:autoSpaceDN w:val="0"/>
        <w:adjustRightInd w:val="0"/>
        <w:ind w:right="27"/>
        <w:jc w:val="center"/>
        <w:rPr>
          <w:rFonts w:ascii="Times New Roman" w:eastAsia="Times New Roman" w:hAnsi="Times New Roman" w:cs="Times New Roman"/>
          <w:b/>
          <w:bCs/>
          <w:lang w:bidi="ar-SA"/>
        </w:rPr>
      </w:pPr>
    </w:p>
    <w:p w14:paraId="755CF73D" w14:textId="77777777" w:rsidR="00C7424D" w:rsidRPr="00C7424D" w:rsidRDefault="00C7424D" w:rsidP="00C7424D">
      <w:pPr>
        <w:shd w:val="clear" w:color="auto" w:fill="FFFFFF"/>
        <w:tabs>
          <w:tab w:val="left" w:pos="709"/>
        </w:tabs>
        <w:autoSpaceDE w:val="0"/>
        <w:autoSpaceDN w:val="0"/>
        <w:adjustRightInd w:val="0"/>
        <w:ind w:right="27"/>
        <w:jc w:val="center"/>
        <w:rPr>
          <w:rFonts w:ascii="Times New Roman" w:eastAsia="Times New Roman" w:hAnsi="Times New Roman" w:cs="Times New Roman"/>
          <w:b/>
          <w:bCs/>
          <w:lang w:bidi="ar-SA"/>
        </w:rPr>
      </w:pPr>
    </w:p>
    <w:p w14:paraId="0A85C990" w14:textId="77777777" w:rsidR="00C7424D" w:rsidRPr="00C7424D" w:rsidRDefault="00C7424D" w:rsidP="00C7424D">
      <w:pPr>
        <w:shd w:val="clear" w:color="auto" w:fill="FFFFFF"/>
        <w:tabs>
          <w:tab w:val="left" w:pos="709"/>
        </w:tabs>
        <w:autoSpaceDE w:val="0"/>
        <w:autoSpaceDN w:val="0"/>
        <w:adjustRightInd w:val="0"/>
        <w:ind w:right="27"/>
        <w:jc w:val="center"/>
        <w:rPr>
          <w:rFonts w:ascii="Times New Roman" w:eastAsia="Times New Roman" w:hAnsi="Times New Roman" w:cs="Times New Roman"/>
          <w:b/>
          <w:bCs/>
          <w:lang w:bidi="ar-SA"/>
        </w:rPr>
      </w:pPr>
    </w:p>
    <w:p w14:paraId="49924A17" w14:textId="77777777" w:rsidR="00C7424D" w:rsidRPr="00C7424D" w:rsidRDefault="00C7424D" w:rsidP="00C7424D">
      <w:pPr>
        <w:shd w:val="clear" w:color="auto" w:fill="FFFFFF"/>
        <w:tabs>
          <w:tab w:val="left" w:pos="709"/>
        </w:tabs>
        <w:autoSpaceDE w:val="0"/>
        <w:autoSpaceDN w:val="0"/>
        <w:adjustRightInd w:val="0"/>
        <w:ind w:right="27"/>
        <w:jc w:val="center"/>
        <w:rPr>
          <w:rFonts w:ascii="Times New Roman" w:eastAsia="Times New Roman" w:hAnsi="Times New Roman" w:cs="Times New Roman"/>
          <w:b/>
          <w:bCs/>
          <w:sz w:val="32"/>
          <w:szCs w:val="32"/>
          <w:lang w:bidi="ar-SA"/>
        </w:rPr>
      </w:pPr>
    </w:p>
    <w:p w14:paraId="0C3137B7" w14:textId="77777777" w:rsidR="00C7424D" w:rsidRPr="00C7424D" w:rsidRDefault="00C7424D" w:rsidP="00C7424D">
      <w:pPr>
        <w:shd w:val="clear" w:color="auto" w:fill="FFFFFF"/>
        <w:tabs>
          <w:tab w:val="left" w:pos="709"/>
        </w:tabs>
        <w:autoSpaceDE w:val="0"/>
        <w:autoSpaceDN w:val="0"/>
        <w:adjustRightInd w:val="0"/>
        <w:ind w:right="27"/>
        <w:jc w:val="center"/>
        <w:rPr>
          <w:rFonts w:ascii="Times New Roman" w:eastAsia="Times New Roman" w:hAnsi="Times New Roman" w:cs="Times New Roman"/>
          <w:b/>
          <w:bCs/>
          <w:sz w:val="32"/>
          <w:szCs w:val="32"/>
          <w:lang w:bidi="ar-SA"/>
        </w:rPr>
      </w:pPr>
      <w:r w:rsidRPr="00C7424D">
        <w:rPr>
          <w:rFonts w:ascii="Times New Roman" w:eastAsia="Times New Roman" w:hAnsi="Times New Roman" w:cs="Times New Roman"/>
          <w:b/>
          <w:bCs/>
          <w:sz w:val="32"/>
          <w:szCs w:val="32"/>
          <w:lang w:bidi="ar-SA"/>
        </w:rPr>
        <w:t xml:space="preserve"> Програма </w:t>
      </w:r>
    </w:p>
    <w:p w14:paraId="57331569" w14:textId="77777777" w:rsidR="00C7424D" w:rsidRPr="00C7424D" w:rsidRDefault="00C7424D" w:rsidP="00C7424D">
      <w:pPr>
        <w:shd w:val="clear" w:color="auto" w:fill="FFFFFF"/>
        <w:tabs>
          <w:tab w:val="left" w:pos="709"/>
        </w:tabs>
        <w:autoSpaceDE w:val="0"/>
        <w:autoSpaceDN w:val="0"/>
        <w:adjustRightInd w:val="0"/>
        <w:ind w:right="27"/>
        <w:jc w:val="center"/>
        <w:rPr>
          <w:rFonts w:ascii="Times New Roman" w:eastAsia="Times New Roman" w:hAnsi="Times New Roman" w:cs="Times New Roman"/>
          <w:b/>
          <w:bCs/>
          <w:sz w:val="32"/>
          <w:szCs w:val="32"/>
          <w:lang w:bidi="ar-SA"/>
        </w:rPr>
      </w:pPr>
      <w:r w:rsidRPr="00C7424D">
        <w:rPr>
          <w:rFonts w:ascii="Times New Roman" w:eastAsia="Times New Roman" w:hAnsi="Times New Roman" w:cs="Times New Roman"/>
          <w:b/>
          <w:bCs/>
          <w:sz w:val="32"/>
          <w:szCs w:val="32"/>
          <w:lang w:bidi="ar-SA"/>
        </w:rPr>
        <w:t xml:space="preserve">для кривдників Вишнівської сільської ради </w:t>
      </w:r>
    </w:p>
    <w:p w14:paraId="5DC9443F" w14:textId="77777777" w:rsidR="00C7424D" w:rsidRPr="00C7424D" w:rsidRDefault="00C7424D" w:rsidP="00C7424D">
      <w:pPr>
        <w:shd w:val="clear" w:color="auto" w:fill="FFFFFF"/>
        <w:tabs>
          <w:tab w:val="left" w:pos="709"/>
        </w:tabs>
        <w:autoSpaceDE w:val="0"/>
        <w:autoSpaceDN w:val="0"/>
        <w:adjustRightInd w:val="0"/>
        <w:jc w:val="center"/>
        <w:rPr>
          <w:rFonts w:ascii="Times New Roman" w:eastAsia="Times New Roman" w:hAnsi="Times New Roman" w:cs="Times New Roman"/>
          <w:b/>
          <w:bCs/>
          <w:sz w:val="32"/>
          <w:szCs w:val="32"/>
          <w:lang w:bidi="ar-SA"/>
        </w:rPr>
      </w:pPr>
      <w:r w:rsidRPr="00C7424D">
        <w:rPr>
          <w:rFonts w:ascii="Times New Roman" w:eastAsia="Times New Roman" w:hAnsi="Times New Roman" w:cs="Times New Roman"/>
          <w:b/>
          <w:bCs/>
          <w:sz w:val="32"/>
          <w:szCs w:val="32"/>
          <w:lang w:bidi="ar-SA"/>
        </w:rPr>
        <w:t>на 2024 – 2026 роки</w:t>
      </w:r>
    </w:p>
    <w:p w14:paraId="0D4BFC55" w14:textId="77777777" w:rsidR="00C7424D" w:rsidRPr="00C7424D" w:rsidRDefault="00C7424D" w:rsidP="00C7424D">
      <w:pPr>
        <w:shd w:val="clear" w:color="auto" w:fill="FFFFFF"/>
        <w:tabs>
          <w:tab w:val="left" w:pos="709"/>
        </w:tabs>
        <w:autoSpaceDE w:val="0"/>
        <w:autoSpaceDN w:val="0"/>
        <w:adjustRightInd w:val="0"/>
        <w:jc w:val="center"/>
        <w:rPr>
          <w:rFonts w:ascii="Times New Roman" w:eastAsia="Times New Roman" w:hAnsi="Times New Roman" w:cs="Times New Roman"/>
          <w:b/>
          <w:color w:val="auto"/>
          <w:lang w:bidi="ar-SA"/>
        </w:rPr>
      </w:pPr>
    </w:p>
    <w:p w14:paraId="371BFB62" w14:textId="77777777" w:rsidR="00C7424D" w:rsidRPr="00C7424D" w:rsidRDefault="00C7424D" w:rsidP="00C7424D">
      <w:pPr>
        <w:shd w:val="clear" w:color="auto" w:fill="FFFFFF"/>
        <w:tabs>
          <w:tab w:val="left" w:pos="709"/>
        </w:tabs>
        <w:autoSpaceDE w:val="0"/>
        <w:autoSpaceDN w:val="0"/>
        <w:adjustRightInd w:val="0"/>
        <w:jc w:val="center"/>
        <w:rPr>
          <w:rFonts w:ascii="Times New Roman" w:eastAsia="Times New Roman" w:hAnsi="Times New Roman" w:cs="Times New Roman"/>
          <w:b/>
          <w:color w:val="auto"/>
          <w:lang w:bidi="ar-SA"/>
        </w:rPr>
      </w:pPr>
    </w:p>
    <w:p w14:paraId="4787A269" w14:textId="77777777" w:rsidR="00C7424D" w:rsidRPr="00C7424D" w:rsidRDefault="00C7424D" w:rsidP="00C7424D">
      <w:pPr>
        <w:widowControl/>
        <w:spacing w:after="200" w:line="276" w:lineRule="auto"/>
        <w:rPr>
          <w:rFonts w:ascii="Times New Roman" w:eastAsia="Times New Roman" w:hAnsi="Times New Roman" w:cs="Times New Roman"/>
          <w:color w:val="auto"/>
          <w:lang w:bidi="ar-SA"/>
        </w:rPr>
      </w:pPr>
    </w:p>
    <w:p w14:paraId="396E7EBF" w14:textId="77777777" w:rsidR="00C7424D" w:rsidRPr="00C7424D" w:rsidRDefault="00C7424D" w:rsidP="00C7424D">
      <w:pPr>
        <w:widowControl/>
        <w:spacing w:after="200" w:line="276" w:lineRule="auto"/>
        <w:rPr>
          <w:rFonts w:ascii="Times New Roman" w:eastAsia="Times New Roman" w:hAnsi="Times New Roman" w:cs="Times New Roman"/>
          <w:color w:val="auto"/>
          <w:lang w:bidi="ar-SA"/>
        </w:rPr>
      </w:pPr>
    </w:p>
    <w:p w14:paraId="5F012EBD" w14:textId="77777777" w:rsidR="00C7424D" w:rsidRPr="00C7424D" w:rsidRDefault="00C7424D" w:rsidP="00C7424D">
      <w:pPr>
        <w:widowControl/>
        <w:spacing w:after="200" w:line="276" w:lineRule="auto"/>
        <w:rPr>
          <w:rFonts w:ascii="Times New Roman" w:eastAsia="Times New Roman" w:hAnsi="Times New Roman" w:cs="Times New Roman"/>
          <w:color w:val="auto"/>
          <w:lang w:bidi="ar-SA"/>
        </w:rPr>
      </w:pPr>
    </w:p>
    <w:p w14:paraId="4B6B0232" w14:textId="77777777" w:rsidR="00C7424D" w:rsidRPr="00C7424D" w:rsidRDefault="00C7424D" w:rsidP="00C7424D">
      <w:pPr>
        <w:widowControl/>
        <w:spacing w:after="200" w:line="276" w:lineRule="auto"/>
        <w:rPr>
          <w:rFonts w:ascii="Times New Roman" w:eastAsia="Times New Roman" w:hAnsi="Times New Roman" w:cs="Times New Roman"/>
          <w:color w:val="auto"/>
          <w:lang w:bidi="ar-SA"/>
        </w:rPr>
      </w:pPr>
    </w:p>
    <w:p w14:paraId="63400377" w14:textId="77777777" w:rsidR="00C7424D" w:rsidRPr="00C7424D" w:rsidRDefault="00C7424D" w:rsidP="00C7424D">
      <w:pPr>
        <w:widowControl/>
        <w:spacing w:after="200" w:line="276" w:lineRule="auto"/>
        <w:rPr>
          <w:rFonts w:ascii="Times New Roman" w:eastAsia="Times New Roman" w:hAnsi="Times New Roman" w:cs="Times New Roman"/>
          <w:color w:val="auto"/>
          <w:lang w:bidi="ar-SA"/>
        </w:rPr>
      </w:pPr>
    </w:p>
    <w:p w14:paraId="29D1DB20" w14:textId="77777777" w:rsidR="00C7424D" w:rsidRPr="00C7424D" w:rsidRDefault="00C7424D" w:rsidP="00C7424D">
      <w:pPr>
        <w:widowControl/>
        <w:spacing w:after="200" w:line="276" w:lineRule="auto"/>
        <w:rPr>
          <w:rFonts w:ascii="Times New Roman" w:eastAsia="Times New Roman" w:hAnsi="Times New Roman" w:cs="Times New Roman"/>
          <w:color w:val="auto"/>
          <w:lang w:bidi="ar-SA"/>
        </w:rPr>
      </w:pPr>
    </w:p>
    <w:p w14:paraId="72D02DDE" w14:textId="77777777" w:rsidR="00C7424D" w:rsidRPr="00C7424D" w:rsidRDefault="00C7424D" w:rsidP="00C7424D">
      <w:pPr>
        <w:widowControl/>
        <w:spacing w:after="200" w:line="276" w:lineRule="auto"/>
        <w:rPr>
          <w:rFonts w:ascii="Times New Roman" w:eastAsia="Times New Roman" w:hAnsi="Times New Roman" w:cs="Times New Roman"/>
          <w:color w:val="auto"/>
          <w:lang w:bidi="ar-SA"/>
        </w:rPr>
      </w:pPr>
    </w:p>
    <w:p w14:paraId="377C9649" w14:textId="77777777" w:rsidR="00C7424D" w:rsidRPr="00C7424D" w:rsidRDefault="00C7424D" w:rsidP="00C7424D">
      <w:pPr>
        <w:widowControl/>
        <w:spacing w:after="200" w:line="276" w:lineRule="auto"/>
        <w:rPr>
          <w:rFonts w:ascii="Times New Roman" w:eastAsia="Times New Roman" w:hAnsi="Times New Roman" w:cs="Times New Roman"/>
          <w:color w:val="auto"/>
          <w:lang w:bidi="ar-SA"/>
        </w:rPr>
      </w:pPr>
    </w:p>
    <w:p w14:paraId="419E3314" w14:textId="77777777" w:rsidR="00C7424D" w:rsidRPr="00C7424D" w:rsidRDefault="00C7424D" w:rsidP="00C7424D">
      <w:pPr>
        <w:widowControl/>
        <w:spacing w:after="200" w:line="276" w:lineRule="auto"/>
        <w:rPr>
          <w:rFonts w:ascii="Times New Roman" w:eastAsia="Times New Roman" w:hAnsi="Times New Roman" w:cs="Times New Roman"/>
          <w:color w:val="auto"/>
          <w:lang w:bidi="ar-SA"/>
        </w:rPr>
      </w:pPr>
    </w:p>
    <w:p w14:paraId="6D1A67D2" w14:textId="77777777" w:rsidR="00C7424D" w:rsidRPr="00C7424D" w:rsidRDefault="00C7424D" w:rsidP="00C7424D">
      <w:pPr>
        <w:widowControl/>
        <w:spacing w:after="200" w:line="276" w:lineRule="auto"/>
        <w:rPr>
          <w:rFonts w:ascii="Times New Roman" w:eastAsia="Times New Roman" w:hAnsi="Times New Roman" w:cs="Times New Roman"/>
          <w:color w:val="auto"/>
          <w:lang w:bidi="ar-SA"/>
        </w:rPr>
      </w:pPr>
    </w:p>
    <w:p w14:paraId="290DD029" w14:textId="77777777" w:rsidR="00C7424D" w:rsidRPr="00C7424D" w:rsidRDefault="00C7424D" w:rsidP="00C7424D">
      <w:pPr>
        <w:widowControl/>
        <w:spacing w:after="200" w:line="276" w:lineRule="auto"/>
        <w:rPr>
          <w:rFonts w:ascii="Times New Roman" w:eastAsia="Times New Roman" w:hAnsi="Times New Roman" w:cs="Times New Roman"/>
          <w:color w:val="auto"/>
          <w:lang w:bidi="ar-SA"/>
        </w:rPr>
      </w:pPr>
    </w:p>
    <w:p w14:paraId="11F78BE4" w14:textId="77777777" w:rsidR="00C7424D" w:rsidRPr="00C7424D" w:rsidRDefault="00C7424D" w:rsidP="00C7424D">
      <w:pPr>
        <w:widowControl/>
        <w:spacing w:after="200" w:line="276" w:lineRule="auto"/>
        <w:rPr>
          <w:rFonts w:ascii="Times New Roman" w:eastAsia="Times New Roman" w:hAnsi="Times New Roman" w:cs="Times New Roman"/>
          <w:color w:val="auto"/>
          <w:lang w:bidi="ar-SA"/>
        </w:rPr>
      </w:pPr>
    </w:p>
    <w:p w14:paraId="60BE58E2" w14:textId="77777777" w:rsidR="00C7424D" w:rsidRPr="00C7424D" w:rsidRDefault="00C7424D" w:rsidP="00C7424D">
      <w:pPr>
        <w:widowControl/>
        <w:spacing w:after="200" w:line="276" w:lineRule="auto"/>
        <w:rPr>
          <w:rFonts w:ascii="Times New Roman" w:eastAsia="Times New Roman" w:hAnsi="Times New Roman" w:cs="Times New Roman"/>
          <w:color w:val="auto"/>
          <w:lang w:bidi="ar-SA"/>
        </w:rPr>
      </w:pPr>
    </w:p>
    <w:p w14:paraId="0164B2A4" w14:textId="77777777" w:rsidR="00C7424D" w:rsidRPr="00C7424D" w:rsidRDefault="00C7424D" w:rsidP="00C7424D">
      <w:pPr>
        <w:widowControl/>
        <w:spacing w:after="200" w:line="276" w:lineRule="auto"/>
        <w:rPr>
          <w:rFonts w:ascii="Times New Roman" w:eastAsia="Times New Roman" w:hAnsi="Times New Roman" w:cs="Times New Roman"/>
          <w:color w:val="auto"/>
          <w:lang w:bidi="ar-SA"/>
        </w:rPr>
      </w:pPr>
    </w:p>
    <w:p w14:paraId="0F25FD92" w14:textId="77777777" w:rsidR="00C7424D" w:rsidRPr="00C7424D" w:rsidRDefault="00C7424D" w:rsidP="00C7424D">
      <w:pPr>
        <w:shd w:val="clear" w:color="auto" w:fill="FFFFFF"/>
        <w:tabs>
          <w:tab w:val="left" w:pos="709"/>
        </w:tabs>
        <w:autoSpaceDE w:val="0"/>
        <w:autoSpaceDN w:val="0"/>
        <w:adjustRightInd w:val="0"/>
        <w:jc w:val="center"/>
        <w:rPr>
          <w:rFonts w:ascii="Times New Roman" w:eastAsia="Times New Roman" w:hAnsi="Times New Roman" w:cs="Times New Roman"/>
          <w:color w:val="auto"/>
          <w:lang w:bidi="ar-SA"/>
        </w:rPr>
      </w:pPr>
    </w:p>
    <w:p w14:paraId="3F7D8229" w14:textId="77777777" w:rsidR="00C7424D" w:rsidRPr="00C7424D" w:rsidRDefault="00C7424D" w:rsidP="00C7424D">
      <w:pPr>
        <w:shd w:val="clear" w:color="auto" w:fill="FFFFFF"/>
        <w:tabs>
          <w:tab w:val="left" w:pos="0"/>
        </w:tabs>
        <w:autoSpaceDE w:val="0"/>
        <w:autoSpaceDN w:val="0"/>
        <w:adjustRightInd w:val="0"/>
        <w:jc w:val="center"/>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t xml:space="preserve">с. </w:t>
      </w:r>
      <w:proofErr w:type="spellStart"/>
      <w:r w:rsidRPr="00C7424D">
        <w:rPr>
          <w:rFonts w:ascii="Times New Roman" w:eastAsia="Times New Roman" w:hAnsi="Times New Roman" w:cs="Times New Roman"/>
          <w:color w:val="auto"/>
          <w:sz w:val="28"/>
          <w:szCs w:val="28"/>
          <w:lang w:bidi="ar-SA"/>
        </w:rPr>
        <w:t>Вишнів</w:t>
      </w:r>
      <w:proofErr w:type="spellEnd"/>
    </w:p>
    <w:p w14:paraId="4CF7461C" w14:textId="77777777" w:rsidR="00C7424D" w:rsidRPr="00C7424D" w:rsidRDefault="00C7424D" w:rsidP="00C7424D">
      <w:pPr>
        <w:shd w:val="clear" w:color="auto" w:fill="FFFFFF"/>
        <w:tabs>
          <w:tab w:val="left" w:pos="0"/>
        </w:tabs>
        <w:autoSpaceDE w:val="0"/>
        <w:autoSpaceDN w:val="0"/>
        <w:adjustRightInd w:val="0"/>
        <w:jc w:val="center"/>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t>2024 рік</w:t>
      </w:r>
    </w:p>
    <w:p w14:paraId="45496ED9" w14:textId="77777777" w:rsidR="00C7424D" w:rsidRPr="00C7424D" w:rsidRDefault="00C7424D" w:rsidP="00C7424D">
      <w:pPr>
        <w:widowControl/>
        <w:jc w:val="center"/>
        <w:rPr>
          <w:rFonts w:ascii="Times New Roman" w:eastAsia="Times New Roman" w:hAnsi="Times New Roman" w:cs="Times New Roman"/>
          <w:b/>
          <w:color w:val="auto"/>
          <w:sz w:val="28"/>
          <w:szCs w:val="28"/>
          <w:lang w:eastAsia="en-US" w:bidi="ar-SA"/>
        </w:rPr>
      </w:pPr>
      <w:r w:rsidRPr="00C7424D">
        <w:rPr>
          <w:rFonts w:ascii="Times New Roman" w:eastAsia="Times New Roman" w:hAnsi="Times New Roman" w:cs="Times New Roman"/>
          <w:color w:val="auto"/>
          <w:lang w:bidi="ar-SA"/>
        </w:rPr>
        <w:br w:type="page"/>
      </w:r>
      <w:r w:rsidRPr="00C7424D">
        <w:rPr>
          <w:rFonts w:ascii="Times New Roman" w:eastAsia="Times New Roman" w:hAnsi="Times New Roman" w:cs="Times New Roman"/>
          <w:b/>
          <w:color w:val="auto"/>
          <w:sz w:val="28"/>
          <w:szCs w:val="28"/>
          <w:lang w:bidi="ar-SA"/>
        </w:rPr>
        <w:lastRenderedPageBreak/>
        <w:t xml:space="preserve">І. </w:t>
      </w:r>
      <w:r w:rsidRPr="00C7424D">
        <w:rPr>
          <w:rFonts w:ascii="Times New Roman" w:eastAsia="Times New Roman" w:hAnsi="Times New Roman" w:cs="Times New Roman"/>
          <w:b/>
          <w:color w:val="auto"/>
          <w:sz w:val="28"/>
          <w:szCs w:val="28"/>
          <w:lang w:eastAsia="en-US" w:bidi="ar-SA"/>
        </w:rPr>
        <w:t>Загальна частина</w:t>
      </w:r>
    </w:p>
    <w:p w14:paraId="2D2E4A08" w14:textId="77777777" w:rsidR="00C7424D" w:rsidRPr="00C7424D" w:rsidRDefault="00C7424D" w:rsidP="00C7424D">
      <w:pPr>
        <w:shd w:val="clear" w:color="auto" w:fill="FFFFFF"/>
        <w:tabs>
          <w:tab w:val="left" w:pos="709"/>
        </w:tabs>
        <w:autoSpaceDE w:val="0"/>
        <w:autoSpaceDN w:val="0"/>
        <w:adjustRightInd w:val="0"/>
        <w:jc w:val="center"/>
        <w:rPr>
          <w:rFonts w:ascii="Times New Roman" w:eastAsia="Times New Roman" w:hAnsi="Times New Roman" w:cs="Times New Roman"/>
          <w:b/>
          <w:color w:val="auto"/>
          <w:sz w:val="28"/>
          <w:szCs w:val="28"/>
          <w:lang w:bidi="ar-SA"/>
        </w:rPr>
      </w:pPr>
    </w:p>
    <w:p w14:paraId="63DAEE85" w14:textId="77777777" w:rsidR="00C7424D" w:rsidRPr="00C7424D" w:rsidRDefault="00C7424D" w:rsidP="00C7424D">
      <w:pPr>
        <w:shd w:val="clear" w:color="auto" w:fill="FFFFFF"/>
        <w:tabs>
          <w:tab w:val="left" w:pos="709"/>
        </w:tabs>
        <w:autoSpaceDE w:val="0"/>
        <w:autoSpaceDN w:val="0"/>
        <w:adjustRightInd w:val="0"/>
        <w:jc w:val="both"/>
        <w:rPr>
          <w:rFonts w:ascii="Times New Roman" w:eastAsia="Times New Roman" w:hAnsi="Times New Roman" w:cs="Times New Roman"/>
          <w:bCs/>
          <w:sz w:val="28"/>
          <w:szCs w:val="28"/>
          <w:lang w:bidi="ar-SA"/>
        </w:rPr>
      </w:pPr>
      <w:r w:rsidRPr="00C7424D">
        <w:rPr>
          <w:rFonts w:ascii="Times New Roman" w:eastAsia="Times New Roman" w:hAnsi="Times New Roman" w:cs="Times New Roman"/>
          <w:color w:val="auto"/>
          <w:sz w:val="28"/>
          <w:szCs w:val="28"/>
          <w:lang w:bidi="ar-SA"/>
        </w:rPr>
        <w:t xml:space="preserve">Програма для </w:t>
      </w:r>
      <w:r w:rsidRPr="00C7424D">
        <w:rPr>
          <w:rFonts w:ascii="Times New Roman" w:eastAsia="Times New Roman" w:hAnsi="Times New Roman" w:cs="Times New Roman"/>
          <w:bCs/>
          <w:sz w:val="28"/>
          <w:szCs w:val="28"/>
          <w:lang w:bidi="ar-SA"/>
        </w:rPr>
        <w:t xml:space="preserve">кривдників Вишнівської сільської територіальної громади на 2024-2026 роки </w:t>
      </w:r>
      <w:r w:rsidRPr="00C7424D">
        <w:rPr>
          <w:rFonts w:ascii="Times New Roman" w:eastAsia="Times New Roman" w:hAnsi="Times New Roman" w:cs="Times New Roman"/>
          <w:sz w:val="28"/>
          <w:szCs w:val="28"/>
          <w:lang w:bidi="ar-SA"/>
        </w:rPr>
        <w:t xml:space="preserve">(далі – Програма) розроблена з метою забезпечення розбудови системи запобігання і протидії домашньому насильству та насильству за ознакою статі в умовах децентралізації, запровадження комплексних дій та заходів, спрямованих на зменшення масштабу такого явища в </w:t>
      </w:r>
      <w:r w:rsidRPr="00C7424D">
        <w:rPr>
          <w:rFonts w:ascii="Times New Roman" w:eastAsia="Times New Roman" w:hAnsi="Times New Roman" w:cs="Times New Roman"/>
          <w:bCs/>
          <w:sz w:val="28"/>
          <w:szCs w:val="28"/>
          <w:lang w:bidi="ar-SA"/>
        </w:rPr>
        <w:t xml:space="preserve">межах Вишнівської сільської територіальної громади, </w:t>
      </w:r>
      <w:r w:rsidRPr="00C7424D">
        <w:rPr>
          <w:rFonts w:ascii="Times New Roman" w:eastAsia="Times New Roman" w:hAnsi="Times New Roman" w:cs="Times New Roman"/>
          <w:sz w:val="28"/>
          <w:szCs w:val="28"/>
          <w:lang w:bidi="ar-SA"/>
        </w:rPr>
        <w:t>відповідно до законів України «Про місцеве самоврядування в Україні», «Про запобігання та протидію домашньому насильству», «Про внесення змін до Кримінального та Кримінального процесуального кодексів України з метою реалізації положень Конвенції Ради Європи про запобігання насильству стосовно жінок і домашньому насильству та боротьбу з цими явищами», «Про внесення змін до Кримінального кодексу України щодо захисту дітей від сексуальних зловживань та сексуальної експлуатації», «Про соціальні послуги», постанов Кабінету Міністрів України від 22 серпня 2018 року № 654 «Про затвердження Типового положення про мобільну бригаду соціально-психологічної допомоги особам, які постраждали від домашнього насильства та/або насильства за ознакою статі» (із змінами), від 22 серпня 2018 року № 655 «Про затвердження Типового положення про притулок для осіб, які постраждали від домашнього насильства та/або насильства за ознакою статі» (із змінами), від 22 серпня 2018 року № 658 «Про затвердження Порядку взаємодії суб’єктів, що здійснюють заходи у сфері запобігання та протидії домашньому насильству і насильству за ознакою статі» (із змінами), від 24 лютого 2021 року № 145 «Питання Державної соціальної програми запобігання та протидії домашньому насильству та насильству за ознакою статі на період до 2025 року», наказів Міністерства освіти і науки України від 22 травня 2018 року № 509 «Про затвердження Положення про психологічну службу у системі освіти України», зареєстрованого у Міністерстві юстиції України 31 липня 2018 року за № 885/32337, від 02 жовтня 2018 року № 1047 «Про затвердження Методичних рекомендацій щодо виявлення, реагування на випадки домашнього насильства і взаємодії педагогічних працівників із іншими органами та службами» та Міністерства соціальної політики України від 01 жовтня 2018 року № 1434 «Про затвердження Типової програми для кривдників», зареєстрованого у Міністерстві юстиції України 29 жовтня 2018 року за №1222/32674</w:t>
      </w:r>
      <w:bookmarkStart w:id="1" w:name="n3"/>
      <w:bookmarkStart w:id="2" w:name="n4"/>
      <w:bookmarkEnd w:id="1"/>
      <w:bookmarkEnd w:id="2"/>
      <w:r w:rsidRPr="00C7424D">
        <w:rPr>
          <w:rFonts w:ascii="Times New Roman" w:eastAsia="Times New Roman" w:hAnsi="Times New Roman" w:cs="Times New Roman"/>
          <w:sz w:val="28"/>
          <w:szCs w:val="28"/>
          <w:lang w:bidi="ar-SA"/>
        </w:rPr>
        <w:t>.</w:t>
      </w:r>
    </w:p>
    <w:p w14:paraId="60FD4772"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Програма передбачає комплекс заходів за результатами оцінки ризиків, спрямованих на зміну насильницької поведінки кривдника, формування у нього нової, неагресивної моделі поведінки у приватних стосунках, відповідального ставлення до власних вчинків та їхніх наслідків, до виконання батьківських обов’язків, на викорінення дискримінаційних уявлень про соціальні ролі та обов’язки жінок і чоловіків.</w:t>
      </w:r>
    </w:p>
    <w:p w14:paraId="6FAAC62A"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 xml:space="preserve">У Програмі терміни вживаються у значеннях, наведених у законах України </w:t>
      </w:r>
      <w:hyperlink r:id="rId9" w:tgtFrame="_blank" w:history="1">
        <w:r w:rsidRPr="00C7424D">
          <w:rPr>
            <w:rFonts w:ascii="Times New Roman" w:eastAsia="Times New Roman" w:hAnsi="Times New Roman" w:cs="Times New Roman"/>
            <w:sz w:val="28"/>
            <w:szCs w:val="28"/>
            <w:lang w:bidi="ar-SA"/>
          </w:rPr>
          <w:t>«Про запобігання та протидію домашньому насильству»</w:t>
        </w:r>
      </w:hyperlink>
      <w:r w:rsidRPr="00C7424D">
        <w:rPr>
          <w:rFonts w:ascii="Times New Roman" w:eastAsia="Times New Roman" w:hAnsi="Times New Roman" w:cs="Times New Roman"/>
          <w:sz w:val="28"/>
          <w:szCs w:val="28"/>
          <w:lang w:bidi="ar-SA"/>
        </w:rPr>
        <w:t xml:space="preserve">, </w:t>
      </w:r>
      <w:hyperlink r:id="rId10" w:tgtFrame="_blank" w:history="1">
        <w:r w:rsidRPr="00C7424D">
          <w:rPr>
            <w:rFonts w:ascii="Times New Roman" w:eastAsia="Times New Roman" w:hAnsi="Times New Roman" w:cs="Times New Roman"/>
            <w:sz w:val="28"/>
            <w:szCs w:val="28"/>
            <w:lang w:bidi="ar-SA"/>
          </w:rPr>
          <w:t>«Про забезпечення рівних прав та можливостей жінок і чоловіків»</w:t>
        </w:r>
      </w:hyperlink>
      <w:r w:rsidRPr="00C7424D">
        <w:rPr>
          <w:rFonts w:ascii="Times New Roman" w:eastAsia="Times New Roman" w:hAnsi="Times New Roman" w:cs="Times New Roman"/>
          <w:sz w:val="28"/>
          <w:szCs w:val="28"/>
          <w:lang w:bidi="ar-SA"/>
        </w:rPr>
        <w:t>, інших нормативно-правових актах.</w:t>
      </w:r>
    </w:p>
    <w:p w14:paraId="05812CBA" w14:textId="77777777" w:rsidR="00C7424D" w:rsidRPr="00C7424D" w:rsidRDefault="00C7424D" w:rsidP="00C7424D">
      <w:pPr>
        <w:shd w:val="clear" w:color="auto" w:fill="FFFFFF"/>
        <w:tabs>
          <w:tab w:val="left" w:pos="709"/>
        </w:tabs>
        <w:autoSpaceDE w:val="0"/>
        <w:autoSpaceDN w:val="0"/>
        <w:adjustRightInd w:val="0"/>
        <w:jc w:val="center"/>
        <w:rPr>
          <w:rFonts w:ascii="Times New Roman" w:eastAsia="Times New Roman" w:hAnsi="Times New Roman" w:cs="Times New Roman"/>
          <w:b/>
          <w:color w:val="auto"/>
          <w:sz w:val="28"/>
          <w:szCs w:val="28"/>
          <w:lang w:bidi="ar-SA"/>
        </w:rPr>
      </w:pPr>
      <w:r w:rsidRPr="00C7424D">
        <w:rPr>
          <w:rFonts w:ascii="Times New Roman" w:eastAsia="Times New Roman" w:hAnsi="Times New Roman" w:cs="Times New Roman"/>
          <w:b/>
          <w:color w:val="auto"/>
          <w:sz w:val="28"/>
          <w:szCs w:val="28"/>
          <w:lang w:bidi="ar-SA"/>
        </w:rPr>
        <w:t xml:space="preserve">ІІ. Проблема, на розв’язання якої спрямована Програма </w:t>
      </w:r>
    </w:p>
    <w:p w14:paraId="479D8B99" w14:textId="77777777" w:rsidR="00C7424D" w:rsidRPr="00C7424D" w:rsidRDefault="00C7424D" w:rsidP="00C7424D">
      <w:pPr>
        <w:shd w:val="clear" w:color="auto" w:fill="FFFFFF"/>
        <w:tabs>
          <w:tab w:val="left" w:pos="709"/>
        </w:tabs>
        <w:autoSpaceDE w:val="0"/>
        <w:autoSpaceDN w:val="0"/>
        <w:adjustRightInd w:val="0"/>
        <w:jc w:val="center"/>
        <w:rPr>
          <w:rFonts w:ascii="Times New Roman" w:eastAsia="Times New Roman" w:hAnsi="Times New Roman" w:cs="Times New Roman"/>
          <w:b/>
          <w:color w:val="auto"/>
          <w:sz w:val="28"/>
          <w:szCs w:val="28"/>
          <w:lang w:bidi="ar-SA"/>
        </w:rPr>
      </w:pPr>
    </w:p>
    <w:p w14:paraId="020156FC" w14:textId="77777777" w:rsidR="00C7424D" w:rsidRPr="00C7424D" w:rsidRDefault="00C7424D" w:rsidP="00C7424D">
      <w:pPr>
        <w:widowControl/>
        <w:shd w:val="clear" w:color="auto" w:fill="FFFFFF"/>
        <w:ind w:firstLine="567"/>
        <w:jc w:val="both"/>
        <w:rPr>
          <w:rFonts w:ascii="Times New Roman" w:eastAsia="Times New Roman" w:hAnsi="Times New Roman" w:cs="Times New Roman"/>
          <w:bCs/>
          <w:sz w:val="28"/>
          <w:szCs w:val="28"/>
          <w:lang w:bidi="ar-SA"/>
        </w:rPr>
      </w:pPr>
      <w:r w:rsidRPr="00C7424D">
        <w:rPr>
          <w:rFonts w:ascii="Times New Roman" w:eastAsia="Times New Roman" w:hAnsi="Times New Roman" w:cs="Times New Roman"/>
          <w:bCs/>
          <w:sz w:val="28"/>
          <w:szCs w:val="28"/>
          <w:lang w:bidi="ar-SA"/>
        </w:rPr>
        <w:t xml:space="preserve">Останніми роками громадськість України все більше переймається проблемою домашнього насильства – одного з найболючіших соціальних явищ. </w:t>
      </w:r>
      <w:r w:rsidRPr="00C7424D">
        <w:rPr>
          <w:rFonts w:ascii="Times New Roman" w:eastAsia="Times New Roman" w:hAnsi="Times New Roman" w:cs="Times New Roman"/>
          <w:bCs/>
          <w:sz w:val="28"/>
          <w:szCs w:val="28"/>
          <w:lang w:bidi="ar-SA"/>
        </w:rPr>
        <w:lastRenderedPageBreak/>
        <w:t>В Україні та інших регіонах світу спостерігається значна різноманітність форм та способів знущання в сім’ях. Домашнє насильство – форма насильства, що найбільш прихована, часто не усвідомлювана ані постраждалими, ані представниками влади та суспільства. Однак саме домашнє насильство породжує цілу низку негативних суспільних явищ.</w:t>
      </w:r>
    </w:p>
    <w:p w14:paraId="0872B254" w14:textId="77777777" w:rsidR="00C7424D" w:rsidRPr="00C7424D" w:rsidRDefault="00C7424D" w:rsidP="00C7424D">
      <w:pPr>
        <w:widowControl/>
        <w:shd w:val="clear" w:color="auto" w:fill="FFFFFF"/>
        <w:ind w:firstLine="567"/>
        <w:jc w:val="both"/>
        <w:rPr>
          <w:rFonts w:ascii="Times New Roman" w:eastAsia="Times New Roman" w:hAnsi="Times New Roman" w:cs="Times New Roman"/>
          <w:bCs/>
          <w:sz w:val="28"/>
          <w:szCs w:val="28"/>
          <w:lang w:bidi="ar-SA"/>
        </w:rPr>
      </w:pPr>
      <w:r w:rsidRPr="00C7424D">
        <w:rPr>
          <w:rFonts w:ascii="Times New Roman" w:eastAsia="Times New Roman" w:hAnsi="Times New Roman" w:cs="Times New Roman"/>
          <w:bCs/>
          <w:sz w:val="28"/>
          <w:szCs w:val="28"/>
          <w:lang w:bidi="ar-SA"/>
        </w:rPr>
        <w:t xml:space="preserve">Насильство існує у всіх соціальних групах, незалежно від рівня доходу, освіти, становища в суспільстві, класових, расових, культурних, релігійних, </w:t>
      </w:r>
      <w:proofErr w:type="spellStart"/>
      <w:r w:rsidRPr="00C7424D">
        <w:rPr>
          <w:rFonts w:ascii="Times New Roman" w:eastAsia="Times New Roman" w:hAnsi="Times New Roman" w:cs="Times New Roman"/>
          <w:bCs/>
          <w:sz w:val="28"/>
          <w:szCs w:val="28"/>
          <w:lang w:bidi="ar-SA"/>
        </w:rPr>
        <w:t>соціоекономічних</w:t>
      </w:r>
      <w:proofErr w:type="spellEnd"/>
      <w:r w:rsidRPr="00C7424D">
        <w:rPr>
          <w:rFonts w:ascii="Times New Roman" w:eastAsia="Times New Roman" w:hAnsi="Times New Roman" w:cs="Times New Roman"/>
          <w:bCs/>
          <w:sz w:val="28"/>
          <w:szCs w:val="28"/>
          <w:lang w:bidi="ar-SA"/>
        </w:rPr>
        <w:t xml:space="preserve"> аспектів.</w:t>
      </w:r>
    </w:p>
    <w:p w14:paraId="332FFD83" w14:textId="77777777" w:rsidR="00C7424D" w:rsidRPr="00C7424D" w:rsidRDefault="00C7424D" w:rsidP="00C7424D">
      <w:pPr>
        <w:widowControl/>
        <w:shd w:val="clear" w:color="auto" w:fill="FFFFFF"/>
        <w:ind w:firstLine="567"/>
        <w:jc w:val="both"/>
        <w:rPr>
          <w:rFonts w:ascii="Times New Roman" w:eastAsia="Times New Roman" w:hAnsi="Times New Roman" w:cs="Times New Roman"/>
          <w:bCs/>
          <w:sz w:val="28"/>
          <w:szCs w:val="28"/>
          <w:lang w:bidi="ar-SA"/>
        </w:rPr>
      </w:pPr>
      <w:r w:rsidRPr="00C7424D">
        <w:rPr>
          <w:rFonts w:ascii="Times New Roman" w:eastAsia="Times New Roman" w:hAnsi="Times New Roman" w:cs="Times New Roman"/>
          <w:bCs/>
          <w:sz w:val="28"/>
          <w:szCs w:val="28"/>
          <w:lang w:bidi="ar-SA"/>
        </w:rPr>
        <w:t>Оскільки в незалежній демократичній Україні має місце розуміння громадськістю важливості дотримання прав людини й особистих свобод, домашнє насильство набуває ознак соціально усвідомленої проблеми. Адже це вже не особиста справа кривдника та його жертви, а проблема, що потребує загальної уваги й ужиття конкретних заходів на рівні державної політики, спрямованих на її вирішення.</w:t>
      </w:r>
    </w:p>
    <w:p w14:paraId="531D4F83" w14:textId="77777777" w:rsidR="00C7424D" w:rsidRPr="00C7424D" w:rsidRDefault="00C7424D" w:rsidP="00C7424D">
      <w:pPr>
        <w:widowControl/>
        <w:shd w:val="clear" w:color="auto" w:fill="FFFFFF"/>
        <w:ind w:firstLine="567"/>
        <w:jc w:val="both"/>
        <w:rPr>
          <w:rFonts w:ascii="Times New Roman" w:eastAsia="Times New Roman" w:hAnsi="Times New Roman" w:cs="Times New Roman"/>
          <w:bCs/>
          <w:sz w:val="28"/>
          <w:szCs w:val="28"/>
          <w:lang w:bidi="ar-SA"/>
        </w:rPr>
      </w:pPr>
      <w:r w:rsidRPr="00C7424D">
        <w:rPr>
          <w:rFonts w:ascii="Times New Roman" w:eastAsia="Times New Roman" w:hAnsi="Times New Roman" w:cs="Times New Roman"/>
          <w:bCs/>
          <w:sz w:val="28"/>
          <w:szCs w:val="28"/>
          <w:lang w:bidi="ar-SA"/>
        </w:rPr>
        <w:t>Домашнє насильство є серйозним порушенням прав людини, що їх держава має обстоювати та захищати. Серед них – право на життя та фізичну недоторканність; право не бути об’єктом знущань чи жорстокого нелюдського або принизливого поводження; право на свободу від дискримінації за ознакою статі; право на здоровий та безпечний розвиток тощо.</w:t>
      </w:r>
    </w:p>
    <w:p w14:paraId="268049BE" w14:textId="77777777" w:rsidR="00C7424D" w:rsidRPr="00C7424D" w:rsidRDefault="00C7424D" w:rsidP="00C7424D">
      <w:pPr>
        <w:widowControl/>
        <w:shd w:val="clear" w:color="auto" w:fill="FFFFFF"/>
        <w:ind w:firstLine="567"/>
        <w:jc w:val="both"/>
        <w:rPr>
          <w:rFonts w:ascii="Times New Roman" w:eastAsia="Times New Roman" w:hAnsi="Times New Roman" w:cs="Times New Roman"/>
          <w:bCs/>
          <w:sz w:val="28"/>
          <w:szCs w:val="28"/>
          <w:lang w:bidi="ar-SA"/>
        </w:rPr>
      </w:pPr>
      <w:r w:rsidRPr="00C7424D">
        <w:rPr>
          <w:rFonts w:ascii="Times New Roman" w:eastAsia="Times New Roman" w:hAnsi="Times New Roman" w:cs="Times New Roman"/>
          <w:bCs/>
          <w:sz w:val="28"/>
          <w:szCs w:val="28"/>
          <w:lang w:bidi="ar-SA"/>
        </w:rPr>
        <w:t>На жаль, для багатьох наших співвітчизників найближчі люди стають джерелом небезпеки. Для того, щоб стало можливим вплинути на цей процес, треба усвідомити, як і чому відбувається домашнє насильство, яким чином воно впливає на причетних до цього осіб і як можна оволодіти корекційними методиками впливу на агресивну поведінку людей.</w:t>
      </w:r>
    </w:p>
    <w:p w14:paraId="2299C475" w14:textId="77777777" w:rsidR="00C7424D" w:rsidRPr="00C7424D" w:rsidRDefault="00C7424D" w:rsidP="00C7424D">
      <w:pPr>
        <w:widowControl/>
        <w:shd w:val="clear" w:color="auto" w:fill="FFFFFF"/>
        <w:ind w:firstLine="567"/>
        <w:jc w:val="both"/>
        <w:rPr>
          <w:rFonts w:ascii="Times New Roman" w:eastAsia="Times New Roman" w:hAnsi="Times New Roman" w:cs="Times New Roman"/>
          <w:bCs/>
          <w:sz w:val="28"/>
          <w:szCs w:val="28"/>
          <w:lang w:bidi="ar-SA"/>
        </w:rPr>
      </w:pPr>
      <w:r w:rsidRPr="00C7424D">
        <w:rPr>
          <w:rFonts w:ascii="Times New Roman" w:eastAsia="Times New Roman" w:hAnsi="Times New Roman" w:cs="Times New Roman"/>
          <w:bCs/>
          <w:sz w:val="28"/>
          <w:szCs w:val="28"/>
          <w:lang w:bidi="ar-SA"/>
        </w:rPr>
        <w:t xml:space="preserve">Хоча від домашнього насильства переважно страждають жінки, ця проблема не може розглядатися як суто жіноча. Проблема домашнього насильства повинна вирішуватися з огляду на її </w:t>
      </w:r>
      <w:proofErr w:type="spellStart"/>
      <w:r w:rsidRPr="00C7424D">
        <w:rPr>
          <w:rFonts w:ascii="Times New Roman" w:eastAsia="Times New Roman" w:hAnsi="Times New Roman" w:cs="Times New Roman"/>
          <w:bCs/>
          <w:sz w:val="28"/>
          <w:szCs w:val="28"/>
          <w:lang w:bidi="ar-SA"/>
        </w:rPr>
        <w:t>багатовимірність</w:t>
      </w:r>
      <w:proofErr w:type="spellEnd"/>
      <w:r w:rsidRPr="00C7424D">
        <w:rPr>
          <w:rFonts w:ascii="Times New Roman" w:eastAsia="Times New Roman" w:hAnsi="Times New Roman" w:cs="Times New Roman"/>
          <w:bCs/>
          <w:sz w:val="28"/>
          <w:szCs w:val="28"/>
          <w:lang w:bidi="ar-SA"/>
        </w:rPr>
        <w:t>, базуючись на реальній ситуації в країні. Громадськість і держава зобов’язані протидіяти домашньому насильству, вживаючи заходів для зміни поведінки кривдників, що його вчиняють. Це дуже важливо, адже у випадку розлучення з одними партнерами, кривдники продовжують жорстоке поводження в інших стосунках, з дітьми, близькими та соціальним оточенням. Крім того, від домашнього насильства страждають і самі кривдники, через брак любові та підтримки від своїх близьких та оточуючих.</w:t>
      </w:r>
    </w:p>
    <w:p w14:paraId="00128C75" w14:textId="77777777" w:rsidR="00C7424D" w:rsidRPr="00C7424D" w:rsidRDefault="00C7424D" w:rsidP="00C7424D">
      <w:pPr>
        <w:widowControl/>
        <w:shd w:val="clear" w:color="auto" w:fill="FFFFFF"/>
        <w:ind w:firstLine="567"/>
        <w:jc w:val="both"/>
        <w:rPr>
          <w:rFonts w:ascii="Times New Roman" w:eastAsia="Times New Roman" w:hAnsi="Times New Roman" w:cs="Times New Roman"/>
          <w:bCs/>
          <w:sz w:val="28"/>
          <w:szCs w:val="28"/>
          <w:lang w:bidi="ar-SA"/>
        </w:rPr>
      </w:pPr>
      <w:r w:rsidRPr="00C7424D">
        <w:rPr>
          <w:rFonts w:ascii="Times New Roman" w:eastAsia="Times New Roman" w:hAnsi="Times New Roman" w:cs="Times New Roman"/>
          <w:bCs/>
          <w:sz w:val="28"/>
          <w:szCs w:val="28"/>
          <w:lang w:bidi="ar-SA"/>
        </w:rPr>
        <w:t>Діти, які зазнавали фізичного насильства та приниження від близьких людей, обов’язком яких є захист їх прав, можуть надалі мати проблеми з довірою та безпечною прив’язаністю, що часто спричиняє появу психологічного дискомфорту й розладів у родинних стосунках, низьку самооцінку та складнощі соціального функціонування. Діти, до яких батьки застосовують фізичні покарання, з одного боку, є постраждалими, а з іншого – нерідко самі стають кривдниками. Незалежно від того, хто чинить домашнє насильство над дитиною, одним із руйнівних наслідків цих дій є формування у скривдженого жорстокості та прагнення помститися.</w:t>
      </w:r>
    </w:p>
    <w:p w14:paraId="62A310B6" w14:textId="77777777" w:rsidR="00C7424D" w:rsidRPr="00C7424D" w:rsidRDefault="00C7424D" w:rsidP="00C7424D">
      <w:pPr>
        <w:widowControl/>
        <w:shd w:val="clear" w:color="auto" w:fill="FFFFFF"/>
        <w:ind w:firstLine="567"/>
        <w:jc w:val="both"/>
        <w:rPr>
          <w:rFonts w:ascii="Times New Roman" w:eastAsia="Times New Roman" w:hAnsi="Times New Roman" w:cs="Times New Roman"/>
          <w:bCs/>
          <w:sz w:val="28"/>
          <w:szCs w:val="28"/>
          <w:lang w:bidi="ar-SA"/>
        </w:rPr>
      </w:pPr>
      <w:r w:rsidRPr="00C7424D">
        <w:rPr>
          <w:rFonts w:ascii="Times New Roman" w:eastAsia="Times New Roman" w:hAnsi="Times New Roman" w:cs="Times New Roman"/>
          <w:bCs/>
          <w:sz w:val="28"/>
          <w:szCs w:val="28"/>
          <w:lang w:bidi="ar-SA"/>
        </w:rPr>
        <w:t xml:space="preserve">Україна є однією з небагатьох держав світу, в якій реалізуються програми, спрямовані на корекцію ненасильницької  моделі поведінки для осіб, які вчиняють домашнє насильство. Робота з кривдниками становить невід’ємну частину діяльності уповноважених органів з протидії домашньому насильству, оскільки допомагає таким особам осмислити власну насильницьку поведінку, усвідомити її витоки та прояви, змінити свою поведінку. Довготривала корекція </w:t>
      </w:r>
      <w:r w:rsidRPr="00C7424D">
        <w:rPr>
          <w:rFonts w:ascii="Times New Roman" w:eastAsia="Times New Roman" w:hAnsi="Times New Roman" w:cs="Times New Roman"/>
          <w:bCs/>
          <w:sz w:val="28"/>
          <w:szCs w:val="28"/>
          <w:lang w:bidi="ar-SA"/>
        </w:rPr>
        <w:lastRenderedPageBreak/>
        <w:t>поведінки особи, яка вичинила домашнє насильство, не лише допомагатиме налагодити гармонійне життя в межах сім’ї, родини, а й поліпшуватиме майбутнє дітей, які перестануть бути свідками домашнього насильства.</w:t>
      </w:r>
    </w:p>
    <w:p w14:paraId="24C4F667" w14:textId="77777777" w:rsidR="00C7424D" w:rsidRPr="00C7424D" w:rsidRDefault="00C7424D" w:rsidP="00C7424D">
      <w:pPr>
        <w:widowControl/>
        <w:shd w:val="clear" w:color="auto" w:fill="FFFFFF"/>
        <w:ind w:firstLine="448"/>
        <w:jc w:val="both"/>
        <w:rPr>
          <w:rFonts w:ascii="Times New Roman" w:eastAsia="Times New Roman" w:hAnsi="Times New Roman" w:cs="Times New Roman"/>
          <w:bCs/>
          <w:sz w:val="28"/>
          <w:szCs w:val="28"/>
          <w:lang w:bidi="ar-SA"/>
        </w:rPr>
      </w:pPr>
    </w:p>
    <w:p w14:paraId="332D9E31" w14:textId="77777777" w:rsidR="00C7424D" w:rsidRPr="00C7424D" w:rsidRDefault="00C7424D" w:rsidP="00C7424D">
      <w:pPr>
        <w:widowControl/>
        <w:shd w:val="clear" w:color="auto" w:fill="FFFFFF"/>
        <w:jc w:val="center"/>
        <w:rPr>
          <w:rFonts w:ascii="Times New Roman" w:eastAsia="Times New Roman" w:hAnsi="Times New Roman" w:cs="Times New Roman"/>
          <w:b/>
          <w:bCs/>
          <w:sz w:val="28"/>
          <w:szCs w:val="28"/>
          <w:lang w:bidi="ar-SA"/>
        </w:rPr>
      </w:pPr>
      <w:bookmarkStart w:id="3" w:name="n14"/>
      <w:bookmarkEnd w:id="3"/>
      <w:r w:rsidRPr="00C7424D">
        <w:rPr>
          <w:rFonts w:ascii="Times New Roman" w:eastAsia="Times New Roman" w:hAnsi="Times New Roman" w:cs="Times New Roman"/>
          <w:b/>
          <w:bCs/>
          <w:sz w:val="28"/>
          <w:szCs w:val="28"/>
          <w:lang w:bidi="ar-SA"/>
        </w:rPr>
        <w:t>IІІ. Мета Програми</w:t>
      </w:r>
    </w:p>
    <w:p w14:paraId="781A904B" w14:textId="77777777" w:rsidR="00C7424D" w:rsidRPr="00C7424D" w:rsidRDefault="00C7424D" w:rsidP="00C7424D">
      <w:pPr>
        <w:widowControl/>
        <w:shd w:val="clear" w:color="auto" w:fill="FFFFFF"/>
        <w:jc w:val="center"/>
        <w:rPr>
          <w:rFonts w:ascii="Times New Roman" w:eastAsia="Times New Roman" w:hAnsi="Times New Roman" w:cs="Times New Roman"/>
          <w:b/>
          <w:bCs/>
          <w:sz w:val="28"/>
          <w:szCs w:val="28"/>
          <w:lang w:bidi="ar-SA"/>
        </w:rPr>
      </w:pPr>
    </w:p>
    <w:p w14:paraId="2E1E8CED"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 xml:space="preserve">Мета Програми </w:t>
      </w:r>
      <w:r w:rsidRPr="00C7424D">
        <w:rPr>
          <w:rFonts w:ascii="Times New Roman" w:eastAsia="Times New Roman" w:hAnsi="Times New Roman" w:cs="Times New Roman"/>
          <w:bCs/>
          <w:sz w:val="28"/>
          <w:szCs w:val="28"/>
          <w:lang w:bidi="ar-SA"/>
        </w:rPr>
        <w:t xml:space="preserve">– </w:t>
      </w:r>
      <w:r w:rsidRPr="00C7424D">
        <w:rPr>
          <w:rFonts w:ascii="Times New Roman" w:eastAsia="Times New Roman" w:hAnsi="Times New Roman" w:cs="Times New Roman"/>
          <w:sz w:val="28"/>
          <w:szCs w:val="28"/>
          <w:lang w:bidi="ar-SA"/>
        </w:rPr>
        <w:t>корекція агресивної поведінки кривдників, формування соціально прийнятних норм, гуманістичних цінностей і ненасильницької поведінки.</w:t>
      </w:r>
    </w:p>
    <w:p w14:paraId="6511275A" w14:textId="77777777" w:rsidR="00C7424D" w:rsidRPr="00C7424D" w:rsidRDefault="00C7424D" w:rsidP="00C7424D">
      <w:pPr>
        <w:widowControl/>
        <w:ind w:firstLine="567"/>
        <w:jc w:val="both"/>
        <w:rPr>
          <w:rFonts w:ascii="Times New Roman" w:eastAsia="Times New Roman" w:hAnsi="Times New Roman" w:cs="Times New Roman"/>
          <w:color w:val="auto"/>
          <w:sz w:val="28"/>
          <w:szCs w:val="28"/>
          <w:lang w:eastAsia="ru-RU" w:bidi="ar-SA"/>
        </w:rPr>
      </w:pPr>
      <w:r w:rsidRPr="00C7424D">
        <w:rPr>
          <w:rFonts w:ascii="Times New Roman" w:eastAsia="Times New Roman" w:hAnsi="Times New Roman" w:cs="Times New Roman"/>
          <w:color w:val="auto"/>
          <w:sz w:val="28"/>
          <w:szCs w:val="28"/>
          <w:lang w:eastAsia="ru-RU" w:bidi="ar-SA"/>
        </w:rPr>
        <w:t>Паспорт Програми наведений у додатку 1 до Програми.</w:t>
      </w:r>
    </w:p>
    <w:p w14:paraId="5E1F9DEE" w14:textId="77777777" w:rsidR="00C7424D" w:rsidRPr="00C7424D" w:rsidRDefault="00C7424D" w:rsidP="00C7424D">
      <w:pPr>
        <w:widowControl/>
        <w:shd w:val="clear" w:color="auto" w:fill="FFFFFF"/>
        <w:ind w:firstLine="567"/>
        <w:jc w:val="both"/>
        <w:rPr>
          <w:rFonts w:ascii="Times New Roman" w:eastAsia="Times New Roman" w:hAnsi="Times New Roman" w:cs="Times New Roman"/>
          <w:b/>
          <w:bCs/>
          <w:sz w:val="28"/>
          <w:szCs w:val="28"/>
          <w:lang w:bidi="ar-SA"/>
        </w:rPr>
      </w:pPr>
    </w:p>
    <w:p w14:paraId="7DFAA56C" w14:textId="77777777" w:rsidR="00C7424D" w:rsidRPr="00C7424D" w:rsidRDefault="00C7424D" w:rsidP="00C7424D">
      <w:pPr>
        <w:widowControl/>
        <w:shd w:val="clear" w:color="auto" w:fill="FFFFFF"/>
        <w:jc w:val="center"/>
        <w:rPr>
          <w:rFonts w:ascii="Times New Roman" w:eastAsia="Times New Roman" w:hAnsi="Times New Roman" w:cs="Times New Roman"/>
          <w:b/>
          <w:sz w:val="28"/>
          <w:szCs w:val="28"/>
          <w:lang w:bidi="ar-SA"/>
        </w:rPr>
      </w:pPr>
      <w:r w:rsidRPr="00C7424D">
        <w:rPr>
          <w:rFonts w:ascii="Times New Roman" w:eastAsia="Times New Roman" w:hAnsi="Times New Roman" w:cs="Times New Roman"/>
          <w:b/>
          <w:sz w:val="28"/>
          <w:szCs w:val="28"/>
          <w:lang w:bidi="ar-SA"/>
        </w:rPr>
        <w:t>IV. Шляхи і способи розв’язання проблеми</w:t>
      </w:r>
    </w:p>
    <w:p w14:paraId="13A92B01"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p>
    <w:p w14:paraId="5BE3881F"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 xml:space="preserve">Програма реалізується фахівцем (психологом) комунальної установи «Центр надання соціальних послуг» Вишнівської сільської ради, яка пройшла відповідне навчання, що засвідчене відповідним сертифікатом. Забезпечення підготовки фахівців, до компетенції яких належить питання запобігання та протидії домашньому насильству, у тому числі фахівців, які реалізують Програму, відноситься до повноважень обласних державних адміністрацій відповідно до </w:t>
      </w:r>
      <w:hyperlink r:id="rId11" w:anchor="n119" w:tgtFrame="_blank" w:history="1">
        <w:r w:rsidRPr="00C7424D">
          <w:rPr>
            <w:rFonts w:ascii="Times New Roman" w:eastAsia="Times New Roman" w:hAnsi="Times New Roman" w:cs="Times New Roman"/>
            <w:sz w:val="28"/>
            <w:szCs w:val="28"/>
            <w:lang w:bidi="ar-SA"/>
          </w:rPr>
          <w:t>частини першої</w:t>
        </w:r>
      </w:hyperlink>
      <w:r w:rsidRPr="00C7424D">
        <w:rPr>
          <w:rFonts w:ascii="Times New Roman" w:eastAsia="Times New Roman" w:hAnsi="Times New Roman" w:cs="Times New Roman"/>
          <w:color w:val="auto"/>
          <w:sz w:val="28"/>
          <w:szCs w:val="28"/>
          <w:lang w:bidi="ar-SA"/>
        </w:rPr>
        <w:t xml:space="preserve"> </w:t>
      </w:r>
      <w:r w:rsidRPr="00C7424D">
        <w:rPr>
          <w:rFonts w:ascii="Times New Roman" w:eastAsia="Times New Roman" w:hAnsi="Times New Roman" w:cs="Times New Roman"/>
          <w:sz w:val="28"/>
          <w:szCs w:val="28"/>
          <w:lang w:bidi="ar-SA"/>
        </w:rPr>
        <w:t>статті 8 Закону України «Про запобігання та протидію домашньому насильству».</w:t>
      </w:r>
    </w:p>
    <w:p w14:paraId="42EA0765"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Участь у підготовці фахівців, до компетенції яких належать питання запобігання та протидії домашньому насильству, у тому числі фахівців, які реалізують Програму, належить до повноважень Вишнівської сільської ради у сфері запобігання та протидії домашньому насильству.</w:t>
      </w:r>
    </w:p>
    <w:p w14:paraId="272A8A61"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Кривдника може бути направлено на проходження Програми на строк від трьох місяців до одного року у випадках, передбачених законодавством, за рішенням суду.</w:t>
      </w:r>
    </w:p>
    <w:p w14:paraId="260B792A"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Також кривдник може брати участь у Програмі за власною ініціативою.</w:t>
      </w:r>
    </w:p>
    <w:p w14:paraId="21341681"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Заходи з організації та забезпечення проходження Програми кривдниками проводяться відповідно до Порядку взаємодії суб’єктів, що здійснюють заходи у сфері запобігання та протидії домашньому насильству і насильству за ознакою статі, затвердженого постановою Кабінету Міністрів України від 22 серпня 2018 року № 658 (із змінами).</w:t>
      </w:r>
    </w:p>
    <w:p w14:paraId="665008F6"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 xml:space="preserve">Інформування суб’єктів, що здійснюють заходи у сфері запобігання та протидії домашньому насильству, про ухвалення рішення суду про направлення кривдника на проходження програми для кривдників здійснюється відповідно до </w:t>
      </w:r>
      <w:hyperlink r:id="rId12" w:anchor="n236" w:tgtFrame="_blank" w:history="1">
        <w:r w:rsidRPr="00C7424D">
          <w:rPr>
            <w:rFonts w:ascii="Times New Roman" w:eastAsia="Times New Roman" w:hAnsi="Times New Roman" w:cs="Times New Roman"/>
            <w:sz w:val="28"/>
            <w:szCs w:val="28"/>
            <w:lang w:bidi="ar-SA"/>
          </w:rPr>
          <w:t>частини першої</w:t>
        </w:r>
      </w:hyperlink>
      <w:r w:rsidRPr="00C7424D">
        <w:rPr>
          <w:rFonts w:ascii="Times New Roman" w:eastAsia="Times New Roman" w:hAnsi="Times New Roman" w:cs="Times New Roman"/>
          <w:color w:val="auto"/>
          <w:sz w:val="28"/>
          <w:szCs w:val="28"/>
          <w:lang w:bidi="ar-SA"/>
        </w:rPr>
        <w:t xml:space="preserve"> </w:t>
      </w:r>
      <w:r w:rsidRPr="00C7424D">
        <w:rPr>
          <w:rFonts w:ascii="Times New Roman" w:eastAsia="Times New Roman" w:hAnsi="Times New Roman" w:cs="Times New Roman"/>
          <w:sz w:val="28"/>
          <w:szCs w:val="28"/>
          <w:lang w:bidi="ar-SA"/>
        </w:rPr>
        <w:t>статті 15 Закону України «Про запобігання та протидію домашньому насильству».</w:t>
      </w:r>
    </w:p>
    <w:p w14:paraId="2774A4C1"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У разі неприбуття кривдника для проходження Програми або ухилення від її проходження без поважних причин, комунальна установа «Центр надання соціальних послуг» Вишнівської сільської ради повідомляє про це письмово протягом трьох робочих днів уповноважений підрозділ органу Національної поліції України для вжиття відповідних заходів.</w:t>
      </w:r>
    </w:p>
    <w:p w14:paraId="40E13C5B" w14:textId="77777777" w:rsidR="00C7424D" w:rsidRPr="00C7424D" w:rsidRDefault="00C7424D" w:rsidP="00C7424D">
      <w:pPr>
        <w:widowControl/>
        <w:shd w:val="clear" w:color="auto" w:fill="FFFFFF"/>
        <w:ind w:firstLine="567"/>
        <w:contextualSpacing/>
        <w:jc w:val="both"/>
        <w:rPr>
          <w:rFonts w:ascii="Times New Roman" w:eastAsia="Aptos" w:hAnsi="Times New Roman" w:cs="Times New Roman"/>
          <w:kern w:val="2"/>
          <w:sz w:val="28"/>
          <w:szCs w:val="28"/>
          <w:lang w:eastAsia="ru-RU" w:bidi="ar-SA"/>
        </w:rPr>
      </w:pPr>
      <w:r w:rsidRPr="00C7424D">
        <w:rPr>
          <w:rFonts w:ascii="Times New Roman" w:eastAsia="Aptos" w:hAnsi="Times New Roman" w:cs="Times New Roman"/>
          <w:kern w:val="2"/>
          <w:sz w:val="28"/>
          <w:szCs w:val="28"/>
          <w:lang w:eastAsia="en-US" w:bidi="ar-SA"/>
        </w:rPr>
        <w:t>У Програмі може взяти участь особа, яка належить до групи ризику щодо вчинення домашнього  насильства та насильства за ознакою статі.</w:t>
      </w:r>
    </w:p>
    <w:p w14:paraId="1BD54A66" w14:textId="77777777" w:rsidR="00C7424D" w:rsidRPr="00C7424D" w:rsidRDefault="00C7424D" w:rsidP="00C7424D">
      <w:pPr>
        <w:widowControl/>
        <w:shd w:val="clear" w:color="auto" w:fill="FFFFFF"/>
        <w:ind w:firstLine="450"/>
        <w:jc w:val="both"/>
        <w:rPr>
          <w:rFonts w:ascii="Times New Roman" w:eastAsia="Times New Roman" w:hAnsi="Times New Roman" w:cs="Times New Roman"/>
          <w:sz w:val="28"/>
          <w:szCs w:val="28"/>
          <w:lang w:bidi="ar-SA"/>
        </w:rPr>
      </w:pPr>
    </w:p>
    <w:p w14:paraId="6093EEA3" w14:textId="77777777" w:rsidR="00C7424D" w:rsidRPr="00C7424D" w:rsidRDefault="00C7424D" w:rsidP="00C7424D">
      <w:pPr>
        <w:widowControl/>
        <w:shd w:val="clear" w:color="auto" w:fill="FFFFFF"/>
        <w:ind w:firstLine="450"/>
        <w:jc w:val="center"/>
        <w:rPr>
          <w:rFonts w:ascii="Times New Roman" w:eastAsia="Times New Roman" w:hAnsi="Times New Roman" w:cs="Times New Roman"/>
          <w:b/>
          <w:sz w:val="28"/>
          <w:szCs w:val="28"/>
          <w:lang w:bidi="ar-SA"/>
        </w:rPr>
      </w:pPr>
      <w:r w:rsidRPr="00C7424D">
        <w:rPr>
          <w:rFonts w:ascii="Times New Roman" w:eastAsia="Times New Roman" w:hAnsi="Times New Roman" w:cs="Times New Roman"/>
          <w:b/>
          <w:sz w:val="28"/>
          <w:szCs w:val="28"/>
          <w:lang w:bidi="ar-SA"/>
        </w:rPr>
        <w:t>V. Завдання і заходи Програми</w:t>
      </w:r>
    </w:p>
    <w:p w14:paraId="2636DD46" w14:textId="77777777" w:rsidR="00C7424D" w:rsidRPr="00C7424D" w:rsidRDefault="00C7424D" w:rsidP="00C7424D">
      <w:pPr>
        <w:widowControl/>
        <w:shd w:val="clear" w:color="auto" w:fill="FFFFFF"/>
        <w:ind w:firstLine="708"/>
        <w:jc w:val="both"/>
        <w:rPr>
          <w:rFonts w:ascii="Times New Roman" w:eastAsia="Times New Roman" w:hAnsi="Times New Roman" w:cs="Times New Roman"/>
          <w:sz w:val="28"/>
          <w:szCs w:val="28"/>
          <w:lang w:bidi="ar-SA"/>
        </w:rPr>
      </w:pPr>
    </w:p>
    <w:p w14:paraId="21D39C26"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lastRenderedPageBreak/>
        <w:t>Завданнями Програми є:</w:t>
      </w:r>
    </w:p>
    <w:p w14:paraId="4E1A2FDA" w14:textId="77777777" w:rsidR="00C7424D" w:rsidRPr="00C7424D" w:rsidRDefault="00C7424D" w:rsidP="00C7424D">
      <w:pPr>
        <w:widowControl/>
        <w:shd w:val="clear" w:color="auto" w:fill="FFFFFF"/>
        <w:ind w:firstLine="567"/>
        <w:contextualSpacing/>
        <w:jc w:val="both"/>
        <w:rPr>
          <w:rFonts w:ascii="Times New Roman" w:eastAsia="Aptos" w:hAnsi="Times New Roman" w:cs="Times New Roman"/>
          <w:kern w:val="2"/>
          <w:sz w:val="28"/>
          <w:szCs w:val="28"/>
          <w:lang w:eastAsia="ru-RU" w:bidi="ar-SA"/>
        </w:rPr>
      </w:pPr>
      <w:bookmarkStart w:id="4" w:name="n19"/>
      <w:bookmarkEnd w:id="4"/>
      <w:r w:rsidRPr="00C7424D">
        <w:rPr>
          <w:rFonts w:ascii="Times New Roman" w:eastAsia="Aptos" w:hAnsi="Times New Roman" w:cs="Times New Roman"/>
          <w:kern w:val="2"/>
          <w:sz w:val="28"/>
          <w:szCs w:val="28"/>
          <w:lang w:eastAsia="ru-RU" w:bidi="ar-SA"/>
        </w:rPr>
        <w:t>формування у кривдника відповідального ставлення до власної поведінки та її наслідків для себе та членів сім’ї;</w:t>
      </w:r>
      <w:bookmarkStart w:id="5" w:name="n20"/>
      <w:bookmarkEnd w:id="5"/>
    </w:p>
    <w:p w14:paraId="5DAA9410" w14:textId="77777777" w:rsidR="00C7424D" w:rsidRPr="00C7424D" w:rsidRDefault="00C7424D" w:rsidP="00C7424D">
      <w:pPr>
        <w:widowControl/>
        <w:shd w:val="clear" w:color="auto" w:fill="FFFFFF"/>
        <w:ind w:firstLine="567"/>
        <w:contextualSpacing/>
        <w:jc w:val="both"/>
        <w:rPr>
          <w:rFonts w:ascii="Times New Roman" w:eastAsia="Aptos" w:hAnsi="Times New Roman" w:cs="Times New Roman"/>
          <w:kern w:val="2"/>
          <w:sz w:val="28"/>
          <w:szCs w:val="28"/>
          <w:lang w:eastAsia="ru-RU" w:bidi="ar-SA"/>
        </w:rPr>
      </w:pPr>
      <w:r w:rsidRPr="00C7424D">
        <w:rPr>
          <w:rFonts w:ascii="Times New Roman" w:eastAsia="Aptos" w:hAnsi="Times New Roman" w:cs="Times New Roman"/>
          <w:kern w:val="2"/>
          <w:sz w:val="28"/>
          <w:szCs w:val="28"/>
          <w:lang w:eastAsia="ru-RU" w:bidi="ar-SA"/>
        </w:rPr>
        <w:t>формування усвідомлення кривдником того, що домашнє насильство – це порушення прав людини, яке карається відповідно до чинного законодавства;</w:t>
      </w:r>
      <w:bookmarkStart w:id="6" w:name="n21"/>
      <w:bookmarkEnd w:id="6"/>
    </w:p>
    <w:p w14:paraId="73FF09CB" w14:textId="77777777" w:rsidR="00C7424D" w:rsidRPr="00C7424D" w:rsidRDefault="00C7424D" w:rsidP="00C7424D">
      <w:pPr>
        <w:widowControl/>
        <w:shd w:val="clear" w:color="auto" w:fill="FFFFFF"/>
        <w:ind w:firstLine="567"/>
        <w:contextualSpacing/>
        <w:jc w:val="both"/>
        <w:rPr>
          <w:rFonts w:ascii="Times New Roman" w:eastAsia="Aptos" w:hAnsi="Times New Roman" w:cs="Times New Roman"/>
          <w:kern w:val="2"/>
          <w:sz w:val="28"/>
          <w:szCs w:val="28"/>
          <w:lang w:eastAsia="ru-RU" w:bidi="ar-SA"/>
        </w:rPr>
      </w:pPr>
      <w:r w:rsidRPr="00C7424D">
        <w:rPr>
          <w:rFonts w:ascii="Times New Roman" w:eastAsia="Aptos" w:hAnsi="Times New Roman" w:cs="Times New Roman"/>
          <w:kern w:val="2"/>
          <w:sz w:val="28"/>
          <w:szCs w:val="28"/>
          <w:lang w:eastAsia="ru-RU" w:bidi="ar-SA"/>
        </w:rPr>
        <w:t>сприяння зміні насильницької поведінки кривдника;</w:t>
      </w:r>
      <w:bookmarkStart w:id="7" w:name="n22"/>
      <w:bookmarkEnd w:id="7"/>
    </w:p>
    <w:p w14:paraId="1A27A4BD" w14:textId="77777777" w:rsidR="00C7424D" w:rsidRPr="00C7424D" w:rsidRDefault="00C7424D" w:rsidP="00C7424D">
      <w:pPr>
        <w:widowControl/>
        <w:shd w:val="clear" w:color="auto" w:fill="FFFFFF"/>
        <w:ind w:firstLine="567"/>
        <w:contextualSpacing/>
        <w:jc w:val="both"/>
        <w:rPr>
          <w:rFonts w:ascii="Times New Roman" w:eastAsia="Aptos" w:hAnsi="Times New Roman" w:cs="Times New Roman"/>
          <w:kern w:val="2"/>
          <w:sz w:val="28"/>
          <w:szCs w:val="28"/>
          <w:lang w:eastAsia="ru-RU" w:bidi="ar-SA"/>
        </w:rPr>
      </w:pPr>
      <w:r w:rsidRPr="00C7424D">
        <w:rPr>
          <w:rFonts w:ascii="Times New Roman" w:eastAsia="Aptos" w:hAnsi="Times New Roman" w:cs="Times New Roman"/>
          <w:kern w:val="2"/>
          <w:sz w:val="28"/>
          <w:szCs w:val="28"/>
          <w:lang w:eastAsia="ru-RU" w:bidi="ar-SA"/>
        </w:rPr>
        <w:t>формування у кривдника нової, неагресивної моделі поведінки у приватних стосунках;</w:t>
      </w:r>
      <w:bookmarkStart w:id="8" w:name="n23"/>
      <w:bookmarkEnd w:id="8"/>
    </w:p>
    <w:p w14:paraId="7DE7A107" w14:textId="77777777" w:rsidR="00C7424D" w:rsidRPr="00C7424D" w:rsidRDefault="00C7424D" w:rsidP="00C7424D">
      <w:pPr>
        <w:widowControl/>
        <w:shd w:val="clear" w:color="auto" w:fill="FFFFFF"/>
        <w:ind w:firstLine="567"/>
        <w:contextualSpacing/>
        <w:jc w:val="both"/>
        <w:rPr>
          <w:rFonts w:ascii="Times New Roman" w:eastAsia="Aptos" w:hAnsi="Times New Roman" w:cs="Times New Roman"/>
          <w:kern w:val="2"/>
          <w:sz w:val="28"/>
          <w:szCs w:val="28"/>
          <w:lang w:eastAsia="ru-RU" w:bidi="ar-SA"/>
        </w:rPr>
      </w:pPr>
      <w:r w:rsidRPr="00C7424D">
        <w:rPr>
          <w:rFonts w:ascii="Times New Roman" w:eastAsia="Aptos" w:hAnsi="Times New Roman" w:cs="Times New Roman"/>
          <w:kern w:val="2"/>
          <w:sz w:val="28"/>
          <w:szCs w:val="28"/>
          <w:lang w:eastAsia="ru-RU" w:bidi="ar-SA"/>
        </w:rPr>
        <w:t>сприяння засвоєнню кривдниками моделі сімейного життя на засадах гендерної рівності, взаєморозуміння, взаємоповаги і дотримання прав усіх членів родини;</w:t>
      </w:r>
      <w:bookmarkStart w:id="9" w:name="n24"/>
      <w:bookmarkEnd w:id="9"/>
    </w:p>
    <w:p w14:paraId="3A19767D" w14:textId="77777777" w:rsidR="00C7424D" w:rsidRPr="00C7424D" w:rsidRDefault="00C7424D" w:rsidP="00C7424D">
      <w:pPr>
        <w:widowControl/>
        <w:shd w:val="clear" w:color="auto" w:fill="FFFFFF"/>
        <w:ind w:firstLine="567"/>
        <w:contextualSpacing/>
        <w:jc w:val="both"/>
        <w:rPr>
          <w:rFonts w:ascii="Times New Roman" w:eastAsia="Aptos" w:hAnsi="Times New Roman" w:cs="Times New Roman"/>
          <w:kern w:val="2"/>
          <w:sz w:val="28"/>
          <w:szCs w:val="28"/>
          <w:lang w:eastAsia="ru-RU" w:bidi="ar-SA"/>
        </w:rPr>
      </w:pPr>
      <w:r w:rsidRPr="00C7424D">
        <w:rPr>
          <w:rFonts w:ascii="Times New Roman" w:eastAsia="Aptos" w:hAnsi="Times New Roman" w:cs="Times New Roman"/>
          <w:kern w:val="2"/>
          <w:sz w:val="28"/>
          <w:szCs w:val="28"/>
          <w:lang w:eastAsia="ru-RU" w:bidi="ar-SA"/>
        </w:rPr>
        <w:t>сприяння оволодінню кривдниками навичок безконфліктного спілкування, ефективної комунікації.</w:t>
      </w:r>
      <w:r w:rsidRPr="00C7424D">
        <w:rPr>
          <w:rFonts w:ascii="Times New Roman" w:eastAsia="Aptos" w:hAnsi="Times New Roman" w:cs="Times New Roman"/>
          <w:kern w:val="2"/>
          <w:sz w:val="28"/>
          <w:szCs w:val="28"/>
          <w:lang w:eastAsia="en-US" w:bidi="ar-SA"/>
        </w:rPr>
        <w:t xml:space="preserve"> </w:t>
      </w:r>
    </w:p>
    <w:p w14:paraId="7DE37771" w14:textId="77777777" w:rsidR="00C7424D" w:rsidRPr="00C7424D" w:rsidRDefault="00C7424D" w:rsidP="00C7424D">
      <w:pPr>
        <w:widowControl/>
        <w:shd w:val="clear" w:color="auto" w:fill="FFFFFF"/>
        <w:ind w:firstLine="567"/>
        <w:contextualSpacing/>
        <w:jc w:val="both"/>
        <w:rPr>
          <w:rFonts w:ascii="Times New Roman" w:eastAsia="Aptos" w:hAnsi="Times New Roman" w:cs="Times New Roman"/>
          <w:kern w:val="2"/>
          <w:sz w:val="28"/>
          <w:szCs w:val="28"/>
          <w:lang w:eastAsia="en-US" w:bidi="ar-SA"/>
        </w:rPr>
      </w:pPr>
      <w:r w:rsidRPr="00C7424D">
        <w:rPr>
          <w:rFonts w:ascii="Times New Roman" w:eastAsia="Aptos" w:hAnsi="Times New Roman" w:cs="Times New Roman"/>
          <w:kern w:val="2"/>
          <w:sz w:val="28"/>
          <w:szCs w:val="28"/>
          <w:lang w:eastAsia="en-US" w:bidi="ar-SA"/>
        </w:rPr>
        <w:t xml:space="preserve">Розроблення, організацію та виконання  Програми, її проходження кривдниками забезпечує комунальна установа «Центр надання соціальних послуг» Вишнівської сільської ради відповідно до вимог </w:t>
      </w:r>
      <w:hyperlink r:id="rId13" w:anchor="n118" w:tgtFrame="_blank" w:history="1">
        <w:r w:rsidRPr="00C7424D">
          <w:rPr>
            <w:rFonts w:ascii="Times New Roman" w:eastAsia="Aptos" w:hAnsi="Times New Roman" w:cs="Times New Roman"/>
            <w:kern w:val="2"/>
            <w:sz w:val="28"/>
            <w:szCs w:val="28"/>
            <w:lang w:eastAsia="en-US" w:bidi="ar-SA"/>
          </w:rPr>
          <w:t>статті 8</w:t>
        </w:r>
      </w:hyperlink>
      <w:r w:rsidRPr="00C7424D">
        <w:rPr>
          <w:rFonts w:ascii="Times New Roman" w:eastAsia="Aptos" w:hAnsi="Times New Roman" w:cs="Times New Roman"/>
          <w:color w:val="auto"/>
          <w:kern w:val="2"/>
          <w:sz w:val="28"/>
          <w:szCs w:val="28"/>
          <w:lang w:eastAsia="en-US" w:bidi="ar-SA"/>
        </w:rPr>
        <w:t xml:space="preserve"> </w:t>
      </w:r>
      <w:r w:rsidRPr="00C7424D">
        <w:rPr>
          <w:rFonts w:ascii="Times New Roman" w:eastAsia="Aptos" w:hAnsi="Times New Roman" w:cs="Times New Roman"/>
          <w:kern w:val="2"/>
          <w:sz w:val="28"/>
          <w:szCs w:val="28"/>
          <w:lang w:eastAsia="en-US" w:bidi="ar-SA"/>
        </w:rPr>
        <w:t>Закону України «Про запобігання та протидію домашньому насильству».</w:t>
      </w:r>
      <w:bookmarkStart w:id="10" w:name="n35"/>
      <w:bookmarkEnd w:id="10"/>
      <w:r w:rsidRPr="00C7424D">
        <w:rPr>
          <w:rFonts w:ascii="Times New Roman" w:eastAsia="Aptos" w:hAnsi="Times New Roman" w:cs="Times New Roman"/>
          <w:kern w:val="2"/>
          <w:sz w:val="28"/>
          <w:szCs w:val="28"/>
          <w:lang w:eastAsia="en-US" w:bidi="ar-SA"/>
        </w:rPr>
        <w:t xml:space="preserve"> </w:t>
      </w:r>
    </w:p>
    <w:p w14:paraId="1A6A28AF" w14:textId="77777777" w:rsidR="00C7424D" w:rsidRPr="00C7424D" w:rsidRDefault="00C7424D" w:rsidP="00C7424D">
      <w:pPr>
        <w:widowControl/>
        <w:tabs>
          <w:tab w:val="left" w:pos="709"/>
        </w:tabs>
        <w:ind w:firstLine="567"/>
        <w:jc w:val="both"/>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sz w:val="28"/>
          <w:szCs w:val="28"/>
          <w:lang w:bidi="ar-SA"/>
        </w:rPr>
        <w:t>Перелік завдань і заходів Програми наведений у додатку 2 до Програми.</w:t>
      </w:r>
    </w:p>
    <w:p w14:paraId="75A77426" w14:textId="77777777" w:rsidR="00C7424D" w:rsidRPr="00C7424D" w:rsidRDefault="00C7424D" w:rsidP="00C7424D">
      <w:pPr>
        <w:widowControl/>
        <w:shd w:val="clear" w:color="auto" w:fill="FFFFFF"/>
        <w:ind w:firstLine="567"/>
        <w:contextualSpacing/>
        <w:jc w:val="both"/>
        <w:rPr>
          <w:rFonts w:ascii="Times New Roman" w:eastAsia="Aptos" w:hAnsi="Times New Roman" w:cs="Times New Roman"/>
          <w:kern w:val="2"/>
          <w:sz w:val="28"/>
          <w:szCs w:val="28"/>
          <w:lang w:eastAsia="en-US" w:bidi="ar-SA"/>
        </w:rPr>
      </w:pPr>
      <w:r w:rsidRPr="00C7424D">
        <w:rPr>
          <w:rFonts w:ascii="Times New Roman" w:eastAsia="Aptos" w:hAnsi="Times New Roman" w:cs="Times New Roman"/>
          <w:b/>
          <w:bCs/>
          <w:kern w:val="2"/>
          <w:sz w:val="28"/>
          <w:szCs w:val="28"/>
          <w:lang w:eastAsia="en-US" w:bidi="ar-SA"/>
        </w:rPr>
        <w:t>Методологічні засади Програми</w:t>
      </w:r>
    </w:p>
    <w:p w14:paraId="341FC6F3"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bookmarkStart w:id="11" w:name="n36"/>
      <w:bookmarkEnd w:id="11"/>
      <w:r w:rsidRPr="00C7424D">
        <w:rPr>
          <w:rFonts w:ascii="Times New Roman" w:eastAsia="Times New Roman" w:hAnsi="Times New Roman" w:cs="Times New Roman"/>
          <w:sz w:val="28"/>
          <w:szCs w:val="28"/>
          <w:lang w:bidi="ar-SA"/>
        </w:rPr>
        <w:t>1. Програму розроблено на засадах когнітивної психології. Такий підхід широко застосовується в роботі з цільовою групою, він дає змогу не тільки корегувати поведінку особи, яка вчинила домашнє насильство, а й формувати в неї гуманістичні цінності.</w:t>
      </w:r>
    </w:p>
    <w:p w14:paraId="4220168B"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bookmarkStart w:id="12" w:name="n37"/>
      <w:bookmarkEnd w:id="12"/>
      <w:r w:rsidRPr="00C7424D">
        <w:rPr>
          <w:rFonts w:ascii="Times New Roman" w:eastAsia="Times New Roman" w:hAnsi="Times New Roman" w:cs="Times New Roman"/>
          <w:sz w:val="28"/>
          <w:szCs w:val="28"/>
          <w:lang w:bidi="ar-SA"/>
        </w:rPr>
        <w:t>2. Когнітивні методики спрямовані на досягнення довгострокових і тривалих позитивних результатів через зміну переконань особи, мотивів поведінки, розв’язання її психосоціальних проблем.</w:t>
      </w:r>
    </w:p>
    <w:p w14:paraId="640DAA29"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bookmarkStart w:id="13" w:name="n38"/>
      <w:bookmarkEnd w:id="13"/>
      <w:r w:rsidRPr="00C7424D">
        <w:rPr>
          <w:rFonts w:ascii="Times New Roman" w:eastAsia="Times New Roman" w:hAnsi="Times New Roman" w:cs="Times New Roman"/>
          <w:sz w:val="28"/>
          <w:szCs w:val="28"/>
          <w:lang w:bidi="ar-SA"/>
        </w:rPr>
        <w:t xml:space="preserve">3. Робота із кривдником спрямовується на зміну </w:t>
      </w:r>
      <w:proofErr w:type="spellStart"/>
      <w:r w:rsidRPr="00C7424D">
        <w:rPr>
          <w:rFonts w:ascii="Times New Roman" w:eastAsia="Times New Roman" w:hAnsi="Times New Roman" w:cs="Times New Roman"/>
          <w:sz w:val="28"/>
          <w:szCs w:val="28"/>
          <w:lang w:bidi="ar-SA"/>
        </w:rPr>
        <w:t>дезадаптивних</w:t>
      </w:r>
      <w:proofErr w:type="spellEnd"/>
      <w:r w:rsidRPr="00C7424D">
        <w:rPr>
          <w:rFonts w:ascii="Times New Roman" w:eastAsia="Times New Roman" w:hAnsi="Times New Roman" w:cs="Times New Roman"/>
          <w:sz w:val="28"/>
          <w:szCs w:val="28"/>
          <w:lang w:bidi="ar-SA"/>
        </w:rPr>
        <w:t xml:space="preserve"> переконань особи, корекцію когнітивних помилок, зміну </w:t>
      </w:r>
      <w:proofErr w:type="spellStart"/>
      <w:r w:rsidRPr="00C7424D">
        <w:rPr>
          <w:rFonts w:ascii="Times New Roman" w:eastAsia="Times New Roman" w:hAnsi="Times New Roman" w:cs="Times New Roman"/>
          <w:sz w:val="28"/>
          <w:szCs w:val="28"/>
          <w:lang w:bidi="ar-SA"/>
        </w:rPr>
        <w:t>дисфункціональної</w:t>
      </w:r>
      <w:proofErr w:type="spellEnd"/>
      <w:r w:rsidRPr="00C7424D">
        <w:rPr>
          <w:rFonts w:ascii="Times New Roman" w:eastAsia="Times New Roman" w:hAnsi="Times New Roman" w:cs="Times New Roman"/>
          <w:sz w:val="28"/>
          <w:szCs w:val="28"/>
          <w:lang w:bidi="ar-SA"/>
        </w:rPr>
        <w:t xml:space="preserve"> поведінки завдяки усвідомленню особою впливу думок на емоції та поведінку людини, через розвиток здатності людини виявляти та усвідомлювати свої негативні автоматичні думки, керувати ними, розуміти їх наслідки, виявляти свої когнітивні помилки і долати їх.</w:t>
      </w:r>
    </w:p>
    <w:p w14:paraId="7B45D4A9"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bookmarkStart w:id="14" w:name="n39"/>
      <w:bookmarkEnd w:id="14"/>
      <w:r w:rsidRPr="00C7424D">
        <w:rPr>
          <w:rFonts w:ascii="Times New Roman" w:eastAsia="Times New Roman" w:hAnsi="Times New Roman" w:cs="Times New Roman"/>
          <w:sz w:val="28"/>
          <w:szCs w:val="28"/>
          <w:lang w:bidi="ar-SA"/>
        </w:rPr>
        <w:t>4. Програмою передбачається комплексний підхід до проведення корекційної роботи з особами, які вчинили домашнє насильство або належать до групи ризику щодо його вчинення.</w:t>
      </w:r>
    </w:p>
    <w:p w14:paraId="40FC5B91" w14:textId="77777777" w:rsidR="00C7424D" w:rsidRPr="00C7424D" w:rsidRDefault="00C7424D" w:rsidP="00C7424D">
      <w:pPr>
        <w:widowControl/>
        <w:shd w:val="clear" w:color="auto" w:fill="FFFFFF"/>
        <w:ind w:firstLine="567"/>
        <w:rPr>
          <w:rFonts w:ascii="Times New Roman" w:eastAsia="Times New Roman" w:hAnsi="Times New Roman" w:cs="Times New Roman"/>
          <w:b/>
          <w:i/>
          <w:sz w:val="28"/>
          <w:szCs w:val="28"/>
          <w:lang w:bidi="ar-SA"/>
        </w:rPr>
      </w:pPr>
      <w:bookmarkStart w:id="15" w:name="n40"/>
      <w:bookmarkEnd w:id="15"/>
      <w:r w:rsidRPr="00C7424D">
        <w:rPr>
          <w:rFonts w:ascii="Times New Roman" w:eastAsia="Times New Roman" w:hAnsi="Times New Roman" w:cs="Times New Roman"/>
          <w:b/>
          <w:sz w:val="28"/>
          <w:szCs w:val="28"/>
          <w:lang w:bidi="ar-SA"/>
        </w:rPr>
        <w:t>Характеристика Програми</w:t>
      </w:r>
      <w:r w:rsidRPr="00C7424D">
        <w:rPr>
          <w:rFonts w:ascii="Times New Roman" w:eastAsia="Times New Roman" w:hAnsi="Times New Roman" w:cs="Times New Roman"/>
          <w:b/>
          <w:i/>
          <w:sz w:val="28"/>
          <w:szCs w:val="28"/>
          <w:lang w:bidi="ar-SA"/>
        </w:rPr>
        <w:t>:</w:t>
      </w:r>
      <w:bookmarkStart w:id="16" w:name="n41"/>
      <w:bookmarkEnd w:id="16"/>
    </w:p>
    <w:p w14:paraId="2C51B367" w14:textId="77777777" w:rsidR="00C7424D" w:rsidRPr="00C7424D" w:rsidRDefault="00C7424D" w:rsidP="00C7424D">
      <w:pPr>
        <w:widowControl/>
        <w:shd w:val="clear" w:color="auto" w:fill="FFFFFF"/>
        <w:ind w:firstLine="567"/>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1) цільова група – кривдники;</w:t>
      </w:r>
      <w:bookmarkStart w:id="17" w:name="n42"/>
      <w:bookmarkEnd w:id="17"/>
    </w:p>
    <w:p w14:paraId="555C3535" w14:textId="77777777" w:rsidR="00C7424D" w:rsidRPr="00C7424D" w:rsidRDefault="00C7424D" w:rsidP="00C7424D">
      <w:pPr>
        <w:widowControl/>
        <w:shd w:val="clear" w:color="auto" w:fill="FFFFFF"/>
        <w:ind w:firstLine="567"/>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2) кількість діагностичних занять – 4;</w:t>
      </w:r>
      <w:bookmarkStart w:id="18" w:name="n43"/>
      <w:bookmarkEnd w:id="18"/>
    </w:p>
    <w:p w14:paraId="4D721456" w14:textId="77777777" w:rsidR="00C7424D" w:rsidRPr="00C7424D" w:rsidRDefault="00C7424D" w:rsidP="00C7424D">
      <w:pPr>
        <w:widowControl/>
        <w:shd w:val="clear" w:color="auto" w:fill="FFFFFF"/>
        <w:ind w:firstLine="567"/>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3) кількість групових занять – 9;</w:t>
      </w:r>
      <w:bookmarkStart w:id="19" w:name="n44"/>
      <w:bookmarkEnd w:id="19"/>
    </w:p>
    <w:p w14:paraId="2C82F82B" w14:textId="77777777" w:rsidR="00C7424D" w:rsidRPr="00C7424D" w:rsidRDefault="00C7424D" w:rsidP="00C7424D">
      <w:pPr>
        <w:widowControl/>
        <w:shd w:val="clear" w:color="auto" w:fill="FFFFFF"/>
        <w:ind w:firstLine="567"/>
        <w:rPr>
          <w:rFonts w:ascii="Times New Roman" w:eastAsia="Times New Roman" w:hAnsi="Times New Roman" w:cs="Times New Roman"/>
          <w:b/>
          <w:i/>
          <w:sz w:val="28"/>
          <w:szCs w:val="28"/>
          <w:lang w:bidi="ar-SA"/>
        </w:rPr>
      </w:pPr>
      <w:r w:rsidRPr="00C7424D">
        <w:rPr>
          <w:rFonts w:ascii="Times New Roman" w:eastAsia="Times New Roman" w:hAnsi="Times New Roman" w:cs="Times New Roman"/>
          <w:sz w:val="28"/>
          <w:szCs w:val="28"/>
          <w:lang w:bidi="ar-SA"/>
        </w:rPr>
        <w:t>4) кількість індивідуальних занять – 20.</w:t>
      </w:r>
    </w:p>
    <w:p w14:paraId="377743B1" w14:textId="77777777" w:rsidR="00C7424D" w:rsidRPr="00C7424D" w:rsidRDefault="00C7424D" w:rsidP="00C7424D">
      <w:pPr>
        <w:widowControl/>
        <w:shd w:val="clear" w:color="auto" w:fill="FFFFFF"/>
        <w:ind w:firstLine="567"/>
        <w:contextualSpacing/>
        <w:jc w:val="both"/>
        <w:rPr>
          <w:rFonts w:ascii="Times New Roman" w:eastAsia="Aptos" w:hAnsi="Times New Roman" w:cs="Times New Roman"/>
          <w:b/>
          <w:i/>
          <w:kern w:val="2"/>
          <w:sz w:val="28"/>
          <w:szCs w:val="28"/>
          <w:lang w:eastAsia="ru-RU" w:bidi="ar-SA"/>
        </w:rPr>
      </w:pPr>
      <w:bookmarkStart w:id="20" w:name="n45"/>
      <w:bookmarkEnd w:id="20"/>
      <w:r w:rsidRPr="00C7424D">
        <w:rPr>
          <w:rFonts w:ascii="Times New Roman" w:eastAsia="Aptos" w:hAnsi="Times New Roman" w:cs="Times New Roman"/>
          <w:b/>
          <w:kern w:val="2"/>
          <w:sz w:val="28"/>
          <w:szCs w:val="28"/>
          <w:lang w:eastAsia="ru-RU" w:bidi="ar-SA"/>
        </w:rPr>
        <w:t>Форми роботи та тривалість Програми</w:t>
      </w:r>
      <w:r w:rsidRPr="00C7424D">
        <w:rPr>
          <w:rFonts w:ascii="Times New Roman" w:eastAsia="Aptos" w:hAnsi="Times New Roman" w:cs="Times New Roman"/>
          <w:b/>
          <w:i/>
          <w:kern w:val="2"/>
          <w:sz w:val="28"/>
          <w:szCs w:val="28"/>
          <w:lang w:eastAsia="ru-RU" w:bidi="ar-SA"/>
        </w:rPr>
        <w:t>:</w:t>
      </w:r>
      <w:bookmarkStart w:id="21" w:name="n46"/>
      <w:bookmarkEnd w:id="21"/>
    </w:p>
    <w:p w14:paraId="756CAE5F"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bookmarkStart w:id="22" w:name="n51"/>
      <w:bookmarkEnd w:id="22"/>
      <w:r w:rsidRPr="00C7424D">
        <w:rPr>
          <w:rFonts w:ascii="Times New Roman" w:eastAsia="Times New Roman" w:hAnsi="Times New Roman" w:cs="Times New Roman"/>
          <w:sz w:val="28"/>
          <w:szCs w:val="28"/>
          <w:lang w:bidi="ar-SA"/>
        </w:rPr>
        <w:t>діагностування - тривалість - 6 сесій по 1 год або 3 сесії по 2 год; до проведення діагностики залучаються лікарі-психіатри / лікарі-наркологи (за згодою); вторинна діагностика за результатами проходження цієї Типової програми - 2 сесії по 1 год або 1 сесія тривалістю 2 год;</w:t>
      </w:r>
    </w:p>
    <w:p w14:paraId="656A60E1"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індивідуальна робота - тривалість - 19 сесій по 1 год (максимум 2 год на тиждень); до індивідуальної роботи входять мотиваційні бесіди - 2 сесії тривалістю по 1 год;</w:t>
      </w:r>
    </w:p>
    <w:p w14:paraId="3D138702"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lastRenderedPageBreak/>
        <w:t>групова робота - загальна тривалість - 18 сесій по 1 год 30 хв (максимум 3 год на тиждень) із перервою між сесіями - 10 хв; за відсутності можливості проводити довготривалі заняття кожна сесія може проводитися під час окремої зустрічі;</w:t>
      </w:r>
    </w:p>
    <w:p w14:paraId="312F2774"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змішаний варіант роботи - 1 сесія індивідуальної роботи тривалістю 1 год та 1 сесія групової роботи тривалістю 1,5 год (максимум 2,5 год на тиждень);</w:t>
      </w:r>
    </w:p>
    <w:p w14:paraId="79094ACE"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тривалість індивідуального заняття для кривдника - 1 година;</w:t>
      </w:r>
    </w:p>
    <w:p w14:paraId="7487AD7B"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періодичність - не рідше ніж один раз на тиждень.</w:t>
      </w:r>
    </w:p>
    <w:p w14:paraId="14173036"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Реалізує Програму, фахівець (психолог) комунальної установи «Центр надання соціальних послуг» Вишнівської сільської ради, яка пройшла спеціальну підготовку та отримала відповідний сертифікат.</w:t>
      </w:r>
      <w:bookmarkStart w:id="23" w:name="n52"/>
      <w:bookmarkEnd w:id="23"/>
    </w:p>
    <w:p w14:paraId="58A14A14"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5) Фахівець (психолог), який реалізує Програму, повинен керуватися такими принципами:</w:t>
      </w:r>
      <w:bookmarkStart w:id="24" w:name="n53"/>
      <w:bookmarkEnd w:id="24"/>
    </w:p>
    <w:p w14:paraId="3EA3BF87"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 xml:space="preserve">конфіденційності та захисту персональних даних відповідно до вимог </w:t>
      </w:r>
      <w:hyperlink r:id="rId14" w:tgtFrame="_blank" w:history="1">
        <w:r w:rsidRPr="00C7424D">
          <w:rPr>
            <w:rFonts w:ascii="Times New Roman" w:eastAsia="Times New Roman" w:hAnsi="Times New Roman" w:cs="Times New Roman"/>
            <w:sz w:val="28"/>
            <w:szCs w:val="28"/>
            <w:lang w:bidi="ar-SA"/>
          </w:rPr>
          <w:t>Закону України</w:t>
        </w:r>
      </w:hyperlink>
      <w:r w:rsidRPr="00C7424D">
        <w:rPr>
          <w:rFonts w:ascii="Times New Roman" w:eastAsia="Times New Roman" w:hAnsi="Times New Roman" w:cs="Times New Roman"/>
          <w:color w:val="auto"/>
          <w:sz w:val="28"/>
          <w:szCs w:val="28"/>
          <w:lang w:bidi="ar-SA"/>
        </w:rPr>
        <w:t xml:space="preserve"> </w:t>
      </w:r>
      <w:r w:rsidRPr="00C7424D">
        <w:rPr>
          <w:rFonts w:ascii="Times New Roman" w:eastAsia="Times New Roman" w:hAnsi="Times New Roman" w:cs="Times New Roman"/>
          <w:sz w:val="28"/>
          <w:szCs w:val="28"/>
          <w:lang w:bidi="ar-SA"/>
        </w:rPr>
        <w:t>«Про захист персональних даних»</w:t>
      </w:r>
      <w:bookmarkStart w:id="25" w:name="n54"/>
      <w:bookmarkEnd w:id="25"/>
      <w:r w:rsidRPr="00C7424D">
        <w:rPr>
          <w:rFonts w:ascii="Times New Roman" w:eastAsia="Times New Roman" w:hAnsi="Times New Roman" w:cs="Times New Roman"/>
          <w:sz w:val="28"/>
          <w:szCs w:val="28"/>
          <w:lang w:bidi="ar-SA"/>
        </w:rPr>
        <w:t>; цей принцип полягає в гарантуванні збереження особистої інформації та нерозголошення конфіденційної інформації без згоди особи;</w:t>
      </w:r>
      <w:bookmarkStart w:id="26" w:name="n55"/>
      <w:bookmarkEnd w:id="26"/>
    </w:p>
    <w:p w14:paraId="2AF764DA"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дотримання прав та свобод людини, що полягає у наданні допомоги кривднику;</w:t>
      </w:r>
      <w:bookmarkStart w:id="27" w:name="n56"/>
      <w:bookmarkEnd w:id="27"/>
    </w:p>
    <w:p w14:paraId="6FE4CB9F"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недопущення дискримінації, що полягає в тому, що кривдник має право на отримання послуг незалежно від статі, віку, віросповідання, національної приналежності, соціального статусу тощо;</w:t>
      </w:r>
      <w:bookmarkStart w:id="28" w:name="n57"/>
      <w:bookmarkEnd w:id="28"/>
    </w:p>
    <w:p w14:paraId="37647717"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компетентності та професіоналізму, що полягає в застосуванні спеціальних знань з питань запобігання домашньому насильству;</w:t>
      </w:r>
      <w:bookmarkStart w:id="29" w:name="n58"/>
      <w:bookmarkEnd w:id="29"/>
    </w:p>
    <w:p w14:paraId="24398F97"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комплексності, що полягає у поєднанні різних форм і методів роботи у межах проведення корекційних програм для кривдників з урахуванням віку, статі, індивідуальних особливостей кривдника та вчинених форм домашнього насильства або насильства за ознакою статі.</w:t>
      </w:r>
      <w:bookmarkStart w:id="30" w:name="n59"/>
      <w:bookmarkEnd w:id="30"/>
    </w:p>
    <w:p w14:paraId="4F464C5A"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b/>
          <w:bCs/>
          <w:sz w:val="28"/>
          <w:szCs w:val="28"/>
          <w:lang w:bidi="ar-SA"/>
        </w:rPr>
        <w:t>Проходження Програми для кривдників</w:t>
      </w:r>
      <w:bookmarkStart w:id="31" w:name="n60"/>
      <w:bookmarkStart w:id="32" w:name="n61"/>
      <w:bookmarkEnd w:id="31"/>
      <w:bookmarkEnd w:id="32"/>
    </w:p>
    <w:p w14:paraId="56EBF0E3"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В основу Програми покладено принцип комплексності, що полягає в поєднанні діагностичного, мотиваційного та корекційного блоків (останній передбачає індивідуальну та групову форми роботи).</w:t>
      </w:r>
    </w:p>
    <w:p w14:paraId="3485064A"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Проходження Програми розпочинається діагностуванням особи, яка вчинила домашнє насильство або належить до групи ризику, щодо його вчинення, у тому числі діагностуванням причин агресивної та насильницької поведінки кривдника:</w:t>
      </w:r>
    </w:p>
    <w:p w14:paraId="6E4F05D8"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bookmarkStart w:id="33" w:name="n62"/>
      <w:bookmarkEnd w:id="33"/>
      <w:r w:rsidRPr="00C7424D">
        <w:rPr>
          <w:rFonts w:ascii="Times New Roman" w:eastAsia="Times New Roman" w:hAnsi="Times New Roman" w:cs="Times New Roman"/>
          <w:sz w:val="28"/>
          <w:szCs w:val="28"/>
          <w:lang w:bidi="ar-SA"/>
        </w:rPr>
        <w:t>1) діагностичний блок містить алгоритм проведення діагностики причин насильницьких проявів, агресивної поведінки;</w:t>
      </w:r>
    </w:p>
    <w:p w14:paraId="68A01BD0"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bookmarkStart w:id="34" w:name="n63"/>
      <w:bookmarkEnd w:id="34"/>
      <w:r w:rsidRPr="00C7424D">
        <w:rPr>
          <w:rFonts w:ascii="Times New Roman" w:eastAsia="Times New Roman" w:hAnsi="Times New Roman" w:cs="Times New Roman"/>
          <w:sz w:val="28"/>
          <w:szCs w:val="28"/>
          <w:lang w:bidi="ar-SA"/>
        </w:rPr>
        <w:t>2) мотиваційне консультування, спрямоване на визначення рівня мотивації для участі у груповій роботі в межах Програми, формування або підвищення мотивації для зміни насильницької, агресивної поведінки;</w:t>
      </w:r>
    </w:p>
    <w:p w14:paraId="6157ED93"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bookmarkStart w:id="35" w:name="n64"/>
      <w:bookmarkEnd w:id="35"/>
      <w:r w:rsidRPr="00C7424D">
        <w:rPr>
          <w:rFonts w:ascii="Times New Roman" w:eastAsia="Times New Roman" w:hAnsi="Times New Roman" w:cs="Times New Roman"/>
          <w:sz w:val="28"/>
          <w:szCs w:val="28"/>
          <w:lang w:bidi="ar-SA"/>
        </w:rPr>
        <w:t xml:space="preserve">3) у блоці «Індивідуальна корекційна робота» представлено індивідуальні корекційні заняття за відповідними темами; </w:t>
      </w:r>
      <w:bookmarkStart w:id="36" w:name="n65"/>
      <w:bookmarkEnd w:id="36"/>
      <w:r w:rsidRPr="00C7424D">
        <w:rPr>
          <w:rFonts w:ascii="Times New Roman" w:eastAsia="Times New Roman" w:hAnsi="Times New Roman" w:cs="Times New Roman"/>
          <w:sz w:val="28"/>
          <w:szCs w:val="28"/>
          <w:lang w:bidi="ar-SA"/>
        </w:rPr>
        <w:t>зазначені теми реалізуються на 14 індивідуальних заняттях (сесіях), тривалістю одна година; рекомендовано проводити щотижня одне заняття;</w:t>
      </w:r>
    </w:p>
    <w:p w14:paraId="054219A4"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bookmarkStart w:id="37" w:name="n66"/>
      <w:bookmarkEnd w:id="37"/>
      <w:r w:rsidRPr="00C7424D">
        <w:rPr>
          <w:rFonts w:ascii="Times New Roman" w:eastAsia="Times New Roman" w:hAnsi="Times New Roman" w:cs="Times New Roman"/>
          <w:sz w:val="28"/>
          <w:szCs w:val="28"/>
          <w:lang w:bidi="ar-SA"/>
        </w:rPr>
        <w:t>4) блок «Групова корекційна робота» складається із групових корекційних занять за відповідними темами, тривалістю від 3 до 6 годин.</w:t>
      </w:r>
    </w:p>
    <w:p w14:paraId="53DE5802"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bookmarkStart w:id="38" w:name="n67"/>
      <w:bookmarkEnd w:id="38"/>
      <w:r w:rsidRPr="00C7424D">
        <w:rPr>
          <w:rFonts w:ascii="Times New Roman" w:eastAsia="Times New Roman" w:hAnsi="Times New Roman" w:cs="Times New Roman"/>
          <w:sz w:val="28"/>
          <w:szCs w:val="28"/>
          <w:lang w:bidi="ar-SA"/>
        </w:rPr>
        <w:t xml:space="preserve">5. Програма передбачає застосування широкого спектра різних форм, методів і технік активного навчання дорослих осіб з метою якісного засвоєння </w:t>
      </w:r>
      <w:r w:rsidRPr="00C7424D">
        <w:rPr>
          <w:rFonts w:ascii="Times New Roman" w:eastAsia="Times New Roman" w:hAnsi="Times New Roman" w:cs="Times New Roman"/>
          <w:sz w:val="28"/>
          <w:szCs w:val="28"/>
          <w:lang w:bidi="ar-SA"/>
        </w:rPr>
        <w:lastRenderedPageBreak/>
        <w:t>інформації та відпрацювання необхідних навичок, використання на практиці отриманих знань і вмінь.</w:t>
      </w:r>
    </w:p>
    <w:p w14:paraId="13E31DBF"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bookmarkStart w:id="39" w:name="n68"/>
      <w:bookmarkEnd w:id="39"/>
      <w:r w:rsidRPr="00C7424D">
        <w:rPr>
          <w:rFonts w:ascii="Times New Roman" w:eastAsia="Times New Roman" w:hAnsi="Times New Roman" w:cs="Times New Roman"/>
          <w:sz w:val="28"/>
          <w:szCs w:val="28"/>
          <w:lang w:bidi="ar-SA"/>
        </w:rPr>
        <w:t>6. Теми Програми (як індивідуальних, так і групових занять) висвітлюють питання, спрямовані на розвиток особистості, мотивацію до активної участі в процесі планування подальшого життя, оволодіння навичками безконфліктного спілкування, ефективної комунікації тощо.</w:t>
      </w:r>
    </w:p>
    <w:p w14:paraId="0AF8D3C6"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bookmarkStart w:id="40" w:name="n69"/>
      <w:bookmarkEnd w:id="40"/>
      <w:r w:rsidRPr="00C7424D">
        <w:rPr>
          <w:rFonts w:ascii="Times New Roman" w:eastAsia="Times New Roman" w:hAnsi="Times New Roman" w:cs="Times New Roman"/>
          <w:sz w:val="28"/>
          <w:szCs w:val="28"/>
          <w:lang w:bidi="ar-SA"/>
        </w:rPr>
        <w:t>7. Програма не є єдиним розв’язанням проблеми насильства і має застосовуватися в контексті ведення випадку особи, яка вчинила насильство або належить до групи ризику, щодо його вчинення. Корекційна робота буде ефективною, коли учасник Програми одночасно отримуватиме необхідні для нього соціальні послуги, що допоможуть у подоланні складних життєвих обставин або інших факторів, які підвищують ризик вчинення цією особою насильницьких дій.</w:t>
      </w:r>
    </w:p>
    <w:p w14:paraId="06E10CEE"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8. Проходження Програми для мешканців Вишнівської сільської територіальної громади надається безоплатно. Мешканці інших населених пунктів  мають змогу пройти Програму на базі комунальної установи «Центр надання соціальних послуг» Вишнівської сільської ради. Оплата здійснюється безпосередньо кривдником або органом, що його направив.</w:t>
      </w:r>
    </w:p>
    <w:p w14:paraId="02B9AA35" w14:textId="77777777" w:rsidR="00C7424D" w:rsidRPr="00C7424D" w:rsidRDefault="00C7424D" w:rsidP="00C7424D">
      <w:pPr>
        <w:widowControl/>
        <w:shd w:val="clear" w:color="auto" w:fill="FFFFFF"/>
        <w:ind w:firstLine="567"/>
        <w:rPr>
          <w:rFonts w:ascii="Times New Roman" w:eastAsia="Times New Roman" w:hAnsi="Times New Roman" w:cs="Times New Roman"/>
          <w:b/>
          <w:bCs/>
          <w:sz w:val="28"/>
          <w:szCs w:val="28"/>
          <w:lang w:bidi="ar-SA"/>
        </w:rPr>
      </w:pPr>
      <w:bookmarkStart w:id="41" w:name="n70"/>
      <w:bookmarkEnd w:id="41"/>
      <w:r w:rsidRPr="00C7424D">
        <w:rPr>
          <w:rFonts w:ascii="Times New Roman" w:eastAsia="Times New Roman" w:hAnsi="Times New Roman" w:cs="Times New Roman"/>
          <w:b/>
          <w:bCs/>
          <w:sz w:val="28"/>
          <w:szCs w:val="28"/>
          <w:lang w:bidi="ar-SA"/>
        </w:rPr>
        <w:t>Тематичний план Програми кривдників</w:t>
      </w:r>
    </w:p>
    <w:p w14:paraId="27C35905"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bookmarkStart w:id="42" w:name="n71"/>
      <w:bookmarkEnd w:id="42"/>
      <w:r w:rsidRPr="00C7424D">
        <w:rPr>
          <w:rFonts w:ascii="Times New Roman" w:eastAsia="Times New Roman" w:hAnsi="Times New Roman" w:cs="Times New Roman"/>
          <w:sz w:val="28"/>
          <w:szCs w:val="28"/>
          <w:lang w:bidi="ar-SA"/>
        </w:rPr>
        <w:t xml:space="preserve">1. Розподіл часу за модулями і темами здійснюється відповідно до </w:t>
      </w:r>
      <w:hyperlink r:id="rId15" w:anchor="n97" w:history="1">
        <w:r w:rsidRPr="00C7424D">
          <w:rPr>
            <w:rFonts w:ascii="Times New Roman" w:eastAsia="Times New Roman" w:hAnsi="Times New Roman" w:cs="Times New Roman"/>
            <w:sz w:val="28"/>
            <w:szCs w:val="28"/>
            <w:lang w:bidi="ar-SA"/>
          </w:rPr>
          <w:t xml:space="preserve">додатку </w:t>
        </w:r>
      </w:hyperlink>
      <w:r w:rsidRPr="00C7424D">
        <w:rPr>
          <w:rFonts w:ascii="Times New Roman" w:eastAsia="Times New Roman" w:hAnsi="Times New Roman" w:cs="Times New Roman"/>
          <w:color w:val="auto"/>
          <w:sz w:val="28"/>
          <w:szCs w:val="28"/>
          <w:lang w:bidi="ar-SA"/>
        </w:rPr>
        <w:t xml:space="preserve">3 </w:t>
      </w:r>
      <w:r w:rsidRPr="00C7424D">
        <w:rPr>
          <w:rFonts w:ascii="Times New Roman" w:eastAsia="Times New Roman" w:hAnsi="Times New Roman" w:cs="Times New Roman"/>
          <w:sz w:val="28"/>
          <w:szCs w:val="28"/>
          <w:lang w:bidi="ar-SA"/>
        </w:rPr>
        <w:t>до Програми.</w:t>
      </w:r>
    </w:p>
    <w:p w14:paraId="0C3ADD47"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bookmarkStart w:id="43" w:name="n72"/>
      <w:bookmarkEnd w:id="43"/>
      <w:r w:rsidRPr="00C7424D">
        <w:rPr>
          <w:rFonts w:ascii="Times New Roman" w:eastAsia="Times New Roman" w:hAnsi="Times New Roman" w:cs="Times New Roman"/>
          <w:sz w:val="28"/>
          <w:szCs w:val="28"/>
          <w:lang w:bidi="ar-SA"/>
        </w:rPr>
        <w:t>2. Схема роботи із кривдниками визначається індивідуально з урахуванням потреб особи та особливостей, визначених за результатами діагностики.</w:t>
      </w:r>
    </w:p>
    <w:p w14:paraId="4947A9B6"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bookmarkStart w:id="44" w:name="n73"/>
      <w:bookmarkEnd w:id="44"/>
      <w:r w:rsidRPr="00C7424D">
        <w:rPr>
          <w:rFonts w:ascii="Times New Roman" w:eastAsia="Times New Roman" w:hAnsi="Times New Roman" w:cs="Times New Roman"/>
          <w:sz w:val="28"/>
          <w:szCs w:val="28"/>
          <w:lang w:bidi="ar-SA"/>
        </w:rPr>
        <w:t>3. Алгоритм роботи з особою.</w:t>
      </w:r>
    </w:p>
    <w:p w14:paraId="5D467871"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bookmarkStart w:id="45" w:name="n74"/>
      <w:bookmarkEnd w:id="45"/>
      <w:r w:rsidRPr="00C7424D">
        <w:rPr>
          <w:rFonts w:ascii="Times New Roman" w:eastAsia="Times New Roman" w:hAnsi="Times New Roman" w:cs="Times New Roman"/>
          <w:sz w:val="28"/>
          <w:szCs w:val="28"/>
          <w:lang w:bidi="ar-SA"/>
        </w:rPr>
        <w:t>4. Після проходження особою діагностики та мотиваційного консультування, з метою визначення рівня вмотивованості, до участі у групі може застосовуватись індивідуальна корекційна робота або групові заняття. У деяких випадках ці дві форми роботи можуть впроваджуватись одночасно: особа може відвідувати групові заняття та за її бажанням індивідуально працювати з фахівцем (психологом). З метою підвищення готовності особи та її вмотивованості щодо участі у групі, групова робота може застосовуватись після проходження особою індивідуальних занять. Після кожного заняття необхідно передбачити домашнє завдання для закріплення отриманих знань і навичок, забезпечення постійного відстеження змін у поведінці.</w:t>
      </w:r>
    </w:p>
    <w:p w14:paraId="73877245"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bookmarkStart w:id="46" w:name="n75"/>
      <w:bookmarkEnd w:id="46"/>
      <w:r w:rsidRPr="00C7424D">
        <w:rPr>
          <w:rFonts w:ascii="Times New Roman" w:eastAsia="Times New Roman" w:hAnsi="Times New Roman" w:cs="Times New Roman"/>
          <w:sz w:val="28"/>
          <w:szCs w:val="28"/>
          <w:lang w:bidi="ar-SA"/>
        </w:rPr>
        <w:t>5. Під час прийняття рішення щодо форми участі особи у цій Програмі, враховуються її готовність до участі в роботі групи й ті завдання, які ставляться у роботі з нею.</w:t>
      </w:r>
    </w:p>
    <w:p w14:paraId="2E37BE7F"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bookmarkStart w:id="47" w:name="n76"/>
      <w:bookmarkEnd w:id="47"/>
      <w:r w:rsidRPr="00C7424D">
        <w:rPr>
          <w:rFonts w:ascii="Times New Roman" w:eastAsia="Times New Roman" w:hAnsi="Times New Roman" w:cs="Times New Roman"/>
          <w:sz w:val="28"/>
          <w:szCs w:val="28"/>
          <w:lang w:bidi="ar-SA"/>
        </w:rPr>
        <w:t>6. Успіх реалізації Програми залежить від компетентності фахівця (психолога), який працює з особою, рівня його підготовки, врахування ним потреб особи, застосування в роботі інтерактивних методів і творчих підходів.</w:t>
      </w:r>
    </w:p>
    <w:p w14:paraId="2B93EAAD"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bookmarkStart w:id="48" w:name="n77"/>
      <w:bookmarkEnd w:id="48"/>
      <w:r w:rsidRPr="00C7424D">
        <w:rPr>
          <w:rFonts w:ascii="Times New Roman" w:eastAsia="Times New Roman" w:hAnsi="Times New Roman" w:cs="Times New Roman"/>
          <w:sz w:val="28"/>
          <w:szCs w:val="28"/>
          <w:lang w:bidi="ar-SA"/>
        </w:rPr>
        <w:t>7. Знання та навички, яких має набути особа за результатами проходження Програми:</w:t>
      </w:r>
    </w:p>
    <w:p w14:paraId="649EAED6"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bookmarkStart w:id="49" w:name="n78"/>
      <w:bookmarkEnd w:id="49"/>
      <w:r w:rsidRPr="00C7424D">
        <w:rPr>
          <w:rFonts w:ascii="Times New Roman" w:eastAsia="Times New Roman" w:hAnsi="Times New Roman" w:cs="Times New Roman"/>
          <w:sz w:val="28"/>
          <w:szCs w:val="28"/>
          <w:lang w:bidi="ar-SA"/>
        </w:rPr>
        <w:t>1) знання:</w:t>
      </w:r>
      <w:bookmarkStart w:id="50" w:name="n79"/>
      <w:bookmarkEnd w:id="50"/>
    </w:p>
    <w:p w14:paraId="36A6263A"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понять «домашнє насильство» та «насильство за ознакою статі»;</w:t>
      </w:r>
      <w:bookmarkStart w:id="51" w:name="n80"/>
      <w:bookmarkEnd w:id="51"/>
    </w:p>
    <w:p w14:paraId="1F155AC9"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можливих наслідків домашнього насильства та насильства за ознакою статі;</w:t>
      </w:r>
      <w:bookmarkStart w:id="52" w:name="n81"/>
      <w:bookmarkEnd w:id="52"/>
    </w:p>
    <w:p w14:paraId="11489116"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відповідальності за вчинення домашнього насильства та насильства за ознакою статі;</w:t>
      </w:r>
      <w:bookmarkStart w:id="53" w:name="n82"/>
      <w:bookmarkEnd w:id="53"/>
    </w:p>
    <w:p w14:paraId="27F2B815"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lastRenderedPageBreak/>
        <w:t>проявів поведінки, які належать до домашнього насильства та насильства за ознакою статі, агресії, жорстокого поводження;</w:t>
      </w:r>
      <w:bookmarkStart w:id="54" w:name="n83"/>
      <w:bookmarkEnd w:id="54"/>
    </w:p>
    <w:p w14:paraId="258CD539"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факторів впливу на розвиток агресивної поведінки;</w:t>
      </w:r>
      <w:bookmarkStart w:id="55" w:name="n84"/>
      <w:bookmarkEnd w:id="55"/>
    </w:p>
    <w:p w14:paraId="26DCAC26"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причин виникнення конфліктів, методів аналізу конфліктних ситуацій, шляхів їх розв’язання та визначення власної ролі у їх вирішенні;</w:t>
      </w:r>
      <w:bookmarkStart w:id="56" w:name="n85"/>
      <w:bookmarkEnd w:id="56"/>
    </w:p>
    <w:p w14:paraId="7AC4E95F"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форм запобігання конфліктним ситуаціям;</w:t>
      </w:r>
      <w:bookmarkStart w:id="57" w:name="n86"/>
      <w:bookmarkEnd w:id="57"/>
    </w:p>
    <w:p w14:paraId="6F39CADC" w14:textId="77777777" w:rsidR="00C7424D" w:rsidRPr="00C7424D" w:rsidRDefault="00C7424D" w:rsidP="00C7424D">
      <w:pPr>
        <w:widowControl/>
        <w:shd w:val="clear" w:color="auto" w:fill="FFFFFF"/>
        <w:ind w:firstLine="567"/>
        <w:jc w:val="both"/>
        <w:rPr>
          <w:rFonts w:ascii="Times New Roman" w:eastAsia="Times New Roman" w:hAnsi="Times New Roman" w:cs="Times New Roman"/>
          <w:b/>
          <w:sz w:val="28"/>
          <w:szCs w:val="28"/>
          <w:lang w:bidi="ar-SA"/>
        </w:rPr>
      </w:pPr>
      <w:r w:rsidRPr="00C7424D">
        <w:rPr>
          <w:rFonts w:ascii="Times New Roman" w:eastAsia="Times New Roman" w:hAnsi="Times New Roman" w:cs="Times New Roman"/>
          <w:sz w:val="28"/>
          <w:szCs w:val="28"/>
          <w:lang w:bidi="ar-SA"/>
        </w:rPr>
        <w:t>впливу гендерних стереотипів щодо соціальних ролей жінки і чоловіка на стосунки в родині;</w:t>
      </w:r>
    </w:p>
    <w:p w14:paraId="172842C0"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bookmarkStart w:id="58" w:name="n87"/>
      <w:bookmarkEnd w:id="58"/>
      <w:r w:rsidRPr="00C7424D">
        <w:rPr>
          <w:rFonts w:ascii="Times New Roman" w:eastAsia="Times New Roman" w:hAnsi="Times New Roman" w:cs="Times New Roman"/>
          <w:sz w:val="28"/>
          <w:szCs w:val="28"/>
          <w:lang w:bidi="ar-SA"/>
        </w:rPr>
        <w:t>2) навички:</w:t>
      </w:r>
      <w:bookmarkStart w:id="59" w:name="n88"/>
      <w:bookmarkEnd w:id="59"/>
    </w:p>
    <w:p w14:paraId="7E9577B8"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визначати незадоволені власні потреби, які викликають агресію та прояви гніву, та шляхи задоволення потреб ненасильницькими засобами;</w:t>
      </w:r>
      <w:bookmarkStart w:id="60" w:name="n89"/>
      <w:bookmarkEnd w:id="60"/>
    </w:p>
    <w:p w14:paraId="471EC1FC"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розпізнавати спускові механізми вияву агресії та усвідомлювати власні почуття й почуття інших людей у ситуації конфлікту;</w:t>
      </w:r>
      <w:bookmarkStart w:id="61" w:name="n90"/>
      <w:bookmarkEnd w:id="61"/>
    </w:p>
    <w:p w14:paraId="0204A902"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контролювати прояви гніву та агресії щодо інших людей;</w:t>
      </w:r>
      <w:bookmarkStart w:id="62" w:name="n91"/>
      <w:bookmarkEnd w:id="62"/>
    </w:p>
    <w:p w14:paraId="07D457A5"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аналізувати власні дії в ситуації домашнього насильства, насильства за ознакою статі та визначати свої власні можливості на шляху до життя без насильства;</w:t>
      </w:r>
      <w:bookmarkStart w:id="63" w:name="n92"/>
      <w:bookmarkEnd w:id="63"/>
    </w:p>
    <w:p w14:paraId="783304F8"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розуміти свої власні кордони та кордони інших людей (фізичні та психологічні межі, які визначають діапазон і силу власних дій, а також сприйнятливість до дій навколишнього середовища);</w:t>
      </w:r>
      <w:bookmarkStart w:id="64" w:name="n93"/>
      <w:bookmarkEnd w:id="64"/>
    </w:p>
    <w:p w14:paraId="58529F7C"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будувати безконфліктне спілкування, ефективну комунікацію із членами сім’ї та оточенням на основі взаєморозуміння і взаємоповаги;</w:t>
      </w:r>
      <w:bookmarkStart w:id="65" w:name="n94"/>
      <w:bookmarkEnd w:id="65"/>
    </w:p>
    <w:p w14:paraId="74BD3D46" w14:textId="77777777" w:rsidR="00C7424D" w:rsidRPr="00C7424D" w:rsidRDefault="00C7424D" w:rsidP="00C7424D">
      <w:pPr>
        <w:widowControl/>
        <w:shd w:val="clear" w:color="auto" w:fill="FFFFFF"/>
        <w:ind w:firstLine="567"/>
        <w:jc w:val="both"/>
        <w:rPr>
          <w:rFonts w:ascii="Times New Roman" w:eastAsia="Times New Roman" w:hAnsi="Times New Roman" w:cs="Times New Roman"/>
          <w:b/>
          <w:sz w:val="28"/>
          <w:szCs w:val="28"/>
          <w:lang w:bidi="ar-SA"/>
        </w:rPr>
      </w:pPr>
      <w:r w:rsidRPr="00C7424D">
        <w:rPr>
          <w:rFonts w:ascii="Times New Roman" w:eastAsia="Times New Roman" w:hAnsi="Times New Roman" w:cs="Times New Roman"/>
          <w:sz w:val="28"/>
          <w:szCs w:val="28"/>
          <w:lang w:bidi="ar-SA"/>
        </w:rPr>
        <w:t>визначати перспективні цілі та формувати життєві плани, реалізовувати власні плани соціально прийнятним шляхом.</w:t>
      </w:r>
      <w:bookmarkStart w:id="66" w:name="n95"/>
      <w:bookmarkStart w:id="67" w:name="n97"/>
      <w:bookmarkEnd w:id="66"/>
      <w:bookmarkEnd w:id="67"/>
    </w:p>
    <w:p w14:paraId="1AE48F7B" w14:textId="77777777" w:rsidR="00C7424D" w:rsidRPr="00C7424D" w:rsidRDefault="00C7424D" w:rsidP="00C7424D">
      <w:pPr>
        <w:widowControl/>
        <w:shd w:val="clear" w:color="auto" w:fill="FFFFFF"/>
        <w:contextualSpacing/>
        <w:jc w:val="center"/>
        <w:rPr>
          <w:rFonts w:ascii="Times New Roman" w:eastAsia="Aptos" w:hAnsi="Times New Roman" w:cs="Times New Roman"/>
          <w:b/>
          <w:kern w:val="2"/>
          <w:sz w:val="28"/>
          <w:szCs w:val="28"/>
          <w:lang w:eastAsia="en-US" w:bidi="ar-SA"/>
        </w:rPr>
      </w:pPr>
    </w:p>
    <w:p w14:paraId="4D612EA2" w14:textId="77777777" w:rsidR="00C7424D" w:rsidRPr="00C7424D" w:rsidRDefault="00C7424D" w:rsidP="00C7424D">
      <w:pPr>
        <w:widowControl/>
        <w:shd w:val="clear" w:color="auto" w:fill="FFFFFF"/>
        <w:contextualSpacing/>
        <w:jc w:val="center"/>
        <w:rPr>
          <w:rFonts w:ascii="Times New Roman" w:eastAsia="Aptos" w:hAnsi="Times New Roman" w:cs="Times New Roman"/>
          <w:b/>
          <w:kern w:val="2"/>
          <w:sz w:val="28"/>
          <w:szCs w:val="28"/>
          <w:lang w:eastAsia="en-US" w:bidi="ar-SA"/>
        </w:rPr>
      </w:pPr>
      <w:r w:rsidRPr="00C7424D">
        <w:rPr>
          <w:rFonts w:ascii="Times New Roman" w:eastAsia="Aptos" w:hAnsi="Times New Roman" w:cs="Times New Roman"/>
          <w:b/>
          <w:kern w:val="2"/>
          <w:sz w:val="28"/>
          <w:szCs w:val="28"/>
          <w:lang w:eastAsia="en-US" w:bidi="ar-SA"/>
        </w:rPr>
        <w:t>VI. Очікувані результати, ефективність  Програми</w:t>
      </w:r>
    </w:p>
    <w:p w14:paraId="2446EB99" w14:textId="77777777" w:rsidR="00C7424D" w:rsidRPr="00C7424D" w:rsidRDefault="00C7424D" w:rsidP="00C7424D">
      <w:pPr>
        <w:widowControl/>
        <w:shd w:val="clear" w:color="auto" w:fill="FFFFFF"/>
        <w:contextualSpacing/>
        <w:jc w:val="center"/>
        <w:rPr>
          <w:rFonts w:ascii="Times New Roman" w:eastAsia="Aptos" w:hAnsi="Times New Roman" w:cs="Times New Roman"/>
          <w:b/>
          <w:kern w:val="2"/>
          <w:sz w:val="28"/>
          <w:szCs w:val="28"/>
          <w:lang w:eastAsia="en-US" w:bidi="ar-SA"/>
        </w:rPr>
      </w:pPr>
    </w:p>
    <w:p w14:paraId="4FC911E4"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Виконання Програми дасть змогу знизити рівень домашнього насильства, насильства за ознакою статі та забезпечити захист прав постраждалих осіб через удосконалення системи запобігання та протидії такому насильству, удосконалення відповідної нормативно-правової бази, запровадження дієвого механізму взаємодії суб’єктів, що здійснюють заходи у сфері запобігання та протидії домашньому насильству та насильству за ознакою статі.</w:t>
      </w:r>
    </w:p>
    <w:p w14:paraId="6FC03257"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За результатами Програми буде забезпечено:</w:t>
      </w:r>
    </w:p>
    <w:p w14:paraId="3B581DA1"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зростання довіри громадян до суб’єктів, що здійснюють заходи у сфері запобігання та протидії домашньому насильству та насильству за ознакою статі, подолання психологічних та інших бар’єрів у прийнятті та реалізації рішень щодо звернення до цих суб’єктів з приводу такого насильства;</w:t>
      </w:r>
    </w:p>
    <w:p w14:paraId="3E75843A"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 xml:space="preserve">доступність і якість надання необхідних соціальних послуг особам, постраждалим від домашнього насильства, насильства за ознакою статі, у тому числі дітям, людям похилого віку, особам з інвалідністю, громадянам, що належать до інших вразливих груп, у загальних і спеціалізованих службах підтримки постраждалих осіб, визначених Законом України «Про запобігання та протидію домашньому насильству»; </w:t>
      </w:r>
    </w:p>
    <w:p w14:paraId="3D5E7DA3"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спеціальну підготовку фахівців з числа суб’єктів, що здійснюють заходи у сфері запобігання та протидії домашньому насильству та насильству за ознакою статі, що забезпечуватиме підвищення якості надання відповідної допомоги;</w:t>
      </w:r>
    </w:p>
    <w:p w14:paraId="6D06A483" w14:textId="77777777" w:rsidR="00C7424D" w:rsidRPr="00C7424D" w:rsidRDefault="00C7424D" w:rsidP="00C7424D">
      <w:pPr>
        <w:widowControl/>
        <w:shd w:val="clear" w:color="auto" w:fill="FFFFFF"/>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 xml:space="preserve">підвищення рівня обізнаності населення з питань запобігання та протидії домашньому насильству та насильству за ознакою статі, подолання негативних </w:t>
      </w:r>
      <w:r w:rsidRPr="00C7424D">
        <w:rPr>
          <w:rFonts w:ascii="Times New Roman" w:eastAsia="Times New Roman" w:hAnsi="Times New Roman" w:cs="Times New Roman"/>
          <w:sz w:val="28"/>
          <w:szCs w:val="28"/>
          <w:lang w:bidi="ar-SA"/>
        </w:rPr>
        <w:lastRenderedPageBreak/>
        <w:t>стереотипів і формування нетерпимого ставлення до ненасильницької моделі поведінки, посилення ролі чоловіків у протидії домашньому насильству та насильству за ознакою статі.</w:t>
      </w:r>
    </w:p>
    <w:p w14:paraId="32E22EAD" w14:textId="77777777" w:rsidR="00C7424D" w:rsidRPr="00C7424D" w:rsidRDefault="00C7424D" w:rsidP="00C7424D">
      <w:pPr>
        <w:widowControl/>
        <w:shd w:val="clear" w:color="auto" w:fill="FFFFFF"/>
        <w:jc w:val="both"/>
        <w:rPr>
          <w:rFonts w:ascii="Times New Roman" w:eastAsia="Times New Roman" w:hAnsi="Times New Roman" w:cs="Times New Roman"/>
          <w:sz w:val="28"/>
          <w:szCs w:val="28"/>
          <w:lang w:bidi="ar-SA"/>
        </w:rPr>
      </w:pPr>
    </w:p>
    <w:p w14:paraId="2A256AB5" w14:textId="77777777" w:rsidR="00C7424D" w:rsidRPr="00C7424D" w:rsidRDefault="00C7424D" w:rsidP="00C7424D">
      <w:pPr>
        <w:widowControl/>
        <w:shd w:val="clear" w:color="auto" w:fill="FFFFFF"/>
        <w:jc w:val="center"/>
        <w:rPr>
          <w:rFonts w:ascii="Times New Roman" w:eastAsia="Times New Roman" w:hAnsi="Times New Roman" w:cs="Times New Roman"/>
          <w:b/>
          <w:sz w:val="28"/>
          <w:szCs w:val="28"/>
          <w:lang w:bidi="ar-SA"/>
        </w:rPr>
      </w:pPr>
      <w:r w:rsidRPr="00C7424D">
        <w:rPr>
          <w:rFonts w:ascii="Times New Roman" w:eastAsia="Times New Roman" w:hAnsi="Times New Roman" w:cs="Times New Roman"/>
          <w:b/>
          <w:sz w:val="28"/>
          <w:szCs w:val="28"/>
          <w:lang w:bidi="ar-SA"/>
        </w:rPr>
        <w:t>VII. Фінансове забезпечення</w:t>
      </w:r>
    </w:p>
    <w:p w14:paraId="787B5CA5" w14:textId="77777777" w:rsidR="00C7424D" w:rsidRPr="00C7424D" w:rsidRDefault="00C7424D" w:rsidP="00C7424D">
      <w:pPr>
        <w:widowControl/>
        <w:shd w:val="clear" w:color="auto" w:fill="FFFFFF"/>
        <w:jc w:val="center"/>
        <w:rPr>
          <w:rFonts w:ascii="Times New Roman" w:eastAsia="Times New Roman" w:hAnsi="Times New Roman" w:cs="Times New Roman"/>
          <w:b/>
          <w:sz w:val="28"/>
          <w:szCs w:val="28"/>
          <w:lang w:bidi="ar-SA"/>
        </w:rPr>
      </w:pPr>
    </w:p>
    <w:p w14:paraId="2F9E1D4E" w14:textId="77777777" w:rsidR="00C7424D" w:rsidRPr="00C7424D" w:rsidRDefault="00C7424D" w:rsidP="00C7424D">
      <w:pPr>
        <w:widowControl/>
        <w:shd w:val="clear" w:color="auto" w:fill="FFFFFF"/>
        <w:ind w:firstLine="550"/>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 xml:space="preserve">Фінансування Програми передбачається здійснювати за рахунок коштів державного та місцевого бюджетів, а також інших джерел, не заборонених чинним законодавством України. </w:t>
      </w:r>
    </w:p>
    <w:p w14:paraId="5FD6FA72" w14:textId="77777777" w:rsidR="00C7424D" w:rsidRPr="00C7424D" w:rsidRDefault="00C7424D" w:rsidP="00C7424D">
      <w:pPr>
        <w:widowControl/>
        <w:shd w:val="clear" w:color="auto" w:fill="FFFFFF"/>
        <w:ind w:firstLine="550"/>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Ресурсне забезпечення Програми наведене у додатку 5 до Програми.</w:t>
      </w:r>
    </w:p>
    <w:p w14:paraId="5552E1B2" w14:textId="77777777" w:rsidR="00C7424D" w:rsidRPr="00C7424D" w:rsidRDefault="00C7424D" w:rsidP="00C7424D">
      <w:pPr>
        <w:widowControl/>
        <w:shd w:val="clear" w:color="auto" w:fill="FFFFFF"/>
        <w:ind w:firstLine="550"/>
        <w:jc w:val="both"/>
        <w:rPr>
          <w:rFonts w:ascii="Times New Roman" w:eastAsia="Times New Roman" w:hAnsi="Times New Roman" w:cs="Times New Roman"/>
          <w:sz w:val="28"/>
          <w:szCs w:val="28"/>
          <w:lang w:bidi="ar-SA"/>
        </w:rPr>
      </w:pPr>
    </w:p>
    <w:p w14:paraId="67A95449" w14:textId="77777777" w:rsidR="00C7424D" w:rsidRPr="00C7424D" w:rsidRDefault="00C7424D" w:rsidP="00C7424D">
      <w:pPr>
        <w:widowControl/>
        <w:shd w:val="clear" w:color="auto" w:fill="FFFFFF"/>
        <w:jc w:val="center"/>
        <w:rPr>
          <w:rFonts w:ascii="Times New Roman" w:eastAsia="Times New Roman" w:hAnsi="Times New Roman" w:cs="Times New Roman"/>
          <w:b/>
          <w:sz w:val="28"/>
          <w:szCs w:val="28"/>
          <w:lang w:bidi="ar-SA"/>
        </w:rPr>
      </w:pPr>
      <w:r w:rsidRPr="00C7424D">
        <w:rPr>
          <w:rFonts w:ascii="Times New Roman" w:eastAsia="Times New Roman" w:hAnsi="Times New Roman" w:cs="Times New Roman"/>
          <w:b/>
          <w:sz w:val="28"/>
          <w:szCs w:val="28"/>
          <w:lang w:bidi="ar-SA"/>
        </w:rPr>
        <w:t>VIII. Контроль за виконанням Програми</w:t>
      </w:r>
    </w:p>
    <w:p w14:paraId="66136090" w14:textId="77777777" w:rsidR="00C7424D" w:rsidRPr="00C7424D" w:rsidRDefault="00C7424D" w:rsidP="00C7424D">
      <w:pPr>
        <w:widowControl/>
        <w:ind w:firstLine="567"/>
        <w:jc w:val="both"/>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 xml:space="preserve">Координація роботи по виконанню Програми покладається на  </w:t>
      </w:r>
      <w:r w:rsidRPr="00C7424D">
        <w:rPr>
          <w:rFonts w:ascii="Times New Roman" w:eastAsia="Times New Roman" w:hAnsi="Times New Roman" w:cs="Times New Roman"/>
          <w:color w:val="auto"/>
          <w:sz w:val="28"/>
          <w:szCs w:val="28"/>
          <w:lang w:bidi="ar-SA"/>
        </w:rPr>
        <w:t>комунальну установу «Центр надання соціальних послуг» Вишнівської сільської ради.</w:t>
      </w:r>
      <w:r w:rsidRPr="00C7424D">
        <w:rPr>
          <w:rFonts w:ascii="Times New Roman" w:eastAsia="Times New Roman" w:hAnsi="Times New Roman" w:cs="Times New Roman"/>
          <w:sz w:val="28"/>
          <w:szCs w:val="28"/>
          <w:lang w:bidi="ar-SA"/>
        </w:rPr>
        <w:t xml:space="preserve"> </w:t>
      </w:r>
    </w:p>
    <w:p w14:paraId="106C71AC" w14:textId="77777777" w:rsidR="00C7424D" w:rsidRPr="00C7424D" w:rsidRDefault="00C7424D" w:rsidP="00C7424D">
      <w:pPr>
        <w:widowControl/>
        <w:shd w:val="clear" w:color="auto" w:fill="FFFFFF"/>
        <w:ind w:firstLine="567"/>
        <w:jc w:val="both"/>
        <w:rPr>
          <w:rFonts w:ascii="Times New Roman" w:eastAsia="Times New Roman" w:hAnsi="Times New Roman" w:cs="Times New Roman"/>
          <w:color w:val="auto"/>
          <w:sz w:val="28"/>
          <w:szCs w:val="28"/>
          <w:lang w:eastAsia="ru-RU" w:bidi="ar-SA"/>
        </w:rPr>
      </w:pPr>
      <w:r w:rsidRPr="00C7424D">
        <w:rPr>
          <w:rFonts w:ascii="Times New Roman" w:eastAsia="Times New Roman" w:hAnsi="Times New Roman" w:cs="Times New Roman"/>
          <w:sz w:val="28"/>
          <w:szCs w:val="28"/>
          <w:lang w:eastAsia="ru-RU" w:bidi="ar-SA"/>
        </w:rPr>
        <w:t xml:space="preserve">Контроль за ходом виконання Програми покладається на постійну комісію сільської ради </w:t>
      </w:r>
      <w:r w:rsidRPr="00C7424D">
        <w:rPr>
          <w:rFonts w:ascii="Times New Roman" w:eastAsia="Times New Roman" w:hAnsi="Times New Roman" w:cs="Times New Roman"/>
          <w:color w:val="auto"/>
          <w:sz w:val="28"/>
          <w:szCs w:val="28"/>
          <w:lang w:eastAsia="ru-RU" w:bidi="ar-SA"/>
        </w:rPr>
        <w:t>з питань освіти, охорони здоров’я, соціальної політики, культури, молоді, фізичного виховання та спорту.</w:t>
      </w:r>
    </w:p>
    <w:p w14:paraId="2B51828A" w14:textId="77777777" w:rsidR="00C7424D" w:rsidRPr="00C7424D" w:rsidRDefault="00C7424D" w:rsidP="00C7424D">
      <w:pPr>
        <w:widowControl/>
        <w:shd w:val="clear" w:color="auto" w:fill="FFFFFF"/>
        <w:ind w:left="6237" w:right="-1"/>
        <w:rPr>
          <w:rFonts w:ascii="Times New Roman" w:eastAsia="Times New Roman" w:hAnsi="Times New Roman" w:cs="Times New Roman"/>
          <w:bCs/>
          <w:lang w:bidi="ar-SA"/>
        </w:rPr>
      </w:pPr>
      <w:r w:rsidRPr="00C7424D">
        <w:rPr>
          <w:rFonts w:ascii="Times New Roman" w:eastAsia="Times New Roman" w:hAnsi="Times New Roman" w:cs="Times New Roman"/>
          <w:bCs/>
          <w:lang w:bidi="ar-SA"/>
        </w:rPr>
        <w:t>Посада  підпис</w:t>
      </w:r>
    </w:p>
    <w:p w14:paraId="7109C4AB" w14:textId="77777777" w:rsidR="00C7424D" w:rsidRPr="00C7424D" w:rsidRDefault="00C7424D" w:rsidP="00C7424D">
      <w:pPr>
        <w:widowControl/>
        <w:shd w:val="clear" w:color="auto" w:fill="FFFFFF"/>
        <w:ind w:left="6237" w:right="-1"/>
        <w:rPr>
          <w:rFonts w:ascii="Times New Roman" w:eastAsia="Times New Roman" w:hAnsi="Times New Roman" w:cs="Times New Roman"/>
          <w:bCs/>
          <w:lang w:bidi="ar-SA"/>
        </w:rPr>
      </w:pPr>
      <w:r w:rsidRPr="00C7424D">
        <w:rPr>
          <w:rFonts w:ascii="Times New Roman" w:eastAsia="Times New Roman" w:hAnsi="Times New Roman" w:cs="Times New Roman"/>
          <w:bCs/>
          <w:lang w:bidi="ar-SA"/>
        </w:rPr>
        <w:t>Додаток 1</w:t>
      </w:r>
    </w:p>
    <w:p w14:paraId="1ECABA7A" w14:textId="77777777" w:rsidR="00C7424D" w:rsidRPr="00C7424D" w:rsidRDefault="00C7424D" w:rsidP="00C7424D">
      <w:pPr>
        <w:widowControl/>
        <w:shd w:val="clear" w:color="auto" w:fill="FFFFFF"/>
        <w:ind w:left="6237" w:right="-1"/>
        <w:rPr>
          <w:rFonts w:ascii="Times New Roman" w:eastAsia="Times New Roman" w:hAnsi="Times New Roman" w:cs="Times New Roman"/>
          <w:bCs/>
          <w:lang w:bidi="ar-SA"/>
        </w:rPr>
      </w:pPr>
      <w:r w:rsidRPr="00C7424D">
        <w:rPr>
          <w:rFonts w:ascii="Times New Roman" w:eastAsia="Times New Roman" w:hAnsi="Times New Roman" w:cs="Times New Roman"/>
          <w:bCs/>
          <w:lang w:bidi="ar-SA"/>
        </w:rPr>
        <w:t xml:space="preserve">до  Програми для кривдників Вишнівської сільської ради </w:t>
      </w:r>
      <w:r w:rsidRPr="00C7424D">
        <w:rPr>
          <w:rFonts w:ascii="Times New Roman" w:eastAsia="Times New Roman" w:hAnsi="Times New Roman" w:cs="Times New Roman"/>
          <w:lang w:bidi="ar-SA"/>
        </w:rPr>
        <w:t>на 2024-2026 роки</w:t>
      </w:r>
    </w:p>
    <w:p w14:paraId="62609297" w14:textId="77777777" w:rsidR="00C7424D" w:rsidRPr="00C7424D" w:rsidRDefault="00C7424D" w:rsidP="00C7424D">
      <w:pPr>
        <w:widowControl/>
        <w:shd w:val="clear" w:color="auto" w:fill="FFFFFF"/>
        <w:ind w:left="6237"/>
        <w:rPr>
          <w:rFonts w:ascii="Times New Roman" w:eastAsia="Times New Roman" w:hAnsi="Times New Roman" w:cs="Times New Roman"/>
          <w:bCs/>
          <w:lang w:bidi="ar-SA"/>
        </w:rPr>
      </w:pPr>
    </w:p>
    <w:p w14:paraId="2DE49481" w14:textId="77777777" w:rsidR="00C7424D" w:rsidRPr="00C7424D" w:rsidRDefault="00C7424D" w:rsidP="00C7424D">
      <w:pPr>
        <w:widowControl/>
        <w:shd w:val="clear" w:color="auto" w:fill="FFFFFF"/>
        <w:ind w:firstLine="567"/>
        <w:jc w:val="center"/>
        <w:rPr>
          <w:rFonts w:ascii="Times New Roman" w:eastAsia="Times New Roman" w:hAnsi="Times New Roman" w:cs="Times New Roman"/>
          <w:b/>
          <w:bCs/>
          <w:sz w:val="28"/>
          <w:szCs w:val="28"/>
          <w:lang w:bidi="ar-SA"/>
        </w:rPr>
      </w:pPr>
      <w:r w:rsidRPr="00C7424D">
        <w:rPr>
          <w:rFonts w:ascii="Times New Roman" w:eastAsia="Times New Roman" w:hAnsi="Times New Roman" w:cs="Times New Roman"/>
          <w:b/>
          <w:bCs/>
          <w:sz w:val="28"/>
          <w:szCs w:val="28"/>
          <w:lang w:bidi="ar-SA"/>
        </w:rPr>
        <w:t xml:space="preserve">ПАСПОРТ </w:t>
      </w:r>
    </w:p>
    <w:p w14:paraId="3521F70D" w14:textId="77777777" w:rsidR="00C7424D" w:rsidRPr="00C7424D" w:rsidRDefault="00C7424D" w:rsidP="00C7424D">
      <w:pPr>
        <w:widowControl/>
        <w:shd w:val="clear" w:color="auto" w:fill="FFFFFF"/>
        <w:ind w:firstLine="567"/>
        <w:jc w:val="center"/>
        <w:rPr>
          <w:rFonts w:ascii="Times New Roman" w:eastAsia="Times New Roman" w:hAnsi="Times New Roman" w:cs="Times New Roman"/>
          <w:b/>
          <w:bCs/>
          <w:sz w:val="28"/>
          <w:szCs w:val="28"/>
          <w:lang w:bidi="ar-SA"/>
        </w:rPr>
      </w:pPr>
      <w:r w:rsidRPr="00C7424D">
        <w:rPr>
          <w:rFonts w:ascii="Times New Roman" w:eastAsia="Times New Roman" w:hAnsi="Times New Roman" w:cs="Times New Roman"/>
          <w:b/>
          <w:bCs/>
          <w:sz w:val="28"/>
          <w:szCs w:val="28"/>
          <w:lang w:bidi="ar-SA"/>
        </w:rPr>
        <w:t xml:space="preserve"> Програми для кривдників </w:t>
      </w:r>
    </w:p>
    <w:p w14:paraId="730F6D8F" w14:textId="77777777" w:rsidR="00C7424D" w:rsidRPr="00C7424D" w:rsidRDefault="00C7424D" w:rsidP="00C7424D">
      <w:pPr>
        <w:widowControl/>
        <w:shd w:val="clear" w:color="auto" w:fill="FFFFFF"/>
        <w:ind w:firstLine="567"/>
        <w:jc w:val="center"/>
        <w:rPr>
          <w:rFonts w:ascii="Times New Roman" w:eastAsia="Times New Roman" w:hAnsi="Times New Roman" w:cs="Times New Roman"/>
          <w:b/>
          <w:sz w:val="28"/>
          <w:szCs w:val="28"/>
          <w:lang w:bidi="ar-SA"/>
        </w:rPr>
      </w:pPr>
      <w:r w:rsidRPr="00C7424D">
        <w:rPr>
          <w:rFonts w:ascii="Times New Roman" w:eastAsia="Times New Roman" w:hAnsi="Times New Roman" w:cs="Times New Roman"/>
          <w:b/>
          <w:bCs/>
          <w:sz w:val="28"/>
          <w:szCs w:val="28"/>
          <w:lang w:bidi="ar-SA"/>
        </w:rPr>
        <w:t xml:space="preserve">Вишнівської сільської територіальної громади </w:t>
      </w:r>
      <w:r w:rsidRPr="00C7424D">
        <w:rPr>
          <w:rFonts w:ascii="Times New Roman" w:eastAsia="Times New Roman" w:hAnsi="Times New Roman" w:cs="Times New Roman"/>
          <w:b/>
          <w:sz w:val="28"/>
          <w:szCs w:val="28"/>
          <w:lang w:bidi="ar-SA"/>
        </w:rPr>
        <w:t>на 2024-2026 роки</w:t>
      </w:r>
    </w:p>
    <w:p w14:paraId="31EAFDDD" w14:textId="77777777" w:rsidR="00C7424D" w:rsidRPr="00C7424D" w:rsidRDefault="00C7424D" w:rsidP="00C7424D">
      <w:pPr>
        <w:widowControl/>
        <w:ind w:left="5954"/>
        <w:rPr>
          <w:rFonts w:ascii="Times New Roman" w:eastAsia="Times New Roman" w:hAnsi="Times New Roman" w:cs="Times New Roman"/>
          <w:color w:val="auto"/>
          <w:lang w:bidi="ar-S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
        <w:gridCol w:w="2483"/>
        <w:gridCol w:w="3657"/>
        <w:gridCol w:w="993"/>
        <w:gridCol w:w="992"/>
        <w:gridCol w:w="1133"/>
      </w:tblGrid>
      <w:tr w:rsidR="00C7424D" w:rsidRPr="00C7424D" w14:paraId="5ED9D4FC" w14:textId="77777777" w:rsidTr="005964B5">
        <w:trPr>
          <w:trHeight w:val="633"/>
        </w:trPr>
        <w:tc>
          <w:tcPr>
            <w:tcW w:w="489" w:type="dxa"/>
            <w:tcBorders>
              <w:top w:val="single" w:sz="4" w:space="0" w:color="auto"/>
              <w:left w:val="single" w:sz="4" w:space="0" w:color="auto"/>
              <w:bottom w:val="single" w:sz="4" w:space="0" w:color="auto"/>
              <w:right w:val="single" w:sz="4" w:space="0" w:color="auto"/>
            </w:tcBorders>
          </w:tcPr>
          <w:p w14:paraId="1F19C4F4" w14:textId="77777777" w:rsidR="00C7424D" w:rsidRPr="00C7424D" w:rsidRDefault="00C7424D" w:rsidP="00C7424D">
            <w:pPr>
              <w:widowControl/>
              <w:spacing w:after="200" w:line="276" w:lineRule="auto"/>
              <w:jc w:val="center"/>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t>1</w:t>
            </w:r>
          </w:p>
        </w:tc>
        <w:tc>
          <w:tcPr>
            <w:tcW w:w="2483" w:type="dxa"/>
            <w:tcBorders>
              <w:top w:val="single" w:sz="4" w:space="0" w:color="auto"/>
              <w:left w:val="single" w:sz="4" w:space="0" w:color="auto"/>
              <w:bottom w:val="single" w:sz="4" w:space="0" w:color="auto"/>
              <w:right w:val="single" w:sz="4" w:space="0" w:color="auto"/>
            </w:tcBorders>
            <w:hideMark/>
          </w:tcPr>
          <w:p w14:paraId="3AA58AED" w14:textId="77777777" w:rsidR="00C7424D" w:rsidRPr="00C7424D" w:rsidRDefault="00C7424D" w:rsidP="00C7424D">
            <w:pPr>
              <w:widowControl/>
              <w:rPr>
                <w:rFonts w:ascii="Times New Roman" w:eastAsia="Times New Roman" w:hAnsi="Times New Roman" w:cs="Times New Roman"/>
                <w:color w:val="auto"/>
                <w:sz w:val="28"/>
                <w:szCs w:val="28"/>
                <w:lang w:val="ru-RU" w:eastAsia="ru-RU" w:bidi="ar-SA"/>
              </w:rPr>
            </w:pPr>
            <w:proofErr w:type="spellStart"/>
            <w:r w:rsidRPr="00C7424D">
              <w:rPr>
                <w:rFonts w:ascii="Times New Roman" w:eastAsia="Times New Roman" w:hAnsi="Times New Roman" w:cs="Times New Roman"/>
                <w:color w:val="auto"/>
                <w:sz w:val="28"/>
                <w:szCs w:val="28"/>
                <w:lang w:val="ru-RU" w:eastAsia="ru-RU" w:bidi="ar-SA"/>
              </w:rPr>
              <w:t>Назва</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Програми</w:t>
            </w:r>
            <w:proofErr w:type="spellEnd"/>
          </w:p>
        </w:tc>
        <w:tc>
          <w:tcPr>
            <w:tcW w:w="6775" w:type="dxa"/>
            <w:gridSpan w:val="4"/>
            <w:tcBorders>
              <w:top w:val="single" w:sz="4" w:space="0" w:color="auto"/>
              <w:left w:val="single" w:sz="4" w:space="0" w:color="auto"/>
              <w:bottom w:val="single" w:sz="4" w:space="0" w:color="auto"/>
              <w:right w:val="single" w:sz="4" w:space="0" w:color="auto"/>
            </w:tcBorders>
            <w:hideMark/>
          </w:tcPr>
          <w:p w14:paraId="7BCF681B" w14:textId="77777777" w:rsidR="00C7424D" w:rsidRPr="00C7424D" w:rsidRDefault="00C7424D" w:rsidP="00C7424D">
            <w:pPr>
              <w:widowControl/>
              <w:jc w:val="both"/>
              <w:rPr>
                <w:rFonts w:ascii="Times New Roman" w:eastAsia="Times New Roman" w:hAnsi="Times New Roman" w:cs="Times New Roman"/>
                <w:color w:val="FF0000"/>
                <w:sz w:val="28"/>
                <w:szCs w:val="28"/>
                <w:lang w:val="ru-RU" w:eastAsia="ru-RU" w:bidi="ar-SA"/>
              </w:rPr>
            </w:pPr>
            <w:proofErr w:type="spellStart"/>
            <w:r w:rsidRPr="00C7424D">
              <w:rPr>
                <w:rFonts w:ascii="Times New Roman" w:eastAsia="Times New Roman" w:hAnsi="Times New Roman" w:cs="Times New Roman"/>
                <w:bCs/>
                <w:sz w:val="28"/>
                <w:szCs w:val="28"/>
                <w:lang w:val="ru-RU" w:eastAsia="ru-RU" w:bidi="ar-SA"/>
              </w:rPr>
              <w:t>Програма</w:t>
            </w:r>
            <w:proofErr w:type="spellEnd"/>
            <w:r w:rsidRPr="00C7424D">
              <w:rPr>
                <w:rFonts w:ascii="Times New Roman" w:eastAsia="Times New Roman" w:hAnsi="Times New Roman" w:cs="Times New Roman"/>
                <w:bCs/>
                <w:sz w:val="28"/>
                <w:szCs w:val="28"/>
                <w:lang w:val="ru-RU" w:eastAsia="ru-RU" w:bidi="ar-SA"/>
              </w:rPr>
              <w:t xml:space="preserve"> для </w:t>
            </w:r>
            <w:proofErr w:type="spellStart"/>
            <w:r w:rsidRPr="00C7424D">
              <w:rPr>
                <w:rFonts w:ascii="Times New Roman" w:eastAsia="Times New Roman" w:hAnsi="Times New Roman" w:cs="Times New Roman"/>
                <w:bCs/>
                <w:sz w:val="28"/>
                <w:szCs w:val="28"/>
                <w:lang w:val="ru-RU" w:eastAsia="ru-RU" w:bidi="ar-SA"/>
              </w:rPr>
              <w:t>кривдників</w:t>
            </w:r>
            <w:proofErr w:type="spellEnd"/>
            <w:r w:rsidRPr="00C7424D">
              <w:rPr>
                <w:rFonts w:ascii="Times New Roman" w:eastAsia="Times New Roman" w:hAnsi="Times New Roman" w:cs="Times New Roman"/>
                <w:bCs/>
                <w:sz w:val="28"/>
                <w:szCs w:val="28"/>
                <w:lang w:val="ru-RU" w:eastAsia="ru-RU" w:bidi="ar-SA"/>
              </w:rPr>
              <w:t xml:space="preserve"> </w:t>
            </w:r>
            <w:r w:rsidRPr="00C7424D">
              <w:rPr>
                <w:rFonts w:ascii="Times New Roman" w:eastAsia="Times New Roman" w:hAnsi="Times New Roman" w:cs="Times New Roman"/>
                <w:bCs/>
                <w:sz w:val="28"/>
                <w:szCs w:val="28"/>
                <w:lang w:eastAsia="ru-RU" w:bidi="ar-SA"/>
              </w:rPr>
              <w:t xml:space="preserve">Вишнівської сільської ради </w:t>
            </w:r>
            <w:r w:rsidRPr="00C7424D">
              <w:rPr>
                <w:rFonts w:ascii="Times New Roman" w:eastAsia="Times New Roman" w:hAnsi="Times New Roman" w:cs="Times New Roman"/>
                <w:sz w:val="28"/>
                <w:szCs w:val="28"/>
                <w:lang w:val="ru-RU" w:eastAsia="ru-RU" w:bidi="ar-SA"/>
              </w:rPr>
              <w:t xml:space="preserve">на </w:t>
            </w:r>
            <w:proofErr w:type="gramStart"/>
            <w:r w:rsidRPr="00C7424D">
              <w:rPr>
                <w:rFonts w:ascii="Times New Roman" w:eastAsia="Times New Roman" w:hAnsi="Times New Roman" w:cs="Times New Roman"/>
                <w:sz w:val="28"/>
                <w:szCs w:val="28"/>
                <w:lang w:val="ru-RU" w:eastAsia="ru-RU" w:bidi="ar-SA"/>
              </w:rPr>
              <w:t>2024-2026</w:t>
            </w:r>
            <w:proofErr w:type="gramEnd"/>
            <w:r w:rsidRPr="00C7424D">
              <w:rPr>
                <w:rFonts w:ascii="Times New Roman" w:eastAsia="Times New Roman" w:hAnsi="Times New Roman" w:cs="Times New Roman"/>
                <w:sz w:val="28"/>
                <w:szCs w:val="28"/>
                <w:lang w:val="ru-RU" w:eastAsia="ru-RU" w:bidi="ar-SA"/>
              </w:rPr>
              <w:t xml:space="preserve"> роки</w:t>
            </w:r>
          </w:p>
        </w:tc>
      </w:tr>
      <w:tr w:rsidR="00C7424D" w:rsidRPr="00C7424D" w14:paraId="54828A05" w14:textId="77777777" w:rsidTr="005964B5">
        <w:tc>
          <w:tcPr>
            <w:tcW w:w="489" w:type="dxa"/>
            <w:tcBorders>
              <w:top w:val="single" w:sz="4" w:space="0" w:color="auto"/>
              <w:left w:val="single" w:sz="4" w:space="0" w:color="auto"/>
              <w:bottom w:val="single" w:sz="4" w:space="0" w:color="auto"/>
              <w:right w:val="single" w:sz="4" w:space="0" w:color="auto"/>
            </w:tcBorders>
          </w:tcPr>
          <w:p w14:paraId="65CCA714" w14:textId="77777777" w:rsidR="00C7424D" w:rsidRPr="00C7424D" w:rsidRDefault="00C7424D" w:rsidP="00C7424D">
            <w:pPr>
              <w:widowControl/>
              <w:spacing w:after="200" w:line="276" w:lineRule="auto"/>
              <w:jc w:val="center"/>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t>2</w:t>
            </w:r>
          </w:p>
        </w:tc>
        <w:tc>
          <w:tcPr>
            <w:tcW w:w="2483" w:type="dxa"/>
            <w:tcBorders>
              <w:top w:val="single" w:sz="4" w:space="0" w:color="auto"/>
              <w:left w:val="single" w:sz="4" w:space="0" w:color="auto"/>
              <w:bottom w:val="single" w:sz="4" w:space="0" w:color="auto"/>
              <w:right w:val="single" w:sz="4" w:space="0" w:color="auto"/>
            </w:tcBorders>
          </w:tcPr>
          <w:p w14:paraId="77329ACE" w14:textId="77777777" w:rsidR="00C7424D" w:rsidRPr="00C7424D" w:rsidRDefault="00C7424D" w:rsidP="00C7424D">
            <w:pPr>
              <w:widowControl/>
              <w:rPr>
                <w:rFonts w:ascii="Times New Roman" w:eastAsia="Times New Roman" w:hAnsi="Times New Roman" w:cs="Times New Roman"/>
                <w:color w:val="auto"/>
                <w:sz w:val="28"/>
                <w:szCs w:val="28"/>
                <w:lang w:val="ru-RU" w:eastAsia="ru-RU" w:bidi="ar-SA"/>
              </w:rPr>
            </w:pPr>
            <w:proofErr w:type="spellStart"/>
            <w:r w:rsidRPr="00C7424D">
              <w:rPr>
                <w:rFonts w:ascii="Times New Roman" w:eastAsia="Times New Roman" w:hAnsi="Times New Roman" w:cs="Times New Roman"/>
                <w:color w:val="auto"/>
                <w:sz w:val="28"/>
                <w:szCs w:val="28"/>
                <w:lang w:val="ru-RU" w:eastAsia="ru-RU" w:bidi="ar-SA"/>
              </w:rPr>
              <w:t>Підстава</w:t>
            </w:r>
            <w:proofErr w:type="spellEnd"/>
            <w:r w:rsidRPr="00C7424D">
              <w:rPr>
                <w:rFonts w:ascii="Times New Roman" w:eastAsia="Times New Roman" w:hAnsi="Times New Roman" w:cs="Times New Roman"/>
                <w:color w:val="auto"/>
                <w:sz w:val="28"/>
                <w:szCs w:val="28"/>
                <w:lang w:val="ru-RU" w:eastAsia="ru-RU" w:bidi="ar-SA"/>
              </w:rPr>
              <w:t xml:space="preserve"> для </w:t>
            </w:r>
            <w:proofErr w:type="spellStart"/>
            <w:r w:rsidRPr="00C7424D">
              <w:rPr>
                <w:rFonts w:ascii="Times New Roman" w:eastAsia="Times New Roman" w:hAnsi="Times New Roman" w:cs="Times New Roman"/>
                <w:color w:val="auto"/>
                <w:sz w:val="28"/>
                <w:szCs w:val="28"/>
                <w:lang w:val="ru-RU" w:eastAsia="ru-RU" w:bidi="ar-SA"/>
              </w:rPr>
              <w:t>розроблення</w:t>
            </w:r>
            <w:proofErr w:type="spellEnd"/>
          </w:p>
        </w:tc>
        <w:tc>
          <w:tcPr>
            <w:tcW w:w="6775" w:type="dxa"/>
            <w:gridSpan w:val="4"/>
            <w:tcBorders>
              <w:top w:val="single" w:sz="4" w:space="0" w:color="auto"/>
              <w:left w:val="single" w:sz="4" w:space="0" w:color="auto"/>
              <w:bottom w:val="single" w:sz="4" w:space="0" w:color="auto"/>
              <w:right w:val="single" w:sz="4" w:space="0" w:color="auto"/>
            </w:tcBorders>
          </w:tcPr>
          <w:p w14:paraId="6B69CA4B" w14:textId="77777777" w:rsidR="00C7424D" w:rsidRPr="00C7424D" w:rsidRDefault="00C7424D" w:rsidP="00C7424D">
            <w:pPr>
              <w:widowControl/>
              <w:rPr>
                <w:rFonts w:ascii="Times New Roman" w:eastAsia="Times New Roman" w:hAnsi="Times New Roman" w:cs="Times New Roman"/>
                <w:color w:val="auto"/>
                <w:sz w:val="28"/>
                <w:szCs w:val="28"/>
                <w:lang w:val="ru-RU" w:eastAsia="ru-RU" w:bidi="ar-SA"/>
              </w:rPr>
            </w:pPr>
            <w:proofErr w:type="spellStart"/>
            <w:r w:rsidRPr="00C7424D">
              <w:rPr>
                <w:rFonts w:ascii="Times New Roman" w:eastAsia="Times New Roman" w:hAnsi="Times New Roman" w:cs="Times New Roman"/>
                <w:sz w:val="28"/>
                <w:szCs w:val="28"/>
                <w:lang w:val="ru-RU" w:eastAsia="ru-RU" w:bidi="ar-SA"/>
              </w:rPr>
              <w:t>Закони</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України</w:t>
            </w:r>
            <w:proofErr w:type="spellEnd"/>
            <w:r w:rsidRPr="00C7424D">
              <w:rPr>
                <w:rFonts w:ascii="Times New Roman" w:eastAsia="Times New Roman" w:hAnsi="Times New Roman" w:cs="Times New Roman"/>
                <w:sz w:val="28"/>
                <w:szCs w:val="28"/>
                <w:lang w:val="ru-RU" w:eastAsia="ru-RU" w:bidi="ar-SA"/>
              </w:rPr>
              <w:t xml:space="preserve"> </w:t>
            </w:r>
            <w:r w:rsidRPr="00C7424D">
              <w:rPr>
                <w:rFonts w:ascii="Times New Roman" w:eastAsia="Times New Roman" w:hAnsi="Times New Roman" w:cs="Times New Roman"/>
                <w:sz w:val="28"/>
                <w:szCs w:val="28"/>
                <w:lang w:eastAsia="ru-RU" w:bidi="ar-SA"/>
              </w:rPr>
              <w:t xml:space="preserve">«Про місцеве самоврядування в Україні», </w:t>
            </w:r>
            <w:r w:rsidRPr="00C7424D">
              <w:rPr>
                <w:rFonts w:ascii="Times New Roman" w:eastAsia="Times New Roman" w:hAnsi="Times New Roman" w:cs="Times New Roman"/>
                <w:sz w:val="28"/>
                <w:szCs w:val="28"/>
                <w:lang w:val="ru-RU" w:eastAsia="ru-RU" w:bidi="ar-SA"/>
              </w:rPr>
              <w:t xml:space="preserve">«Про </w:t>
            </w:r>
            <w:proofErr w:type="spellStart"/>
            <w:r w:rsidRPr="00C7424D">
              <w:rPr>
                <w:rFonts w:ascii="Times New Roman" w:eastAsia="Times New Roman" w:hAnsi="Times New Roman" w:cs="Times New Roman"/>
                <w:sz w:val="28"/>
                <w:szCs w:val="28"/>
                <w:lang w:val="ru-RU" w:eastAsia="ru-RU" w:bidi="ar-SA"/>
              </w:rPr>
              <w:t>запобігання</w:t>
            </w:r>
            <w:proofErr w:type="spellEnd"/>
            <w:r w:rsidRPr="00C7424D">
              <w:rPr>
                <w:rFonts w:ascii="Times New Roman" w:eastAsia="Times New Roman" w:hAnsi="Times New Roman" w:cs="Times New Roman"/>
                <w:sz w:val="28"/>
                <w:szCs w:val="28"/>
                <w:lang w:val="ru-RU" w:eastAsia="ru-RU" w:bidi="ar-SA"/>
              </w:rPr>
              <w:t xml:space="preserve"> та </w:t>
            </w:r>
            <w:proofErr w:type="spellStart"/>
            <w:r w:rsidRPr="00C7424D">
              <w:rPr>
                <w:rFonts w:ascii="Times New Roman" w:eastAsia="Times New Roman" w:hAnsi="Times New Roman" w:cs="Times New Roman"/>
                <w:sz w:val="28"/>
                <w:szCs w:val="28"/>
                <w:lang w:val="ru-RU" w:eastAsia="ru-RU" w:bidi="ar-SA"/>
              </w:rPr>
              <w:t>протидію</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домашньому</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насильству</w:t>
            </w:r>
            <w:proofErr w:type="spellEnd"/>
            <w:r w:rsidRPr="00C7424D">
              <w:rPr>
                <w:rFonts w:ascii="Times New Roman" w:eastAsia="Times New Roman" w:hAnsi="Times New Roman" w:cs="Times New Roman"/>
                <w:sz w:val="28"/>
                <w:szCs w:val="28"/>
                <w:lang w:val="ru-RU" w:eastAsia="ru-RU" w:bidi="ar-SA"/>
              </w:rPr>
              <w:t xml:space="preserve">», «Про </w:t>
            </w:r>
            <w:proofErr w:type="spellStart"/>
            <w:r w:rsidRPr="00C7424D">
              <w:rPr>
                <w:rFonts w:ascii="Times New Roman" w:eastAsia="Times New Roman" w:hAnsi="Times New Roman" w:cs="Times New Roman"/>
                <w:sz w:val="28"/>
                <w:szCs w:val="28"/>
                <w:lang w:val="ru-RU" w:eastAsia="ru-RU" w:bidi="ar-SA"/>
              </w:rPr>
              <w:t>внесення</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змін</w:t>
            </w:r>
            <w:proofErr w:type="spellEnd"/>
            <w:r w:rsidRPr="00C7424D">
              <w:rPr>
                <w:rFonts w:ascii="Times New Roman" w:eastAsia="Times New Roman" w:hAnsi="Times New Roman" w:cs="Times New Roman"/>
                <w:sz w:val="28"/>
                <w:szCs w:val="28"/>
                <w:lang w:val="ru-RU" w:eastAsia="ru-RU" w:bidi="ar-SA"/>
              </w:rPr>
              <w:t xml:space="preserve"> до </w:t>
            </w:r>
            <w:proofErr w:type="spellStart"/>
            <w:r w:rsidRPr="00C7424D">
              <w:rPr>
                <w:rFonts w:ascii="Times New Roman" w:eastAsia="Times New Roman" w:hAnsi="Times New Roman" w:cs="Times New Roman"/>
                <w:sz w:val="28"/>
                <w:szCs w:val="28"/>
                <w:lang w:val="ru-RU" w:eastAsia="ru-RU" w:bidi="ar-SA"/>
              </w:rPr>
              <w:t>Кримінального</w:t>
            </w:r>
            <w:proofErr w:type="spellEnd"/>
            <w:r w:rsidRPr="00C7424D">
              <w:rPr>
                <w:rFonts w:ascii="Times New Roman" w:eastAsia="Times New Roman" w:hAnsi="Times New Roman" w:cs="Times New Roman"/>
                <w:sz w:val="28"/>
                <w:szCs w:val="28"/>
                <w:lang w:val="ru-RU" w:eastAsia="ru-RU" w:bidi="ar-SA"/>
              </w:rPr>
              <w:t xml:space="preserve"> та </w:t>
            </w:r>
            <w:proofErr w:type="spellStart"/>
            <w:r w:rsidRPr="00C7424D">
              <w:rPr>
                <w:rFonts w:ascii="Times New Roman" w:eastAsia="Times New Roman" w:hAnsi="Times New Roman" w:cs="Times New Roman"/>
                <w:sz w:val="28"/>
                <w:szCs w:val="28"/>
                <w:lang w:val="ru-RU" w:eastAsia="ru-RU" w:bidi="ar-SA"/>
              </w:rPr>
              <w:t>Кримінального</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процесуального</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кодексів</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України</w:t>
            </w:r>
            <w:proofErr w:type="spellEnd"/>
            <w:r w:rsidRPr="00C7424D">
              <w:rPr>
                <w:rFonts w:ascii="Times New Roman" w:eastAsia="Times New Roman" w:hAnsi="Times New Roman" w:cs="Times New Roman"/>
                <w:sz w:val="28"/>
                <w:szCs w:val="28"/>
                <w:lang w:val="ru-RU" w:eastAsia="ru-RU" w:bidi="ar-SA"/>
              </w:rPr>
              <w:t xml:space="preserve"> з метою </w:t>
            </w:r>
            <w:proofErr w:type="spellStart"/>
            <w:r w:rsidRPr="00C7424D">
              <w:rPr>
                <w:rFonts w:ascii="Times New Roman" w:eastAsia="Times New Roman" w:hAnsi="Times New Roman" w:cs="Times New Roman"/>
                <w:sz w:val="28"/>
                <w:szCs w:val="28"/>
                <w:lang w:val="ru-RU" w:eastAsia="ru-RU" w:bidi="ar-SA"/>
              </w:rPr>
              <w:t>реалізації</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положень</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Конвенції</w:t>
            </w:r>
            <w:proofErr w:type="spellEnd"/>
            <w:r w:rsidRPr="00C7424D">
              <w:rPr>
                <w:rFonts w:ascii="Times New Roman" w:eastAsia="Times New Roman" w:hAnsi="Times New Roman" w:cs="Times New Roman"/>
                <w:sz w:val="28"/>
                <w:szCs w:val="28"/>
                <w:lang w:val="ru-RU" w:eastAsia="ru-RU" w:bidi="ar-SA"/>
              </w:rPr>
              <w:t xml:space="preserve"> Ради </w:t>
            </w:r>
            <w:proofErr w:type="spellStart"/>
            <w:r w:rsidRPr="00C7424D">
              <w:rPr>
                <w:rFonts w:ascii="Times New Roman" w:eastAsia="Times New Roman" w:hAnsi="Times New Roman" w:cs="Times New Roman"/>
                <w:sz w:val="28"/>
                <w:szCs w:val="28"/>
                <w:lang w:val="ru-RU" w:eastAsia="ru-RU" w:bidi="ar-SA"/>
              </w:rPr>
              <w:t>Європи</w:t>
            </w:r>
            <w:proofErr w:type="spellEnd"/>
            <w:r w:rsidRPr="00C7424D">
              <w:rPr>
                <w:rFonts w:ascii="Times New Roman" w:eastAsia="Times New Roman" w:hAnsi="Times New Roman" w:cs="Times New Roman"/>
                <w:sz w:val="28"/>
                <w:szCs w:val="28"/>
                <w:lang w:val="ru-RU" w:eastAsia="ru-RU" w:bidi="ar-SA"/>
              </w:rPr>
              <w:t xml:space="preserve"> про </w:t>
            </w:r>
            <w:proofErr w:type="spellStart"/>
            <w:r w:rsidRPr="00C7424D">
              <w:rPr>
                <w:rFonts w:ascii="Times New Roman" w:eastAsia="Times New Roman" w:hAnsi="Times New Roman" w:cs="Times New Roman"/>
                <w:sz w:val="28"/>
                <w:szCs w:val="28"/>
                <w:lang w:val="ru-RU" w:eastAsia="ru-RU" w:bidi="ar-SA"/>
              </w:rPr>
              <w:t>запобігання</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насильству</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стосовно</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жінок</w:t>
            </w:r>
            <w:proofErr w:type="spellEnd"/>
            <w:r w:rsidRPr="00C7424D">
              <w:rPr>
                <w:rFonts w:ascii="Times New Roman" w:eastAsia="Times New Roman" w:hAnsi="Times New Roman" w:cs="Times New Roman"/>
                <w:sz w:val="28"/>
                <w:szCs w:val="28"/>
                <w:lang w:val="ru-RU" w:eastAsia="ru-RU" w:bidi="ar-SA"/>
              </w:rPr>
              <w:t xml:space="preserve"> і </w:t>
            </w:r>
            <w:proofErr w:type="spellStart"/>
            <w:r w:rsidRPr="00C7424D">
              <w:rPr>
                <w:rFonts w:ascii="Times New Roman" w:eastAsia="Times New Roman" w:hAnsi="Times New Roman" w:cs="Times New Roman"/>
                <w:sz w:val="28"/>
                <w:szCs w:val="28"/>
                <w:lang w:val="ru-RU" w:eastAsia="ru-RU" w:bidi="ar-SA"/>
              </w:rPr>
              <w:t>домашньому</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насильству</w:t>
            </w:r>
            <w:proofErr w:type="spellEnd"/>
            <w:r w:rsidRPr="00C7424D">
              <w:rPr>
                <w:rFonts w:ascii="Times New Roman" w:eastAsia="Times New Roman" w:hAnsi="Times New Roman" w:cs="Times New Roman"/>
                <w:sz w:val="28"/>
                <w:szCs w:val="28"/>
                <w:lang w:val="ru-RU" w:eastAsia="ru-RU" w:bidi="ar-SA"/>
              </w:rPr>
              <w:t xml:space="preserve"> та </w:t>
            </w:r>
            <w:proofErr w:type="spellStart"/>
            <w:r w:rsidRPr="00C7424D">
              <w:rPr>
                <w:rFonts w:ascii="Times New Roman" w:eastAsia="Times New Roman" w:hAnsi="Times New Roman" w:cs="Times New Roman"/>
                <w:sz w:val="28"/>
                <w:szCs w:val="28"/>
                <w:lang w:val="ru-RU" w:eastAsia="ru-RU" w:bidi="ar-SA"/>
              </w:rPr>
              <w:t>боротьбу</w:t>
            </w:r>
            <w:proofErr w:type="spellEnd"/>
            <w:r w:rsidRPr="00C7424D">
              <w:rPr>
                <w:rFonts w:ascii="Times New Roman" w:eastAsia="Times New Roman" w:hAnsi="Times New Roman" w:cs="Times New Roman"/>
                <w:sz w:val="28"/>
                <w:szCs w:val="28"/>
                <w:lang w:val="ru-RU" w:eastAsia="ru-RU" w:bidi="ar-SA"/>
              </w:rPr>
              <w:t xml:space="preserve"> з </w:t>
            </w:r>
            <w:proofErr w:type="spellStart"/>
            <w:r w:rsidRPr="00C7424D">
              <w:rPr>
                <w:rFonts w:ascii="Times New Roman" w:eastAsia="Times New Roman" w:hAnsi="Times New Roman" w:cs="Times New Roman"/>
                <w:sz w:val="28"/>
                <w:szCs w:val="28"/>
                <w:lang w:val="ru-RU" w:eastAsia="ru-RU" w:bidi="ar-SA"/>
              </w:rPr>
              <w:t>цими</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явищами</w:t>
            </w:r>
            <w:proofErr w:type="spellEnd"/>
            <w:r w:rsidRPr="00C7424D">
              <w:rPr>
                <w:rFonts w:ascii="Times New Roman" w:eastAsia="Times New Roman" w:hAnsi="Times New Roman" w:cs="Times New Roman"/>
                <w:sz w:val="28"/>
                <w:szCs w:val="28"/>
                <w:lang w:val="ru-RU" w:eastAsia="ru-RU" w:bidi="ar-SA"/>
              </w:rPr>
              <w:t xml:space="preserve">», «Про </w:t>
            </w:r>
            <w:proofErr w:type="spellStart"/>
            <w:r w:rsidRPr="00C7424D">
              <w:rPr>
                <w:rFonts w:ascii="Times New Roman" w:eastAsia="Times New Roman" w:hAnsi="Times New Roman" w:cs="Times New Roman"/>
                <w:sz w:val="28"/>
                <w:szCs w:val="28"/>
                <w:lang w:val="ru-RU" w:eastAsia="ru-RU" w:bidi="ar-SA"/>
              </w:rPr>
              <w:t>внесення</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змін</w:t>
            </w:r>
            <w:proofErr w:type="spellEnd"/>
            <w:r w:rsidRPr="00C7424D">
              <w:rPr>
                <w:rFonts w:ascii="Times New Roman" w:eastAsia="Times New Roman" w:hAnsi="Times New Roman" w:cs="Times New Roman"/>
                <w:sz w:val="28"/>
                <w:szCs w:val="28"/>
                <w:lang w:val="ru-RU" w:eastAsia="ru-RU" w:bidi="ar-SA"/>
              </w:rPr>
              <w:t xml:space="preserve"> до </w:t>
            </w:r>
            <w:proofErr w:type="spellStart"/>
            <w:r w:rsidRPr="00C7424D">
              <w:rPr>
                <w:rFonts w:ascii="Times New Roman" w:eastAsia="Times New Roman" w:hAnsi="Times New Roman" w:cs="Times New Roman"/>
                <w:sz w:val="28"/>
                <w:szCs w:val="28"/>
                <w:lang w:val="ru-RU" w:eastAsia="ru-RU" w:bidi="ar-SA"/>
              </w:rPr>
              <w:t>Кримінального</w:t>
            </w:r>
            <w:proofErr w:type="spellEnd"/>
            <w:r w:rsidRPr="00C7424D">
              <w:rPr>
                <w:rFonts w:ascii="Times New Roman" w:eastAsia="Times New Roman" w:hAnsi="Times New Roman" w:cs="Times New Roman"/>
                <w:sz w:val="28"/>
                <w:szCs w:val="28"/>
                <w:lang w:val="ru-RU" w:eastAsia="ru-RU" w:bidi="ar-SA"/>
              </w:rPr>
              <w:t xml:space="preserve"> кодексу </w:t>
            </w:r>
            <w:proofErr w:type="spellStart"/>
            <w:r w:rsidRPr="00C7424D">
              <w:rPr>
                <w:rFonts w:ascii="Times New Roman" w:eastAsia="Times New Roman" w:hAnsi="Times New Roman" w:cs="Times New Roman"/>
                <w:sz w:val="28"/>
                <w:szCs w:val="28"/>
                <w:lang w:val="ru-RU" w:eastAsia="ru-RU" w:bidi="ar-SA"/>
              </w:rPr>
              <w:t>України</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щодо</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захисту</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дітей</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від</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сексуальних</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зловживань</w:t>
            </w:r>
            <w:proofErr w:type="spellEnd"/>
            <w:r w:rsidRPr="00C7424D">
              <w:rPr>
                <w:rFonts w:ascii="Times New Roman" w:eastAsia="Times New Roman" w:hAnsi="Times New Roman" w:cs="Times New Roman"/>
                <w:sz w:val="28"/>
                <w:szCs w:val="28"/>
                <w:lang w:val="ru-RU" w:eastAsia="ru-RU" w:bidi="ar-SA"/>
              </w:rPr>
              <w:t xml:space="preserve"> та </w:t>
            </w:r>
            <w:proofErr w:type="spellStart"/>
            <w:r w:rsidRPr="00C7424D">
              <w:rPr>
                <w:rFonts w:ascii="Times New Roman" w:eastAsia="Times New Roman" w:hAnsi="Times New Roman" w:cs="Times New Roman"/>
                <w:sz w:val="28"/>
                <w:szCs w:val="28"/>
                <w:lang w:val="ru-RU" w:eastAsia="ru-RU" w:bidi="ar-SA"/>
              </w:rPr>
              <w:t>сексуальної</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експлуатації</w:t>
            </w:r>
            <w:proofErr w:type="spellEnd"/>
            <w:r w:rsidRPr="00C7424D">
              <w:rPr>
                <w:rFonts w:ascii="Times New Roman" w:eastAsia="Times New Roman" w:hAnsi="Times New Roman" w:cs="Times New Roman"/>
                <w:sz w:val="28"/>
                <w:szCs w:val="28"/>
                <w:lang w:val="ru-RU" w:eastAsia="ru-RU" w:bidi="ar-SA"/>
              </w:rPr>
              <w:t xml:space="preserve">», «Про </w:t>
            </w:r>
            <w:proofErr w:type="spellStart"/>
            <w:r w:rsidRPr="00C7424D">
              <w:rPr>
                <w:rFonts w:ascii="Times New Roman" w:eastAsia="Times New Roman" w:hAnsi="Times New Roman" w:cs="Times New Roman"/>
                <w:sz w:val="28"/>
                <w:szCs w:val="28"/>
                <w:lang w:val="ru-RU" w:eastAsia="ru-RU" w:bidi="ar-SA"/>
              </w:rPr>
              <w:t>соціальні</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послуги</w:t>
            </w:r>
            <w:proofErr w:type="spellEnd"/>
            <w:r w:rsidRPr="00C7424D">
              <w:rPr>
                <w:rFonts w:ascii="Times New Roman" w:eastAsia="Times New Roman" w:hAnsi="Times New Roman" w:cs="Times New Roman"/>
                <w:sz w:val="28"/>
                <w:szCs w:val="28"/>
                <w:lang w:val="ru-RU" w:eastAsia="ru-RU" w:bidi="ar-SA"/>
              </w:rPr>
              <w:t xml:space="preserve">», постанови </w:t>
            </w:r>
            <w:proofErr w:type="spellStart"/>
            <w:r w:rsidRPr="00C7424D">
              <w:rPr>
                <w:rFonts w:ascii="Times New Roman" w:eastAsia="Times New Roman" w:hAnsi="Times New Roman" w:cs="Times New Roman"/>
                <w:sz w:val="28"/>
                <w:szCs w:val="28"/>
                <w:lang w:val="ru-RU" w:eastAsia="ru-RU" w:bidi="ar-SA"/>
              </w:rPr>
              <w:t>Кабінету</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Міністрів</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України</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від</w:t>
            </w:r>
            <w:proofErr w:type="spellEnd"/>
            <w:r w:rsidRPr="00C7424D">
              <w:rPr>
                <w:rFonts w:ascii="Times New Roman" w:eastAsia="Times New Roman" w:hAnsi="Times New Roman" w:cs="Times New Roman"/>
                <w:sz w:val="28"/>
                <w:szCs w:val="28"/>
                <w:lang w:val="ru-RU" w:eastAsia="ru-RU" w:bidi="ar-SA"/>
              </w:rPr>
              <w:t xml:space="preserve"> 22 </w:t>
            </w:r>
            <w:proofErr w:type="spellStart"/>
            <w:r w:rsidRPr="00C7424D">
              <w:rPr>
                <w:rFonts w:ascii="Times New Roman" w:eastAsia="Times New Roman" w:hAnsi="Times New Roman" w:cs="Times New Roman"/>
                <w:sz w:val="28"/>
                <w:szCs w:val="28"/>
                <w:lang w:val="ru-RU" w:eastAsia="ru-RU" w:bidi="ar-SA"/>
              </w:rPr>
              <w:t>серпня</w:t>
            </w:r>
            <w:proofErr w:type="spellEnd"/>
            <w:r w:rsidRPr="00C7424D">
              <w:rPr>
                <w:rFonts w:ascii="Times New Roman" w:eastAsia="Times New Roman" w:hAnsi="Times New Roman" w:cs="Times New Roman"/>
                <w:sz w:val="28"/>
                <w:szCs w:val="28"/>
                <w:lang w:val="ru-RU" w:eastAsia="ru-RU" w:bidi="ar-SA"/>
              </w:rPr>
              <w:t xml:space="preserve"> 2018 року № 654 «Про </w:t>
            </w:r>
            <w:proofErr w:type="spellStart"/>
            <w:r w:rsidRPr="00C7424D">
              <w:rPr>
                <w:rFonts w:ascii="Times New Roman" w:eastAsia="Times New Roman" w:hAnsi="Times New Roman" w:cs="Times New Roman"/>
                <w:sz w:val="28"/>
                <w:szCs w:val="28"/>
                <w:lang w:val="ru-RU" w:eastAsia="ru-RU" w:bidi="ar-SA"/>
              </w:rPr>
              <w:t>затвердження</w:t>
            </w:r>
            <w:proofErr w:type="spellEnd"/>
            <w:r w:rsidRPr="00C7424D">
              <w:rPr>
                <w:rFonts w:ascii="Times New Roman" w:eastAsia="Times New Roman" w:hAnsi="Times New Roman" w:cs="Times New Roman"/>
                <w:sz w:val="28"/>
                <w:szCs w:val="28"/>
                <w:lang w:val="ru-RU" w:eastAsia="ru-RU" w:bidi="ar-SA"/>
              </w:rPr>
              <w:t xml:space="preserve"> Типового </w:t>
            </w:r>
            <w:proofErr w:type="spellStart"/>
            <w:r w:rsidRPr="00C7424D">
              <w:rPr>
                <w:rFonts w:ascii="Times New Roman" w:eastAsia="Times New Roman" w:hAnsi="Times New Roman" w:cs="Times New Roman"/>
                <w:sz w:val="28"/>
                <w:szCs w:val="28"/>
                <w:lang w:val="ru-RU" w:eastAsia="ru-RU" w:bidi="ar-SA"/>
              </w:rPr>
              <w:t>положення</w:t>
            </w:r>
            <w:proofErr w:type="spellEnd"/>
            <w:r w:rsidRPr="00C7424D">
              <w:rPr>
                <w:rFonts w:ascii="Times New Roman" w:eastAsia="Times New Roman" w:hAnsi="Times New Roman" w:cs="Times New Roman"/>
                <w:sz w:val="28"/>
                <w:szCs w:val="28"/>
                <w:lang w:val="ru-RU" w:eastAsia="ru-RU" w:bidi="ar-SA"/>
              </w:rPr>
              <w:t xml:space="preserve"> про </w:t>
            </w:r>
            <w:proofErr w:type="spellStart"/>
            <w:r w:rsidRPr="00C7424D">
              <w:rPr>
                <w:rFonts w:ascii="Times New Roman" w:eastAsia="Times New Roman" w:hAnsi="Times New Roman" w:cs="Times New Roman"/>
                <w:sz w:val="28"/>
                <w:szCs w:val="28"/>
                <w:lang w:val="ru-RU" w:eastAsia="ru-RU" w:bidi="ar-SA"/>
              </w:rPr>
              <w:t>мобільну</w:t>
            </w:r>
            <w:proofErr w:type="spellEnd"/>
            <w:r w:rsidRPr="00C7424D">
              <w:rPr>
                <w:rFonts w:ascii="Times New Roman" w:eastAsia="Times New Roman" w:hAnsi="Times New Roman" w:cs="Times New Roman"/>
                <w:sz w:val="28"/>
                <w:szCs w:val="28"/>
                <w:lang w:val="ru-RU" w:eastAsia="ru-RU" w:bidi="ar-SA"/>
              </w:rPr>
              <w:t xml:space="preserve"> бригаду </w:t>
            </w:r>
            <w:proofErr w:type="spellStart"/>
            <w:r w:rsidRPr="00C7424D">
              <w:rPr>
                <w:rFonts w:ascii="Times New Roman" w:eastAsia="Times New Roman" w:hAnsi="Times New Roman" w:cs="Times New Roman"/>
                <w:sz w:val="28"/>
                <w:szCs w:val="28"/>
                <w:lang w:val="ru-RU" w:eastAsia="ru-RU" w:bidi="ar-SA"/>
              </w:rPr>
              <w:t>соціально-психологічної</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допомоги</w:t>
            </w:r>
            <w:proofErr w:type="spellEnd"/>
            <w:r w:rsidRPr="00C7424D">
              <w:rPr>
                <w:rFonts w:ascii="Times New Roman" w:eastAsia="Times New Roman" w:hAnsi="Times New Roman" w:cs="Times New Roman"/>
                <w:sz w:val="28"/>
                <w:szCs w:val="28"/>
                <w:lang w:val="ru-RU" w:eastAsia="ru-RU" w:bidi="ar-SA"/>
              </w:rPr>
              <w:t xml:space="preserve"> особам, </w:t>
            </w:r>
            <w:proofErr w:type="spellStart"/>
            <w:r w:rsidRPr="00C7424D">
              <w:rPr>
                <w:rFonts w:ascii="Times New Roman" w:eastAsia="Times New Roman" w:hAnsi="Times New Roman" w:cs="Times New Roman"/>
                <w:sz w:val="28"/>
                <w:szCs w:val="28"/>
                <w:lang w:val="ru-RU" w:eastAsia="ru-RU" w:bidi="ar-SA"/>
              </w:rPr>
              <w:t>які</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постраждали</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від</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домашнього</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насильства</w:t>
            </w:r>
            <w:proofErr w:type="spellEnd"/>
            <w:r w:rsidRPr="00C7424D">
              <w:rPr>
                <w:rFonts w:ascii="Times New Roman" w:eastAsia="Times New Roman" w:hAnsi="Times New Roman" w:cs="Times New Roman"/>
                <w:sz w:val="28"/>
                <w:szCs w:val="28"/>
                <w:lang w:val="ru-RU" w:eastAsia="ru-RU" w:bidi="ar-SA"/>
              </w:rPr>
              <w:t xml:space="preserve"> та/</w:t>
            </w:r>
            <w:proofErr w:type="spellStart"/>
            <w:r w:rsidRPr="00C7424D">
              <w:rPr>
                <w:rFonts w:ascii="Times New Roman" w:eastAsia="Times New Roman" w:hAnsi="Times New Roman" w:cs="Times New Roman"/>
                <w:sz w:val="28"/>
                <w:szCs w:val="28"/>
                <w:lang w:val="ru-RU" w:eastAsia="ru-RU" w:bidi="ar-SA"/>
              </w:rPr>
              <w:t>або</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насильства</w:t>
            </w:r>
            <w:proofErr w:type="spellEnd"/>
            <w:r w:rsidRPr="00C7424D">
              <w:rPr>
                <w:rFonts w:ascii="Times New Roman" w:eastAsia="Times New Roman" w:hAnsi="Times New Roman" w:cs="Times New Roman"/>
                <w:sz w:val="28"/>
                <w:szCs w:val="28"/>
                <w:lang w:val="ru-RU" w:eastAsia="ru-RU" w:bidi="ar-SA"/>
              </w:rPr>
              <w:t xml:space="preserve"> за </w:t>
            </w:r>
            <w:proofErr w:type="spellStart"/>
            <w:r w:rsidRPr="00C7424D">
              <w:rPr>
                <w:rFonts w:ascii="Times New Roman" w:eastAsia="Times New Roman" w:hAnsi="Times New Roman" w:cs="Times New Roman"/>
                <w:sz w:val="28"/>
                <w:szCs w:val="28"/>
                <w:lang w:val="ru-RU" w:eastAsia="ru-RU" w:bidi="ar-SA"/>
              </w:rPr>
              <w:t>ознакою</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статі</w:t>
            </w:r>
            <w:proofErr w:type="spellEnd"/>
            <w:r w:rsidRPr="00C7424D">
              <w:rPr>
                <w:rFonts w:ascii="Times New Roman" w:eastAsia="Times New Roman" w:hAnsi="Times New Roman" w:cs="Times New Roman"/>
                <w:sz w:val="28"/>
                <w:szCs w:val="28"/>
                <w:lang w:val="ru-RU" w:eastAsia="ru-RU" w:bidi="ar-SA"/>
              </w:rPr>
              <w:t>» (</w:t>
            </w:r>
            <w:proofErr w:type="spellStart"/>
            <w:r w:rsidRPr="00C7424D">
              <w:rPr>
                <w:rFonts w:ascii="Times New Roman" w:eastAsia="Times New Roman" w:hAnsi="Times New Roman" w:cs="Times New Roman"/>
                <w:sz w:val="28"/>
                <w:szCs w:val="28"/>
                <w:lang w:val="ru-RU" w:eastAsia="ru-RU" w:bidi="ar-SA"/>
              </w:rPr>
              <w:t>із</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змінами</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від</w:t>
            </w:r>
            <w:proofErr w:type="spellEnd"/>
            <w:r w:rsidRPr="00C7424D">
              <w:rPr>
                <w:rFonts w:ascii="Times New Roman" w:eastAsia="Times New Roman" w:hAnsi="Times New Roman" w:cs="Times New Roman"/>
                <w:sz w:val="28"/>
                <w:szCs w:val="28"/>
                <w:lang w:val="ru-RU" w:eastAsia="ru-RU" w:bidi="ar-SA"/>
              </w:rPr>
              <w:t xml:space="preserve"> 22 </w:t>
            </w:r>
            <w:proofErr w:type="spellStart"/>
            <w:r w:rsidRPr="00C7424D">
              <w:rPr>
                <w:rFonts w:ascii="Times New Roman" w:eastAsia="Times New Roman" w:hAnsi="Times New Roman" w:cs="Times New Roman"/>
                <w:sz w:val="28"/>
                <w:szCs w:val="28"/>
                <w:lang w:val="ru-RU" w:eastAsia="ru-RU" w:bidi="ar-SA"/>
              </w:rPr>
              <w:t>серпня</w:t>
            </w:r>
            <w:proofErr w:type="spellEnd"/>
            <w:r w:rsidRPr="00C7424D">
              <w:rPr>
                <w:rFonts w:ascii="Times New Roman" w:eastAsia="Times New Roman" w:hAnsi="Times New Roman" w:cs="Times New Roman"/>
                <w:sz w:val="28"/>
                <w:szCs w:val="28"/>
                <w:lang w:val="ru-RU" w:eastAsia="ru-RU" w:bidi="ar-SA"/>
              </w:rPr>
              <w:t xml:space="preserve"> 2018 року № 655 «Про </w:t>
            </w:r>
            <w:proofErr w:type="spellStart"/>
            <w:r w:rsidRPr="00C7424D">
              <w:rPr>
                <w:rFonts w:ascii="Times New Roman" w:eastAsia="Times New Roman" w:hAnsi="Times New Roman" w:cs="Times New Roman"/>
                <w:sz w:val="28"/>
                <w:szCs w:val="28"/>
                <w:lang w:val="ru-RU" w:eastAsia="ru-RU" w:bidi="ar-SA"/>
              </w:rPr>
              <w:t>затвердження</w:t>
            </w:r>
            <w:proofErr w:type="spellEnd"/>
            <w:r w:rsidRPr="00C7424D">
              <w:rPr>
                <w:rFonts w:ascii="Times New Roman" w:eastAsia="Times New Roman" w:hAnsi="Times New Roman" w:cs="Times New Roman"/>
                <w:sz w:val="28"/>
                <w:szCs w:val="28"/>
                <w:lang w:val="ru-RU" w:eastAsia="ru-RU" w:bidi="ar-SA"/>
              </w:rPr>
              <w:t xml:space="preserve"> Типового </w:t>
            </w:r>
            <w:proofErr w:type="spellStart"/>
            <w:r w:rsidRPr="00C7424D">
              <w:rPr>
                <w:rFonts w:ascii="Times New Roman" w:eastAsia="Times New Roman" w:hAnsi="Times New Roman" w:cs="Times New Roman"/>
                <w:sz w:val="28"/>
                <w:szCs w:val="28"/>
                <w:lang w:val="ru-RU" w:eastAsia="ru-RU" w:bidi="ar-SA"/>
              </w:rPr>
              <w:t>положення</w:t>
            </w:r>
            <w:proofErr w:type="spellEnd"/>
            <w:r w:rsidRPr="00C7424D">
              <w:rPr>
                <w:rFonts w:ascii="Times New Roman" w:eastAsia="Times New Roman" w:hAnsi="Times New Roman" w:cs="Times New Roman"/>
                <w:sz w:val="28"/>
                <w:szCs w:val="28"/>
                <w:lang w:val="ru-RU" w:eastAsia="ru-RU" w:bidi="ar-SA"/>
              </w:rPr>
              <w:t xml:space="preserve"> про </w:t>
            </w:r>
            <w:proofErr w:type="spellStart"/>
            <w:r w:rsidRPr="00C7424D">
              <w:rPr>
                <w:rFonts w:ascii="Times New Roman" w:eastAsia="Times New Roman" w:hAnsi="Times New Roman" w:cs="Times New Roman"/>
                <w:sz w:val="28"/>
                <w:szCs w:val="28"/>
                <w:lang w:val="ru-RU" w:eastAsia="ru-RU" w:bidi="ar-SA"/>
              </w:rPr>
              <w:t>притулок</w:t>
            </w:r>
            <w:proofErr w:type="spellEnd"/>
            <w:r w:rsidRPr="00C7424D">
              <w:rPr>
                <w:rFonts w:ascii="Times New Roman" w:eastAsia="Times New Roman" w:hAnsi="Times New Roman" w:cs="Times New Roman"/>
                <w:sz w:val="28"/>
                <w:szCs w:val="28"/>
                <w:lang w:val="ru-RU" w:eastAsia="ru-RU" w:bidi="ar-SA"/>
              </w:rPr>
              <w:t xml:space="preserve"> для </w:t>
            </w:r>
            <w:proofErr w:type="spellStart"/>
            <w:r w:rsidRPr="00C7424D">
              <w:rPr>
                <w:rFonts w:ascii="Times New Roman" w:eastAsia="Times New Roman" w:hAnsi="Times New Roman" w:cs="Times New Roman"/>
                <w:sz w:val="28"/>
                <w:szCs w:val="28"/>
                <w:lang w:val="ru-RU" w:eastAsia="ru-RU" w:bidi="ar-SA"/>
              </w:rPr>
              <w:t>осіб</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які</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постраждали</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від</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домашнього</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насильства</w:t>
            </w:r>
            <w:proofErr w:type="spellEnd"/>
            <w:r w:rsidRPr="00C7424D">
              <w:rPr>
                <w:rFonts w:ascii="Times New Roman" w:eastAsia="Times New Roman" w:hAnsi="Times New Roman" w:cs="Times New Roman"/>
                <w:sz w:val="28"/>
                <w:szCs w:val="28"/>
                <w:lang w:val="ru-RU" w:eastAsia="ru-RU" w:bidi="ar-SA"/>
              </w:rPr>
              <w:t xml:space="preserve"> та/</w:t>
            </w:r>
            <w:proofErr w:type="spellStart"/>
            <w:r w:rsidRPr="00C7424D">
              <w:rPr>
                <w:rFonts w:ascii="Times New Roman" w:eastAsia="Times New Roman" w:hAnsi="Times New Roman" w:cs="Times New Roman"/>
                <w:sz w:val="28"/>
                <w:szCs w:val="28"/>
                <w:lang w:val="ru-RU" w:eastAsia="ru-RU" w:bidi="ar-SA"/>
              </w:rPr>
              <w:t>або</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насильства</w:t>
            </w:r>
            <w:proofErr w:type="spellEnd"/>
            <w:r w:rsidRPr="00C7424D">
              <w:rPr>
                <w:rFonts w:ascii="Times New Roman" w:eastAsia="Times New Roman" w:hAnsi="Times New Roman" w:cs="Times New Roman"/>
                <w:sz w:val="28"/>
                <w:szCs w:val="28"/>
                <w:lang w:val="ru-RU" w:eastAsia="ru-RU" w:bidi="ar-SA"/>
              </w:rPr>
              <w:t xml:space="preserve"> за </w:t>
            </w:r>
            <w:proofErr w:type="spellStart"/>
            <w:r w:rsidRPr="00C7424D">
              <w:rPr>
                <w:rFonts w:ascii="Times New Roman" w:eastAsia="Times New Roman" w:hAnsi="Times New Roman" w:cs="Times New Roman"/>
                <w:sz w:val="28"/>
                <w:szCs w:val="28"/>
                <w:lang w:val="ru-RU" w:eastAsia="ru-RU" w:bidi="ar-SA"/>
              </w:rPr>
              <w:t>ознакою</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статі</w:t>
            </w:r>
            <w:proofErr w:type="spellEnd"/>
            <w:r w:rsidRPr="00C7424D">
              <w:rPr>
                <w:rFonts w:ascii="Times New Roman" w:eastAsia="Times New Roman" w:hAnsi="Times New Roman" w:cs="Times New Roman"/>
                <w:sz w:val="28"/>
                <w:szCs w:val="28"/>
                <w:lang w:val="ru-RU" w:eastAsia="ru-RU" w:bidi="ar-SA"/>
              </w:rPr>
              <w:t>» (</w:t>
            </w:r>
            <w:proofErr w:type="spellStart"/>
            <w:r w:rsidRPr="00C7424D">
              <w:rPr>
                <w:rFonts w:ascii="Times New Roman" w:eastAsia="Times New Roman" w:hAnsi="Times New Roman" w:cs="Times New Roman"/>
                <w:sz w:val="28"/>
                <w:szCs w:val="28"/>
                <w:lang w:val="ru-RU" w:eastAsia="ru-RU" w:bidi="ar-SA"/>
              </w:rPr>
              <w:t>із</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змінами</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від</w:t>
            </w:r>
            <w:proofErr w:type="spellEnd"/>
            <w:r w:rsidRPr="00C7424D">
              <w:rPr>
                <w:rFonts w:ascii="Times New Roman" w:eastAsia="Times New Roman" w:hAnsi="Times New Roman" w:cs="Times New Roman"/>
                <w:sz w:val="28"/>
                <w:szCs w:val="28"/>
                <w:lang w:val="ru-RU" w:eastAsia="ru-RU" w:bidi="ar-SA"/>
              </w:rPr>
              <w:t xml:space="preserve"> 22 </w:t>
            </w:r>
            <w:proofErr w:type="spellStart"/>
            <w:r w:rsidRPr="00C7424D">
              <w:rPr>
                <w:rFonts w:ascii="Times New Roman" w:eastAsia="Times New Roman" w:hAnsi="Times New Roman" w:cs="Times New Roman"/>
                <w:sz w:val="28"/>
                <w:szCs w:val="28"/>
                <w:lang w:val="ru-RU" w:eastAsia="ru-RU" w:bidi="ar-SA"/>
              </w:rPr>
              <w:t>серпня</w:t>
            </w:r>
            <w:proofErr w:type="spellEnd"/>
            <w:r w:rsidRPr="00C7424D">
              <w:rPr>
                <w:rFonts w:ascii="Times New Roman" w:eastAsia="Times New Roman" w:hAnsi="Times New Roman" w:cs="Times New Roman"/>
                <w:sz w:val="28"/>
                <w:szCs w:val="28"/>
                <w:lang w:val="ru-RU" w:eastAsia="ru-RU" w:bidi="ar-SA"/>
              </w:rPr>
              <w:t xml:space="preserve"> 2018 року № 658 «Про </w:t>
            </w:r>
            <w:proofErr w:type="spellStart"/>
            <w:r w:rsidRPr="00C7424D">
              <w:rPr>
                <w:rFonts w:ascii="Times New Roman" w:eastAsia="Times New Roman" w:hAnsi="Times New Roman" w:cs="Times New Roman"/>
                <w:sz w:val="28"/>
                <w:szCs w:val="28"/>
                <w:lang w:val="ru-RU" w:eastAsia="ru-RU" w:bidi="ar-SA"/>
              </w:rPr>
              <w:t>затвердження</w:t>
            </w:r>
            <w:proofErr w:type="spellEnd"/>
            <w:r w:rsidRPr="00C7424D">
              <w:rPr>
                <w:rFonts w:ascii="Times New Roman" w:eastAsia="Times New Roman" w:hAnsi="Times New Roman" w:cs="Times New Roman"/>
                <w:sz w:val="28"/>
                <w:szCs w:val="28"/>
                <w:lang w:val="ru-RU" w:eastAsia="ru-RU" w:bidi="ar-SA"/>
              </w:rPr>
              <w:t xml:space="preserve"> Порядку </w:t>
            </w:r>
            <w:proofErr w:type="spellStart"/>
            <w:r w:rsidRPr="00C7424D">
              <w:rPr>
                <w:rFonts w:ascii="Times New Roman" w:eastAsia="Times New Roman" w:hAnsi="Times New Roman" w:cs="Times New Roman"/>
                <w:sz w:val="28"/>
                <w:szCs w:val="28"/>
                <w:lang w:val="ru-RU" w:eastAsia="ru-RU" w:bidi="ar-SA"/>
              </w:rPr>
              <w:t>взаємодії</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lastRenderedPageBreak/>
              <w:t>суб’єктів</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що</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здійснюють</w:t>
            </w:r>
            <w:proofErr w:type="spellEnd"/>
            <w:r w:rsidRPr="00C7424D">
              <w:rPr>
                <w:rFonts w:ascii="Times New Roman" w:eastAsia="Times New Roman" w:hAnsi="Times New Roman" w:cs="Times New Roman"/>
                <w:sz w:val="28"/>
                <w:szCs w:val="28"/>
                <w:lang w:val="ru-RU" w:eastAsia="ru-RU" w:bidi="ar-SA"/>
              </w:rPr>
              <w:t xml:space="preserve"> заходи у </w:t>
            </w:r>
            <w:proofErr w:type="spellStart"/>
            <w:r w:rsidRPr="00C7424D">
              <w:rPr>
                <w:rFonts w:ascii="Times New Roman" w:eastAsia="Times New Roman" w:hAnsi="Times New Roman" w:cs="Times New Roman"/>
                <w:sz w:val="28"/>
                <w:szCs w:val="28"/>
                <w:lang w:val="ru-RU" w:eastAsia="ru-RU" w:bidi="ar-SA"/>
              </w:rPr>
              <w:t>сфері</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запобігання</w:t>
            </w:r>
            <w:proofErr w:type="spellEnd"/>
            <w:r w:rsidRPr="00C7424D">
              <w:rPr>
                <w:rFonts w:ascii="Times New Roman" w:eastAsia="Times New Roman" w:hAnsi="Times New Roman" w:cs="Times New Roman"/>
                <w:sz w:val="28"/>
                <w:szCs w:val="28"/>
                <w:lang w:val="ru-RU" w:eastAsia="ru-RU" w:bidi="ar-SA"/>
              </w:rPr>
              <w:t xml:space="preserve"> та </w:t>
            </w:r>
            <w:proofErr w:type="spellStart"/>
            <w:r w:rsidRPr="00C7424D">
              <w:rPr>
                <w:rFonts w:ascii="Times New Roman" w:eastAsia="Times New Roman" w:hAnsi="Times New Roman" w:cs="Times New Roman"/>
                <w:sz w:val="28"/>
                <w:szCs w:val="28"/>
                <w:lang w:val="ru-RU" w:eastAsia="ru-RU" w:bidi="ar-SA"/>
              </w:rPr>
              <w:t>протидії</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домашньому</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насильству</w:t>
            </w:r>
            <w:proofErr w:type="spellEnd"/>
            <w:r w:rsidRPr="00C7424D">
              <w:rPr>
                <w:rFonts w:ascii="Times New Roman" w:eastAsia="Times New Roman" w:hAnsi="Times New Roman" w:cs="Times New Roman"/>
                <w:sz w:val="28"/>
                <w:szCs w:val="28"/>
                <w:lang w:val="ru-RU" w:eastAsia="ru-RU" w:bidi="ar-SA"/>
              </w:rPr>
              <w:t xml:space="preserve"> і </w:t>
            </w:r>
            <w:proofErr w:type="spellStart"/>
            <w:r w:rsidRPr="00C7424D">
              <w:rPr>
                <w:rFonts w:ascii="Times New Roman" w:eastAsia="Times New Roman" w:hAnsi="Times New Roman" w:cs="Times New Roman"/>
                <w:sz w:val="28"/>
                <w:szCs w:val="28"/>
                <w:lang w:val="ru-RU" w:eastAsia="ru-RU" w:bidi="ar-SA"/>
              </w:rPr>
              <w:t>насильству</w:t>
            </w:r>
            <w:proofErr w:type="spellEnd"/>
            <w:r w:rsidRPr="00C7424D">
              <w:rPr>
                <w:rFonts w:ascii="Times New Roman" w:eastAsia="Times New Roman" w:hAnsi="Times New Roman" w:cs="Times New Roman"/>
                <w:sz w:val="28"/>
                <w:szCs w:val="28"/>
                <w:lang w:val="ru-RU" w:eastAsia="ru-RU" w:bidi="ar-SA"/>
              </w:rPr>
              <w:t xml:space="preserve"> за </w:t>
            </w:r>
            <w:proofErr w:type="spellStart"/>
            <w:r w:rsidRPr="00C7424D">
              <w:rPr>
                <w:rFonts w:ascii="Times New Roman" w:eastAsia="Times New Roman" w:hAnsi="Times New Roman" w:cs="Times New Roman"/>
                <w:sz w:val="28"/>
                <w:szCs w:val="28"/>
                <w:lang w:val="ru-RU" w:eastAsia="ru-RU" w:bidi="ar-SA"/>
              </w:rPr>
              <w:t>ознакою</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статі</w:t>
            </w:r>
            <w:proofErr w:type="spellEnd"/>
            <w:r w:rsidRPr="00C7424D">
              <w:rPr>
                <w:rFonts w:ascii="Times New Roman" w:eastAsia="Times New Roman" w:hAnsi="Times New Roman" w:cs="Times New Roman"/>
                <w:sz w:val="28"/>
                <w:szCs w:val="28"/>
                <w:lang w:val="ru-RU" w:eastAsia="ru-RU" w:bidi="ar-SA"/>
              </w:rPr>
              <w:t>» (</w:t>
            </w:r>
            <w:proofErr w:type="spellStart"/>
            <w:r w:rsidRPr="00C7424D">
              <w:rPr>
                <w:rFonts w:ascii="Times New Roman" w:eastAsia="Times New Roman" w:hAnsi="Times New Roman" w:cs="Times New Roman"/>
                <w:sz w:val="28"/>
                <w:szCs w:val="28"/>
                <w:lang w:val="ru-RU" w:eastAsia="ru-RU" w:bidi="ar-SA"/>
              </w:rPr>
              <w:t>із</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змінами</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від</w:t>
            </w:r>
            <w:proofErr w:type="spellEnd"/>
            <w:r w:rsidRPr="00C7424D">
              <w:rPr>
                <w:rFonts w:ascii="Times New Roman" w:eastAsia="Times New Roman" w:hAnsi="Times New Roman" w:cs="Times New Roman"/>
                <w:sz w:val="28"/>
                <w:szCs w:val="28"/>
                <w:lang w:val="ru-RU" w:eastAsia="ru-RU" w:bidi="ar-SA"/>
              </w:rPr>
              <w:t xml:space="preserve"> 24 лютого 2021 року № 145 «</w:t>
            </w:r>
            <w:proofErr w:type="spellStart"/>
            <w:r w:rsidRPr="00C7424D">
              <w:rPr>
                <w:rFonts w:ascii="Times New Roman" w:eastAsia="Times New Roman" w:hAnsi="Times New Roman" w:cs="Times New Roman"/>
                <w:sz w:val="28"/>
                <w:szCs w:val="28"/>
                <w:lang w:val="ru-RU" w:eastAsia="ru-RU" w:bidi="ar-SA"/>
              </w:rPr>
              <w:t>Питання</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Державної</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соціальної</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програми</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запобігання</w:t>
            </w:r>
            <w:proofErr w:type="spellEnd"/>
            <w:r w:rsidRPr="00C7424D">
              <w:rPr>
                <w:rFonts w:ascii="Times New Roman" w:eastAsia="Times New Roman" w:hAnsi="Times New Roman" w:cs="Times New Roman"/>
                <w:sz w:val="28"/>
                <w:szCs w:val="28"/>
                <w:lang w:val="ru-RU" w:eastAsia="ru-RU" w:bidi="ar-SA"/>
              </w:rPr>
              <w:t xml:space="preserve"> та </w:t>
            </w:r>
            <w:proofErr w:type="spellStart"/>
            <w:r w:rsidRPr="00C7424D">
              <w:rPr>
                <w:rFonts w:ascii="Times New Roman" w:eastAsia="Times New Roman" w:hAnsi="Times New Roman" w:cs="Times New Roman"/>
                <w:sz w:val="28"/>
                <w:szCs w:val="28"/>
                <w:lang w:val="ru-RU" w:eastAsia="ru-RU" w:bidi="ar-SA"/>
              </w:rPr>
              <w:t>протидії</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домашньому</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насильству</w:t>
            </w:r>
            <w:proofErr w:type="spellEnd"/>
            <w:r w:rsidRPr="00C7424D">
              <w:rPr>
                <w:rFonts w:ascii="Times New Roman" w:eastAsia="Times New Roman" w:hAnsi="Times New Roman" w:cs="Times New Roman"/>
                <w:sz w:val="28"/>
                <w:szCs w:val="28"/>
                <w:lang w:val="ru-RU" w:eastAsia="ru-RU" w:bidi="ar-SA"/>
              </w:rPr>
              <w:t xml:space="preserve"> та </w:t>
            </w:r>
            <w:proofErr w:type="spellStart"/>
            <w:r w:rsidRPr="00C7424D">
              <w:rPr>
                <w:rFonts w:ascii="Times New Roman" w:eastAsia="Times New Roman" w:hAnsi="Times New Roman" w:cs="Times New Roman"/>
                <w:sz w:val="28"/>
                <w:szCs w:val="28"/>
                <w:lang w:val="ru-RU" w:eastAsia="ru-RU" w:bidi="ar-SA"/>
              </w:rPr>
              <w:t>насильству</w:t>
            </w:r>
            <w:proofErr w:type="spellEnd"/>
            <w:r w:rsidRPr="00C7424D">
              <w:rPr>
                <w:rFonts w:ascii="Times New Roman" w:eastAsia="Times New Roman" w:hAnsi="Times New Roman" w:cs="Times New Roman"/>
                <w:sz w:val="28"/>
                <w:szCs w:val="28"/>
                <w:lang w:val="ru-RU" w:eastAsia="ru-RU" w:bidi="ar-SA"/>
              </w:rPr>
              <w:t xml:space="preserve"> за </w:t>
            </w:r>
            <w:proofErr w:type="spellStart"/>
            <w:r w:rsidRPr="00C7424D">
              <w:rPr>
                <w:rFonts w:ascii="Times New Roman" w:eastAsia="Times New Roman" w:hAnsi="Times New Roman" w:cs="Times New Roman"/>
                <w:sz w:val="28"/>
                <w:szCs w:val="28"/>
                <w:lang w:val="ru-RU" w:eastAsia="ru-RU" w:bidi="ar-SA"/>
              </w:rPr>
              <w:t>ознакою</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статі</w:t>
            </w:r>
            <w:proofErr w:type="spellEnd"/>
            <w:r w:rsidRPr="00C7424D">
              <w:rPr>
                <w:rFonts w:ascii="Times New Roman" w:eastAsia="Times New Roman" w:hAnsi="Times New Roman" w:cs="Times New Roman"/>
                <w:sz w:val="28"/>
                <w:szCs w:val="28"/>
                <w:lang w:val="ru-RU" w:eastAsia="ru-RU" w:bidi="ar-SA"/>
              </w:rPr>
              <w:t xml:space="preserve"> на </w:t>
            </w:r>
            <w:proofErr w:type="spellStart"/>
            <w:r w:rsidRPr="00C7424D">
              <w:rPr>
                <w:rFonts w:ascii="Times New Roman" w:eastAsia="Times New Roman" w:hAnsi="Times New Roman" w:cs="Times New Roman"/>
                <w:sz w:val="28"/>
                <w:szCs w:val="28"/>
                <w:lang w:val="ru-RU" w:eastAsia="ru-RU" w:bidi="ar-SA"/>
              </w:rPr>
              <w:t>період</w:t>
            </w:r>
            <w:proofErr w:type="spellEnd"/>
            <w:r w:rsidRPr="00C7424D">
              <w:rPr>
                <w:rFonts w:ascii="Times New Roman" w:eastAsia="Times New Roman" w:hAnsi="Times New Roman" w:cs="Times New Roman"/>
                <w:sz w:val="28"/>
                <w:szCs w:val="28"/>
                <w:lang w:val="ru-RU" w:eastAsia="ru-RU" w:bidi="ar-SA"/>
              </w:rPr>
              <w:t xml:space="preserve"> до 2025 року», </w:t>
            </w:r>
            <w:proofErr w:type="spellStart"/>
            <w:r w:rsidRPr="00C7424D">
              <w:rPr>
                <w:rFonts w:ascii="Times New Roman" w:eastAsia="Times New Roman" w:hAnsi="Times New Roman" w:cs="Times New Roman"/>
                <w:sz w:val="28"/>
                <w:szCs w:val="28"/>
                <w:lang w:val="ru-RU" w:eastAsia="ru-RU" w:bidi="ar-SA"/>
              </w:rPr>
              <w:t>накази</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Міністерства</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освіти</w:t>
            </w:r>
            <w:proofErr w:type="spellEnd"/>
            <w:r w:rsidRPr="00C7424D">
              <w:rPr>
                <w:rFonts w:ascii="Times New Roman" w:eastAsia="Times New Roman" w:hAnsi="Times New Roman" w:cs="Times New Roman"/>
                <w:sz w:val="28"/>
                <w:szCs w:val="28"/>
                <w:lang w:val="ru-RU" w:eastAsia="ru-RU" w:bidi="ar-SA"/>
              </w:rPr>
              <w:t xml:space="preserve"> і науки </w:t>
            </w:r>
            <w:proofErr w:type="spellStart"/>
            <w:r w:rsidRPr="00C7424D">
              <w:rPr>
                <w:rFonts w:ascii="Times New Roman" w:eastAsia="Times New Roman" w:hAnsi="Times New Roman" w:cs="Times New Roman"/>
                <w:sz w:val="28"/>
                <w:szCs w:val="28"/>
                <w:lang w:val="ru-RU" w:eastAsia="ru-RU" w:bidi="ar-SA"/>
              </w:rPr>
              <w:t>України</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від</w:t>
            </w:r>
            <w:proofErr w:type="spellEnd"/>
            <w:r w:rsidRPr="00C7424D">
              <w:rPr>
                <w:rFonts w:ascii="Times New Roman" w:eastAsia="Times New Roman" w:hAnsi="Times New Roman" w:cs="Times New Roman"/>
                <w:sz w:val="28"/>
                <w:szCs w:val="28"/>
                <w:lang w:val="ru-RU" w:eastAsia="ru-RU" w:bidi="ar-SA"/>
              </w:rPr>
              <w:t xml:space="preserve"> 22 травня 2018 року № 509 «Про </w:t>
            </w:r>
            <w:proofErr w:type="spellStart"/>
            <w:r w:rsidRPr="00C7424D">
              <w:rPr>
                <w:rFonts w:ascii="Times New Roman" w:eastAsia="Times New Roman" w:hAnsi="Times New Roman" w:cs="Times New Roman"/>
                <w:sz w:val="28"/>
                <w:szCs w:val="28"/>
                <w:lang w:val="ru-RU" w:eastAsia="ru-RU" w:bidi="ar-SA"/>
              </w:rPr>
              <w:t>затвердження</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Положення</w:t>
            </w:r>
            <w:proofErr w:type="spellEnd"/>
            <w:r w:rsidRPr="00C7424D">
              <w:rPr>
                <w:rFonts w:ascii="Times New Roman" w:eastAsia="Times New Roman" w:hAnsi="Times New Roman" w:cs="Times New Roman"/>
                <w:sz w:val="28"/>
                <w:szCs w:val="28"/>
                <w:lang w:val="ru-RU" w:eastAsia="ru-RU" w:bidi="ar-SA"/>
              </w:rPr>
              <w:t xml:space="preserve"> про </w:t>
            </w:r>
            <w:proofErr w:type="spellStart"/>
            <w:r w:rsidRPr="00C7424D">
              <w:rPr>
                <w:rFonts w:ascii="Times New Roman" w:eastAsia="Times New Roman" w:hAnsi="Times New Roman" w:cs="Times New Roman"/>
                <w:sz w:val="28"/>
                <w:szCs w:val="28"/>
                <w:lang w:val="ru-RU" w:eastAsia="ru-RU" w:bidi="ar-SA"/>
              </w:rPr>
              <w:t>психологічну</w:t>
            </w:r>
            <w:proofErr w:type="spellEnd"/>
            <w:r w:rsidRPr="00C7424D">
              <w:rPr>
                <w:rFonts w:ascii="Times New Roman" w:eastAsia="Times New Roman" w:hAnsi="Times New Roman" w:cs="Times New Roman"/>
                <w:sz w:val="28"/>
                <w:szCs w:val="28"/>
                <w:lang w:val="ru-RU" w:eastAsia="ru-RU" w:bidi="ar-SA"/>
              </w:rPr>
              <w:t xml:space="preserve"> службу у </w:t>
            </w:r>
            <w:proofErr w:type="spellStart"/>
            <w:r w:rsidRPr="00C7424D">
              <w:rPr>
                <w:rFonts w:ascii="Times New Roman" w:eastAsia="Times New Roman" w:hAnsi="Times New Roman" w:cs="Times New Roman"/>
                <w:sz w:val="28"/>
                <w:szCs w:val="28"/>
                <w:lang w:val="ru-RU" w:eastAsia="ru-RU" w:bidi="ar-SA"/>
              </w:rPr>
              <w:t>системі</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освіти</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України</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зареєстро-ваний</w:t>
            </w:r>
            <w:proofErr w:type="spellEnd"/>
            <w:r w:rsidRPr="00C7424D">
              <w:rPr>
                <w:rFonts w:ascii="Times New Roman" w:eastAsia="Times New Roman" w:hAnsi="Times New Roman" w:cs="Times New Roman"/>
                <w:sz w:val="28"/>
                <w:szCs w:val="28"/>
                <w:lang w:val="ru-RU" w:eastAsia="ru-RU" w:bidi="ar-SA"/>
              </w:rPr>
              <w:t xml:space="preserve"> у </w:t>
            </w:r>
            <w:proofErr w:type="spellStart"/>
            <w:r w:rsidRPr="00C7424D">
              <w:rPr>
                <w:rFonts w:ascii="Times New Roman" w:eastAsia="Times New Roman" w:hAnsi="Times New Roman" w:cs="Times New Roman"/>
                <w:sz w:val="28"/>
                <w:szCs w:val="28"/>
                <w:lang w:val="ru-RU" w:eastAsia="ru-RU" w:bidi="ar-SA"/>
              </w:rPr>
              <w:t>Міністерстві</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юстиції</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України</w:t>
            </w:r>
            <w:proofErr w:type="spellEnd"/>
            <w:r w:rsidRPr="00C7424D">
              <w:rPr>
                <w:rFonts w:ascii="Times New Roman" w:eastAsia="Times New Roman" w:hAnsi="Times New Roman" w:cs="Times New Roman"/>
                <w:sz w:val="28"/>
                <w:szCs w:val="28"/>
                <w:lang w:val="ru-RU" w:eastAsia="ru-RU" w:bidi="ar-SA"/>
              </w:rPr>
              <w:t xml:space="preserve"> 31 липня 2018 року за № 885/32337, </w:t>
            </w:r>
            <w:proofErr w:type="spellStart"/>
            <w:r w:rsidRPr="00C7424D">
              <w:rPr>
                <w:rFonts w:ascii="Times New Roman" w:eastAsia="Times New Roman" w:hAnsi="Times New Roman" w:cs="Times New Roman"/>
                <w:sz w:val="28"/>
                <w:szCs w:val="28"/>
                <w:lang w:val="ru-RU" w:eastAsia="ru-RU" w:bidi="ar-SA"/>
              </w:rPr>
              <w:t>від</w:t>
            </w:r>
            <w:proofErr w:type="spellEnd"/>
            <w:r w:rsidRPr="00C7424D">
              <w:rPr>
                <w:rFonts w:ascii="Times New Roman" w:eastAsia="Times New Roman" w:hAnsi="Times New Roman" w:cs="Times New Roman"/>
                <w:sz w:val="28"/>
                <w:szCs w:val="28"/>
                <w:lang w:val="ru-RU" w:eastAsia="ru-RU" w:bidi="ar-SA"/>
              </w:rPr>
              <w:t xml:space="preserve"> 02 </w:t>
            </w:r>
            <w:proofErr w:type="spellStart"/>
            <w:r w:rsidRPr="00C7424D">
              <w:rPr>
                <w:rFonts w:ascii="Times New Roman" w:eastAsia="Times New Roman" w:hAnsi="Times New Roman" w:cs="Times New Roman"/>
                <w:sz w:val="28"/>
                <w:szCs w:val="28"/>
                <w:lang w:val="ru-RU" w:eastAsia="ru-RU" w:bidi="ar-SA"/>
              </w:rPr>
              <w:t>жовтня</w:t>
            </w:r>
            <w:proofErr w:type="spellEnd"/>
            <w:r w:rsidRPr="00C7424D">
              <w:rPr>
                <w:rFonts w:ascii="Times New Roman" w:eastAsia="Times New Roman" w:hAnsi="Times New Roman" w:cs="Times New Roman"/>
                <w:sz w:val="28"/>
                <w:szCs w:val="28"/>
                <w:lang w:val="ru-RU" w:eastAsia="ru-RU" w:bidi="ar-SA"/>
              </w:rPr>
              <w:t xml:space="preserve"> 2018 року № 1047 «Про </w:t>
            </w:r>
            <w:proofErr w:type="spellStart"/>
            <w:r w:rsidRPr="00C7424D">
              <w:rPr>
                <w:rFonts w:ascii="Times New Roman" w:eastAsia="Times New Roman" w:hAnsi="Times New Roman" w:cs="Times New Roman"/>
                <w:sz w:val="28"/>
                <w:szCs w:val="28"/>
                <w:lang w:val="ru-RU" w:eastAsia="ru-RU" w:bidi="ar-SA"/>
              </w:rPr>
              <w:t>затвердження</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Методичних</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рекомендацій</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щодо</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виявлення</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реагування</w:t>
            </w:r>
            <w:proofErr w:type="spellEnd"/>
            <w:r w:rsidRPr="00C7424D">
              <w:rPr>
                <w:rFonts w:ascii="Times New Roman" w:eastAsia="Times New Roman" w:hAnsi="Times New Roman" w:cs="Times New Roman"/>
                <w:sz w:val="28"/>
                <w:szCs w:val="28"/>
                <w:lang w:val="ru-RU" w:eastAsia="ru-RU" w:bidi="ar-SA"/>
              </w:rPr>
              <w:t xml:space="preserve"> на </w:t>
            </w:r>
            <w:proofErr w:type="spellStart"/>
            <w:r w:rsidRPr="00C7424D">
              <w:rPr>
                <w:rFonts w:ascii="Times New Roman" w:eastAsia="Times New Roman" w:hAnsi="Times New Roman" w:cs="Times New Roman"/>
                <w:sz w:val="28"/>
                <w:szCs w:val="28"/>
                <w:lang w:val="ru-RU" w:eastAsia="ru-RU" w:bidi="ar-SA"/>
              </w:rPr>
              <w:t>випадки</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домашнього</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насильства</w:t>
            </w:r>
            <w:proofErr w:type="spellEnd"/>
            <w:r w:rsidRPr="00C7424D">
              <w:rPr>
                <w:rFonts w:ascii="Times New Roman" w:eastAsia="Times New Roman" w:hAnsi="Times New Roman" w:cs="Times New Roman"/>
                <w:sz w:val="28"/>
                <w:szCs w:val="28"/>
                <w:lang w:val="ru-RU" w:eastAsia="ru-RU" w:bidi="ar-SA"/>
              </w:rPr>
              <w:t xml:space="preserve"> і </w:t>
            </w:r>
            <w:proofErr w:type="spellStart"/>
            <w:r w:rsidRPr="00C7424D">
              <w:rPr>
                <w:rFonts w:ascii="Times New Roman" w:eastAsia="Times New Roman" w:hAnsi="Times New Roman" w:cs="Times New Roman"/>
                <w:sz w:val="28"/>
                <w:szCs w:val="28"/>
                <w:lang w:val="ru-RU" w:eastAsia="ru-RU" w:bidi="ar-SA"/>
              </w:rPr>
              <w:t>взаємодії</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педагогічних</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працівників</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із</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іншими</w:t>
            </w:r>
            <w:proofErr w:type="spellEnd"/>
            <w:r w:rsidRPr="00C7424D">
              <w:rPr>
                <w:rFonts w:ascii="Times New Roman" w:eastAsia="Times New Roman" w:hAnsi="Times New Roman" w:cs="Times New Roman"/>
                <w:sz w:val="28"/>
                <w:szCs w:val="28"/>
                <w:lang w:val="ru-RU" w:eastAsia="ru-RU" w:bidi="ar-SA"/>
              </w:rPr>
              <w:t xml:space="preserve"> органами та служба-ми» та </w:t>
            </w:r>
            <w:proofErr w:type="spellStart"/>
            <w:r w:rsidRPr="00C7424D">
              <w:rPr>
                <w:rFonts w:ascii="Times New Roman" w:eastAsia="Times New Roman" w:hAnsi="Times New Roman" w:cs="Times New Roman"/>
                <w:sz w:val="28"/>
                <w:szCs w:val="28"/>
                <w:lang w:val="ru-RU" w:eastAsia="ru-RU" w:bidi="ar-SA"/>
              </w:rPr>
              <w:t>Міністерства</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соціальної</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політики</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України</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від</w:t>
            </w:r>
            <w:proofErr w:type="spellEnd"/>
            <w:r w:rsidRPr="00C7424D">
              <w:rPr>
                <w:rFonts w:ascii="Times New Roman" w:eastAsia="Times New Roman" w:hAnsi="Times New Roman" w:cs="Times New Roman"/>
                <w:sz w:val="28"/>
                <w:szCs w:val="28"/>
                <w:lang w:val="ru-RU" w:eastAsia="ru-RU" w:bidi="ar-SA"/>
              </w:rPr>
              <w:t xml:space="preserve"> 01 </w:t>
            </w:r>
            <w:proofErr w:type="spellStart"/>
            <w:r w:rsidRPr="00C7424D">
              <w:rPr>
                <w:rFonts w:ascii="Times New Roman" w:eastAsia="Times New Roman" w:hAnsi="Times New Roman" w:cs="Times New Roman"/>
                <w:sz w:val="28"/>
                <w:szCs w:val="28"/>
                <w:lang w:val="ru-RU" w:eastAsia="ru-RU" w:bidi="ar-SA"/>
              </w:rPr>
              <w:t>жовтня</w:t>
            </w:r>
            <w:proofErr w:type="spellEnd"/>
            <w:r w:rsidRPr="00C7424D">
              <w:rPr>
                <w:rFonts w:ascii="Times New Roman" w:eastAsia="Times New Roman" w:hAnsi="Times New Roman" w:cs="Times New Roman"/>
                <w:sz w:val="28"/>
                <w:szCs w:val="28"/>
                <w:lang w:val="ru-RU" w:eastAsia="ru-RU" w:bidi="ar-SA"/>
              </w:rPr>
              <w:t xml:space="preserve"> 2018 року № 1434 «Про </w:t>
            </w:r>
            <w:proofErr w:type="spellStart"/>
            <w:r w:rsidRPr="00C7424D">
              <w:rPr>
                <w:rFonts w:ascii="Times New Roman" w:eastAsia="Times New Roman" w:hAnsi="Times New Roman" w:cs="Times New Roman"/>
                <w:sz w:val="28"/>
                <w:szCs w:val="28"/>
                <w:lang w:val="ru-RU" w:eastAsia="ru-RU" w:bidi="ar-SA"/>
              </w:rPr>
              <w:t>затвердження</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Типової</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програми</w:t>
            </w:r>
            <w:proofErr w:type="spellEnd"/>
            <w:r w:rsidRPr="00C7424D">
              <w:rPr>
                <w:rFonts w:ascii="Times New Roman" w:eastAsia="Times New Roman" w:hAnsi="Times New Roman" w:cs="Times New Roman"/>
                <w:sz w:val="28"/>
                <w:szCs w:val="28"/>
                <w:lang w:val="ru-RU" w:eastAsia="ru-RU" w:bidi="ar-SA"/>
              </w:rPr>
              <w:t xml:space="preserve"> для </w:t>
            </w:r>
            <w:proofErr w:type="spellStart"/>
            <w:r w:rsidRPr="00C7424D">
              <w:rPr>
                <w:rFonts w:ascii="Times New Roman" w:eastAsia="Times New Roman" w:hAnsi="Times New Roman" w:cs="Times New Roman"/>
                <w:sz w:val="28"/>
                <w:szCs w:val="28"/>
                <w:lang w:val="ru-RU" w:eastAsia="ru-RU" w:bidi="ar-SA"/>
              </w:rPr>
              <w:t>кривдників</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зареєстрований</w:t>
            </w:r>
            <w:proofErr w:type="spellEnd"/>
            <w:r w:rsidRPr="00C7424D">
              <w:rPr>
                <w:rFonts w:ascii="Times New Roman" w:eastAsia="Times New Roman" w:hAnsi="Times New Roman" w:cs="Times New Roman"/>
                <w:sz w:val="28"/>
                <w:szCs w:val="28"/>
                <w:lang w:val="ru-RU" w:eastAsia="ru-RU" w:bidi="ar-SA"/>
              </w:rPr>
              <w:t xml:space="preserve"> у </w:t>
            </w:r>
            <w:proofErr w:type="spellStart"/>
            <w:r w:rsidRPr="00C7424D">
              <w:rPr>
                <w:rFonts w:ascii="Times New Roman" w:eastAsia="Times New Roman" w:hAnsi="Times New Roman" w:cs="Times New Roman"/>
                <w:sz w:val="28"/>
                <w:szCs w:val="28"/>
                <w:lang w:val="ru-RU" w:eastAsia="ru-RU" w:bidi="ar-SA"/>
              </w:rPr>
              <w:t>Міністерстві</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юстиції</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України</w:t>
            </w:r>
            <w:proofErr w:type="spellEnd"/>
            <w:r w:rsidRPr="00C7424D">
              <w:rPr>
                <w:rFonts w:ascii="Times New Roman" w:eastAsia="Times New Roman" w:hAnsi="Times New Roman" w:cs="Times New Roman"/>
                <w:sz w:val="28"/>
                <w:szCs w:val="28"/>
                <w:lang w:val="ru-RU" w:eastAsia="ru-RU" w:bidi="ar-SA"/>
              </w:rPr>
              <w:t xml:space="preserve"> 29 </w:t>
            </w:r>
            <w:proofErr w:type="spellStart"/>
            <w:r w:rsidRPr="00C7424D">
              <w:rPr>
                <w:rFonts w:ascii="Times New Roman" w:eastAsia="Times New Roman" w:hAnsi="Times New Roman" w:cs="Times New Roman"/>
                <w:sz w:val="28"/>
                <w:szCs w:val="28"/>
                <w:lang w:val="ru-RU" w:eastAsia="ru-RU" w:bidi="ar-SA"/>
              </w:rPr>
              <w:t>жовтня</w:t>
            </w:r>
            <w:proofErr w:type="spellEnd"/>
            <w:r w:rsidRPr="00C7424D">
              <w:rPr>
                <w:rFonts w:ascii="Times New Roman" w:eastAsia="Times New Roman" w:hAnsi="Times New Roman" w:cs="Times New Roman"/>
                <w:sz w:val="28"/>
                <w:szCs w:val="28"/>
                <w:lang w:val="ru-RU" w:eastAsia="ru-RU" w:bidi="ar-SA"/>
              </w:rPr>
              <w:t xml:space="preserve"> 2018 року за №1222/32674</w:t>
            </w:r>
          </w:p>
        </w:tc>
      </w:tr>
      <w:tr w:rsidR="00C7424D" w:rsidRPr="00C7424D" w14:paraId="389B7541" w14:textId="77777777" w:rsidTr="005964B5">
        <w:tc>
          <w:tcPr>
            <w:tcW w:w="489" w:type="dxa"/>
            <w:tcBorders>
              <w:top w:val="single" w:sz="4" w:space="0" w:color="auto"/>
              <w:left w:val="single" w:sz="4" w:space="0" w:color="auto"/>
              <w:bottom w:val="single" w:sz="4" w:space="0" w:color="auto"/>
              <w:right w:val="single" w:sz="4" w:space="0" w:color="auto"/>
            </w:tcBorders>
          </w:tcPr>
          <w:p w14:paraId="2EF5B583" w14:textId="77777777" w:rsidR="00C7424D" w:rsidRPr="00C7424D" w:rsidRDefault="00C7424D" w:rsidP="00C7424D">
            <w:pPr>
              <w:widowControl/>
              <w:spacing w:after="200" w:line="276" w:lineRule="auto"/>
              <w:jc w:val="center"/>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lastRenderedPageBreak/>
              <w:t>3</w:t>
            </w:r>
          </w:p>
        </w:tc>
        <w:tc>
          <w:tcPr>
            <w:tcW w:w="2483" w:type="dxa"/>
            <w:tcBorders>
              <w:top w:val="single" w:sz="4" w:space="0" w:color="auto"/>
              <w:left w:val="single" w:sz="4" w:space="0" w:color="auto"/>
              <w:bottom w:val="single" w:sz="4" w:space="0" w:color="auto"/>
              <w:right w:val="single" w:sz="4" w:space="0" w:color="auto"/>
            </w:tcBorders>
          </w:tcPr>
          <w:p w14:paraId="2341384F" w14:textId="77777777" w:rsidR="00C7424D" w:rsidRPr="00C7424D" w:rsidRDefault="00C7424D" w:rsidP="00C7424D">
            <w:pPr>
              <w:widowControl/>
              <w:rPr>
                <w:rFonts w:ascii="Times New Roman" w:eastAsia="Times New Roman" w:hAnsi="Times New Roman" w:cs="Times New Roman"/>
                <w:color w:val="auto"/>
                <w:sz w:val="28"/>
                <w:szCs w:val="28"/>
                <w:lang w:val="ru-RU" w:eastAsia="ru-RU" w:bidi="ar-SA"/>
              </w:rPr>
            </w:pPr>
            <w:proofErr w:type="spellStart"/>
            <w:r w:rsidRPr="00C7424D">
              <w:rPr>
                <w:rFonts w:ascii="Times New Roman" w:eastAsia="Times New Roman" w:hAnsi="Times New Roman" w:cs="Times New Roman"/>
                <w:color w:val="auto"/>
                <w:sz w:val="28"/>
                <w:szCs w:val="28"/>
                <w:lang w:val="ru-RU" w:eastAsia="ru-RU" w:bidi="ar-SA"/>
              </w:rPr>
              <w:t>Ініціатор</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розроблення</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Програми</w:t>
            </w:r>
            <w:proofErr w:type="spellEnd"/>
          </w:p>
        </w:tc>
        <w:tc>
          <w:tcPr>
            <w:tcW w:w="6775" w:type="dxa"/>
            <w:gridSpan w:val="4"/>
            <w:tcBorders>
              <w:top w:val="single" w:sz="4" w:space="0" w:color="auto"/>
              <w:left w:val="single" w:sz="4" w:space="0" w:color="auto"/>
              <w:bottom w:val="single" w:sz="4" w:space="0" w:color="auto"/>
              <w:right w:val="single" w:sz="4" w:space="0" w:color="auto"/>
            </w:tcBorders>
          </w:tcPr>
          <w:p w14:paraId="181A00C0" w14:textId="77777777" w:rsidR="00C7424D" w:rsidRPr="00C7424D" w:rsidRDefault="00C7424D" w:rsidP="00C7424D">
            <w:pPr>
              <w:widowControl/>
              <w:rPr>
                <w:rFonts w:ascii="Times New Roman" w:eastAsia="Times New Roman" w:hAnsi="Times New Roman" w:cs="Times New Roman"/>
                <w:color w:val="FF0000"/>
                <w:sz w:val="28"/>
                <w:szCs w:val="28"/>
                <w:lang w:eastAsia="ru-RU" w:bidi="ar-SA"/>
              </w:rPr>
            </w:pPr>
            <w:r w:rsidRPr="00C7424D">
              <w:rPr>
                <w:rFonts w:ascii="Times New Roman" w:eastAsia="Times New Roman" w:hAnsi="Times New Roman" w:cs="Times New Roman"/>
                <w:sz w:val="28"/>
                <w:szCs w:val="28"/>
                <w:lang w:eastAsia="ru-RU" w:bidi="ar-SA"/>
              </w:rPr>
              <w:t>Вишнівська сільська рада, комунальна установа «Центр надання соціальних послуг» Вишнівської сільської ради</w:t>
            </w:r>
          </w:p>
        </w:tc>
      </w:tr>
      <w:tr w:rsidR="00C7424D" w:rsidRPr="00C7424D" w14:paraId="39FC067E" w14:textId="77777777" w:rsidTr="005964B5">
        <w:tc>
          <w:tcPr>
            <w:tcW w:w="489" w:type="dxa"/>
            <w:tcBorders>
              <w:top w:val="single" w:sz="4" w:space="0" w:color="auto"/>
              <w:left w:val="single" w:sz="4" w:space="0" w:color="auto"/>
              <w:bottom w:val="single" w:sz="4" w:space="0" w:color="auto"/>
              <w:right w:val="single" w:sz="4" w:space="0" w:color="auto"/>
            </w:tcBorders>
            <w:hideMark/>
          </w:tcPr>
          <w:p w14:paraId="3EEE1E99" w14:textId="77777777" w:rsidR="00C7424D" w:rsidRPr="00C7424D" w:rsidRDefault="00C7424D" w:rsidP="00C7424D">
            <w:pPr>
              <w:widowControl/>
              <w:spacing w:after="200" w:line="276" w:lineRule="auto"/>
              <w:jc w:val="center"/>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t>4</w:t>
            </w:r>
          </w:p>
        </w:tc>
        <w:tc>
          <w:tcPr>
            <w:tcW w:w="2483" w:type="dxa"/>
            <w:tcBorders>
              <w:top w:val="single" w:sz="4" w:space="0" w:color="auto"/>
              <w:left w:val="single" w:sz="4" w:space="0" w:color="auto"/>
              <w:bottom w:val="single" w:sz="4" w:space="0" w:color="auto"/>
              <w:right w:val="single" w:sz="4" w:space="0" w:color="auto"/>
            </w:tcBorders>
          </w:tcPr>
          <w:p w14:paraId="5018A135" w14:textId="77777777" w:rsidR="00C7424D" w:rsidRPr="00C7424D" w:rsidRDefault="00C7424D" w:rsidP="00C7424D">
            <w:pPr>
              <w:widowControl/>
              <w:rPr>
                <w:rFonts w:ascii="Times New Roman" w:eastAsia="Times New Roman" w:hAnsi="Times New Roman" w:cs="Times New Roman"/>
                <w:color w:val="auto"/>
                <w:sz w:val="28"/>
                <w:szCs w:val="28"/>
                <w:lang w:val="ru-RU" w:eastAsia="ru-RU" w:bidi="ar-SA"/>
              </w:rPr>
            </w:pPr>
            <w:proofErr w:type="spellStart"/>
            <w:r w:rsidRPr="00C7424D">
              <w:rPr>
                <w:rFonts w:ascii="Times New Roman" w:eastAsia="Times New Roman" w:hAnsi="Times New Roman" w:cs="Times New Roman"/>
                <w:color w:val="auto"/>
                <w:sz w:val="28"/>
                <w:szCs w:val="28"/>
                <w:lang w:val="ru-RU" w:eastAsia="ru-RU" w:bidi="ar-SA"/>
              </w:rPr>
              <w:t>Розробник</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Програми</w:t>
            </w:r>
            <w:proofErr w:type="spellEnd"/>
          </w:p>
        </w:tc>
        <w:tc>
          <w:tcPr>
            <w:tcW w:w="6775" w:type="dxa"/>
            <w:gridSpan w:val="4"/>
            <w:tcBorders>
              <w:top w:val="single" w:sz="4" w:space="0" w:color="auto"/>
              <w:left w:val="single" w:sz="4" w:space="0" w:color="auto"/>
              <w:bottom w:val="single" w:sz="4" w:space="0" w:color="auto"/>
              <w:right w:val="single" w:sz="4" w:space="0" w:color="auto"/>
            </w:tcBorders>
          </w:tcPr>
          <w:p w14:paraId="5BED4EFC" w14:textId="77777777" w:rsidR="00C7424D" w:rsidRPr="00C7424D" w:rsidRDefault="00C7424D" w:rsidP="00C7424D">
            <w:pPr>
              <w:widowControl/>
              <w:rPr>
                <w:rFonts w:ascii="Times New Roman" w:eastAsia="Times New Roman" w:hAnsi="Times New Roman" w:cs="Times New Roman"/>
                <w:color w:val="auto"/>
                <w:sz w:val="28"/>
                <w:szCs w:val="28"/>
                <w:lang w:val="ru-RU" w:eastAsia="ru-RU" w:bidi="ar-SA"/>
              </w:rPr>
            </w:pPr>
            <w:r w:rsidRPr="00C7424D">
              <w:rPr>
                <w:rFonts w:ascii="Times New Roman" w:eastAsia="Times New Roman" w:hAnsi="Times New Roman" w:cs="Times New Roman"/>
                <w:sz w:val="28"/>
                <w:szCs w:val="28"/>
                <w:lang w:eastAsia="ru-RU" w:bidi="ar-SA"/>
              </w:rPr>
              <w:t>Вишнівська сільська рада, комунальна установа «Центр надання соціальних послуг» Вишнівської сільської ради</w:t>
            </w:r>
          </w:p>
        </w:tc>
      </w:tr>
      <w:tr w:rsidR="00C7424D" w:rsidRPr="00C7424D" w14:paraId="56095E9D" w14:textId="77777777" w:rsidTr="005964B5">
        <w:trPr>
          <w:trHeight w:val="578"/>
        </w:trPr>
        <w:tc>
          <w:tcPr>
            <w:tcW w:w="489" w:type="dxa"/>
            <w:tcBorders>
              <w:top w:val="single" w:sz="4" w:space="0" w:color="auto"/>
              <w:left w:val="single" w:sz="4" w:space="0" w:color="auto"/>
              <w:bottom w:val="single" w:sz="4" w:space="0" w:color="auto"/>
              <w:right w:val="single" w:sz="4" w:space="0" w:color="auto"/>
            </w:tcBorders>
            <w:hideMark/>
          </w:tcPr>
          <w:p w14:paraId="1491EDA9" w14:textId="77777777" w:rsidR="00C7424D" w:rsidRPr="00C7424D" w:rsidRDefault="00C7424D" w:rsidP="00C7424D">
            <w:pPr>
              <w:widowControl/>
              <w:spacing w:after="200" w:line="276" w:lineRule="auto"/>
              <w:jc w:val="center"/>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t>5</w:t>
            </w:r>
          </w:p>
        </w:tc>
        <w:tc>
          <w:tcPr>
            <w:tcW w:w="2483" w:type="dxa"/>
            <w:tcBorders>
              <w:top w:val="single" w:sz="4" w:space="0" w:color="auto"/>
              <w:left w:val="single" w:sz="4" w:space="0" w:color="auto"/>
              <w:bottom w:val="single" w:sz="4" w:space="0" w:color="auto"/>
              <w:right w:val="single" w:sz="4" w:space="0" w:color="auto"/>
            </w:tcBorders>
          </w:tcPr>
          <w:p w14:paraId="3D5736B9" w14:textId="77777777" w:rsidR="00C7424D" w:rsidRPr="00C7424D" w:rsidRDefault="00C7424D" w:rsidP="00C7424D">
            <w:pPr>
              <w:widowControl/>
              <w:rPr>
                <w:rFonts w:ascii="Times New Roman" w:eastAsia="Times New Roman" w:hAnsi="Times New Roman" w:cs="Times New Roman"/>
                <w:color w:val="auto"/>
                <w:sz w:val="28"/>
                <w:szCs w:val="28"/>
                <w:lang w:val="ru-RU" w:eastAsia="ru-RU" w:bidi="ar-SA"/>
              </w:rPr>
            </w:pPr>
            <w:proofErr w:type="spellStart"/>
            <w:r w:rsidRPr="00C7424D">
              <w:rPr>
                <w:rFonts w:ascii="Times New Roman" w:eastAsia="Times New Roman" w:hAnsi="Times New Roman" w:cs="Times New Roman"/>
                <w:color w:val="auto"/>
                <w:sz w:val="28"/>
                <w:szCs w:val="28"/>
                <w:lang w:val="ru-RU" w:eastAsia="ru-RU" w:bidi="ar-SA"/>
              </w:rPr>
              <w:t>Відповідальний</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виконавець</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Програми</w:t>
            </w:r>
            <w:proofErr w:type="spellEnd"/>
          </w:p>
        </w:tc>
        <w:tc>
          <w:tcPr>
            <w:tcW w:w="6775" w:type="dxa"/>
            <w:gridSpan w:val="4"/>
            <w:tcBorders>
              <w:top w:val="single" w:sz="4" w:space="0" w:color="auto"/>
              <w:left w:val="single" w:sz="4" w:space="0" w:color="auto"/>
              <w:bottom w:val="single" w:sz="4" w:space="0" w:color="auto"/>
              <w:right w:val="single" w:sz="4" w:space="0" w:color="auto"/>
            </w:tcBorders>
          </w:tcPr>
          <w:p w14:paraId="55DB383D" w14:textId="77777777" w:rsidR="00C7424D" w:rsidRPr="00C7424D" w:rsidRDefault="00C7424D" w:rsidP="00C7424D">
            <w:pPr>
              <w:widowControl/>
              <w:rPr>
                <w:rFonts w:ascii="Times New Roman" w:eastAsia="Times New Roman" w:hAnsi="Times New Roman" w:cs="Times New Roman"/>
                <w:color w:val="auto"/>
                <w:sz w:val="28"/>
                <w:szCs w:val="28"/>
                <w:lang w:val="ru-RU" w:eastAsia="ru-RU" w:bidi="ar-SA"/>
              </w:rPr>
            </w:pPr>
            <w:r w:rsidRPr="00C7424D">
              <w:rPr>
                <w:rFonts w:ascii="Times New Roman" w:eastAsia="Times New Roman" w:hAnsi="Times New Roman" w:cs="Times New Roman"/>
                <w:sz w:val="28"/>
                <w:szCs w:val="28"/>
                <w:lang w:eastAsia="ru-RU" w:bidi="ar-SA"/>
              </w:rPr>
              <w:t>Комунальна установа «Центр надання соціальних послуг» Вишнівської сільської ради</w:t>
            </w:r>
          </w:p>
        </w:tc>
      </w:tr>
      <w:tr w:rsidR="00C7424D" w:rsidRPr="00C7424D" w14:paraId="591B811D" w14:textId="77777777" w:rsidTr="005964B5">
        <w:tc>
          <w:tcPr>
            <w:tcW w:w="489" w:type="dxa"/>
            <w:tcBorders>
              <w:top w:val="single" w:sz="4" w:space="0" w:color="auto"/>
              <w:left w:val="single" w:sz="4" w:space="0" w:color="auto"/>
              <w:bottom w:val="single" w:sz="4" w:space="0" w:color="auto"/>
              <w:right w:val="single" w:sz="4" w:space="0" w:color="auto"/>
            </w:tcBorders>
            <w:hideMark/>
          </w:tcPr>
          <w:p w14:paraId="407FA0CD" w14:textId="77777777" w:rsidR="00C7424D" w:rsidRPr="00C7424D" w:rsidRDefault="00C7424D" w:rsidP="00C7424D">
            <w:pPr>
              <w:widowControl/>
              <w:spacing w:after="200" w:line="276" w:lineRule="auto"/>
              <w:jc w:val="center"/>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t>6</w:t>
            </w:r>
          </w:p>
        </w:tc>
        <w:tc>
          <w:tcPr>
            <w:tcW w:w="2483" w:type="dxa"/>
            <w:tcBorders>
              <w:top w:val="single" w:sz="4" w:space="0" w:color="auto"/>
              <w:left w:val="single" w:sz="4" w:space="0" w:color="auto"/>
              <w:bottom w:val="single" w:sz="4" w:space="0" w:color="auto"/>
              <w:right w:val="single" w:sz="4" w:space="0" w:color="auto"/>
            </w:tcBorders>
            <w:hideMark/>
          </w:tcPr>
          <w:p w14:paraId="7B48A44C" w14:textId="77777777" w:rsidR="00C7424D" w:rsidRPr="00C7424D" w:rsidRDefault="00C7424D" w:rsidP="00C7424D">
            <w:pPr>
              <w:widowControl/>
              <w:rPr>
                <w:rFonts w:ascii="Times New Roman" w:eastAsia="Times New Roman" w:hAnsi="Times New Roman" w:cs="Times New Roman"/>
                <w:color w:val="auto"/>
                <w:sz w:val="28"/>
                <w:szCs w:val="28"/>
                <w:lang w:val="ru-RU" w:eastAsia="ru-RU" w:bidi="ar-SA"/>
              </w:rPr>
            </w:pPr>
            <w:r w:rsidRPr="00C7424D">
              <w:rPr>
                <w:rFonts w:ascii="Times New Roman" w:eastAsia="Times New Roman" w:hAnsi="Times New Roman" w:cs="Times New Roman"/>
                <w:color w:val="auto"/>
                <w:sz w:val="28"/>
                <w:szCs w:val="28"/>
                <w:lang w:val="ru-RU" w:eastAsia="ru-RU" w:bidi="ar-SA"/>
              </w:rPr>
              <w:t>Мета</w:t>
            </w:r>
          </w:p>
          <w:p w14:paraId="2CD3F0EB" w14:textId="77777777" w:rsidR="00C7424D" w:rsidRPr="00C7424D" w:rsidRDefault="00C7424D" w:rsidP="00C7424D">
            <w:pPr>
              <w:widowControl/>
              <w:rPr>
                <w:rFonts w:ascii="Times New Roman" w:eastAsia="Times New Roman" w:hAnsi="Times New Roman" w:cs="Times New Roman"/>
                <w:color w:val="auto"/>
                <w:sz w:val="28"/>
                <w:szCs w:val="28"/>
                <w:lang w:val="ru-RU" w:eastAsia="ru-RU" w:bidi="ar-SA"/>
              </w:rPr>
            </w:pPr>
          </w:p>
        </w:tc>
        <w:tc>
          <w:tcPr>
            <w:tcW w:w="6775" w:type="dxa"/>
            <w:gridSpan w:val="4"/>
            <w:tcBorders>
              <w:top w:val="single" w:sz="4" w:space="0" w:color="auto"/>
              <w:left w:val="single" w:sz="4" w:space="0" w:color="auto"/>
              <w:bottom w:val="single" w:sz="4" w:space="0" w:color="auto"/>
              <w:right w:val="single" w:sz="4" w:space="0" w:color="auto"/>
            </w:tcBorders>
          </w:tcPr>
          <w:p w14:paraId="59CE4435" w14:textId="77777777" w:rsidR="00C7424D" w:rsidRPr="00C7424D" w:rsidRDefault="00C7424D" w:rsidP="00C7424D">
            <w:pPr>
              <w:widowControl/>
              <w:rPr>
                <w:rFonts w:ascii="Times New Roman" w:eastAsia="Times New Roman" w:hAnsi="Times New Roman" w:cs="Times New Roman"/>
                <w:color w:val="FF0000"/>
                <w:sz w:val="28"/>
                <w:szCs w:val="28"/>
                <w:lang w:val="ru-RU" w:eastAsia="ru-RU" w:bidi="ar-SA"/>
              </w:rPr>
            </w:pPr>
            <w:proofErr w:type="spellStart"/>
            <w:r w:rsidRPr="00C7424D">
              <w:rPr>
                <w:rFonts w:ascii="Times New Roman" w:eastAsia="Times New Roman" w:hAnsi="Times New Roman" w:cs="Times New Roman"/>
                <w:color w:val="auto"/>
                <w:sz w:val="28"/>
                <w:szCs w:val="28"/>
                <w:lang w:val="ru-RU" w:eastAsia="ru-RU" w:bidi="ar-SA"/>
              </w:rPr>
              <w:t>Забезпечення</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розбудови</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системи</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запобігання</w:t>
            </w:r>
            <w:proofErr w:type="spellEnd"/>
            <w:r w:rsidRPr="00C7424D">
              <w:rPr>
                <w:rFonts w:ascii="Times New Roman" w:eastAsia="Times New Roman" w:hAnsi="Times New Roman" w:cs="Times New Roman"/>
                <w:color w:val="auto"/>
                <w:sz w:val="28"/>
                <w:szCs w:val="28"/>
                <w:lang w:val="ru-RU" w:eastAsia="ru-RU" w:bidi="ar-SA"/>
              </w:rPr>
              <w:t xml:space="preserve"> та </w:t>
            </w:r>
            <w:proofErr w:type="spellStart"/>
            <w:r w:rsidRPr="00C7424D">
              <w:rPr>
                <w:rFonts w:ascii="Times New Roman" w:eastAsia="Times New Roman" w:hAnsi="Times New Roman" w:cs="Times New Roman"/>
                <w:color w:val="auto"/>
                <w:sz w:val="28"/>
                <w:szCs w:val="28"/>
                <w:lang w:val="ru-RU" w:eastAsia="ru-RU" w:bidi="ar-SA"/>
              </w:rPr>
              <w:t>протидії</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домашньому</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насильству</w:t>
            </w:r>
            <w:proofErr w:type="spellEnd"/>
            <w:r w:rsidRPr="00C7424D">
              <w:rPr>
                <w:rFonts w:ascii="Times New Roman" w:eastAsia="Times New Roman" w:hAnsi="Times New Roman" w:cs="Times New Roman"/>
                <w:color w:val="auto"/>
                <w:sz w:val="28"/>
                <w:szCs w:val="28"/>
                <w:lang w:val="ru-RU" w:eastAsia="ru-RU" w:bidi="ar-SA"/>
              </w:rPr>
              <w:t xml:space="preserve"> та </w:t>
            </w:r>
            <w:proofErr w:type="spellStart"/>
            <w:r w:rsidRPr="00C7424D">
              <w:rPr>
                <w:rFonts w:ascii="Times New Roman" w:eastAsia="Times New Roman" w:hAnsi="Times New Roman" w:cs="Times New Roman"/>
                <w:color w:val="auto"/>
                <w:sz w:val="28"/>
                <w:szCs w:val="28"/>
                <w:lang w:val="ru-RU" w:eastAsia="ru-RU" w:bidi="ar-SA"/>
              </w:rPr>
              <w:t>насильству</w:t>
            </w:r>
            <w:proofErr w:type="spellEnd"/>
            <w:r w:rsidRPr="00C7424D">
              <w:rPr>
                <w:rFonts w:ascii="Times New Roman" w:eastAsia="Times New Roman" w:hAnsi="Times New Roman" w:cs="Times New Roman"/>
                <w:color w:val="auto"/>
                <w:sz w:val="28"/>
                <w:szCs w:val="28"/>
                <w:lang w:val="ru-RU" w:eastAsia="ru-RU" w:bidi="ar-SA"/>
              </w:rPr>
              <w:t xml:space="preserve"> за </w:t>
            </w:r>
            <w:proofErr w:type="spellStart"/>
            <w:r w:rsidRPr="00C7424D">
              <w:rPr>
                <w:rFonts w:ascii="Times New Roman" w:eastAsia="Times New Roman" w:hAnsi="Times New Roman" w:cs="Times New Roman"/>
                <w:color w:val="auto"/>
                <w:sz w:val="28"/>
                <w:szCs w:val="28"/>
                <w:lang w:val="ru-RU" w:eastAsia="ru-RU" w:bidi="ar-SA"/>
              </w:rPr>
              <w:t>ознакою</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статі</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відповідно</w:t>
            </w:r>
            <w:proofErr w:type="spellEnd"/>
            <w:r w:rsidRPr="00C7424D">
              <w:rPr>
                <w:rFonts w:ascii="Times New Roman" w:eastAsia="Times New Roman" w:hAnsi="Times New Roman" w:cs="Times New Roman"/>
                <w:color w:val="auto"/>
                <w:sz w:val="28"/>
                <w:szCs w:val="28"/>
                <w:lang w:val="ru-RU" w:eastAsia="ru-RU" w:bidi="ar-SA"/>
              </w:rPr>
              <w:t xml:space="preserve"> до </w:t>
            </w:r>
            <w:proofErr w:type="spellStart"/>
            <w:r w:rsidRPr="00C7424D">
              <w:rPr>
                <w:rFonts w:ascii="Times New Roman" w:eastAsia="Times New Roman" w:hAnsi="Times New Roman" w:cs="Times New Roman"/>
                <w:color w:val="auto"/>
                <w:sz w:val="28"/>
                <w:szCs w:val="28"/>
                <w:lang w:val="ru-RU" w:eastAsia="ru-RU" w:bidi="ar-SA"/>
              </w:rPr>
              <w:t>міжнародних</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стандартів</w:t>
            </w:r>
            <w:proofErr w:type="spellEnd"/>
            <w:r w:rsidRPr="00C7424D">
              <w:rPr>
                <w:rFonts w:ascii="Times New Roman" w:eastAsia="Times New Roman" w:hAnsi="Times New Roman" w:cs="Times New Roman"/>
                <w:color w:val="auto"/>
                <w:sz w:val="28"/>
                <w:szCs w:val="28"/>
                <w:lang w:val="ru-RU" w:eastAsia="ru-RU" w:bidi="ar-SA"/>
              </w:rPr>
              <w:t xml:space="preserve"> і Закону </w:t>
            </w:r>
            <w:proofErr w:type="spellStart"/>
            <w:r w:rsidRPr="00C7424D">
              <w:rPr>
                <w:rFonts w:ascii="Times New Roman" w:eastAsia="Times New Roman" w:hAnsi="Times New Roman" w:cs="Times New Roman"/>
                <w:color w:val="auto"/>
                <w:sz w:val="28"/>
                <w:szCs w:val="28"/>
                <w:lang w:val="ru-RU" w:eastAsia="ru-RU" w:bidi="ar-SA"/>
              </w:rPr>
              <w:t>України</w:t>
            </w:r>
            <w:proofErr w:type="spellEnd"/>
            <w:r w:rsidRPr="00C7424D">
              <w:rPr>
                <w:rFonts w:ascii="Times New Roman" w:eastAsia="Times New Roman" w:hAnsi="Times New Roman" w:cs="Times New Roman"/>
                <w:color w:val="auto"/>
                <w:sz w:val="28"/>
                <w:szCs w:val="28"/>
                <w:lang w:val="ru-RU" w:eastAsia="ru-RU" w:bidi="ar-SA"/>
              </w:rPr>
              <w:t xml:space="preserve"> «Про </w:t>
            </w:r>
            <w:proofErr w:type="spellStart"/>
            <w:r w:rsidRPr="00C7424D">
              <w:rPr>
                <w:rFonts w:ascii="Times New Roman" w:eastAsia="Times New Roman" w:hAnsi="Times New Roman" w:cs="Times New Roman"/>
                <w:color w:val="auto"/>
                <w:sz w:val="28"/>
                <w:szCs w:val="28"/>
                <w:lang w:val="ru-RU" w:eastAsia="ru-RU" w:bidi="ar-SA"/>
              </w:rPr>
              <w:t>запобігання</w:t>
            </w:r>
            <w:proofErr w:type="spellEnd"/>
            <w:r w:rsidRPr="00C7424D">
              <w:rPr>
                <w:rFonts w:ascii="Times New Roman" w:eastAsia="Times New Roman" w:hAnsi="Times New Roman" w:cs="Times New Roman"/>
                <w:color w:val="auto"/>
                <w:sz w:val="28"/>
                <w:szCs w:val="28"/>
                <w:lang w:val="ru-RU" w:eastAsia="ru-RU" w:bidi="ar-SA"/>
              </w:rPr>
              <w:t xml:space="preserve"> та </w:t>
            </w:r>
            <w:proofErr w:type="spellStart"/>
            <w:r w:rsidRPr="00C7424D">
              <w:rPr>
                <w:rFonts w:ascii="Times New Roman" w:eastAsia="Times New Roman" w:hAnsi="Times New Roman" w:cs="Times New Roman"/>
                <w:color w:val="auto"/>
                <w:sz w:val="28"/>
                <w:szCs w:val="28"/>
                <w:lang w:val="ru-RU" w:eastAsia="ru-RU" w:bidi="ar-SA"/>
              </w:rPr>
              <w:t>протидію</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домашньому</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насильству</w:t>
            </w:r>
            <w:proofErr w:type="spellEnd"/>
            <w:r w:rsidRPr="00C7424D">
              <w:rPr>
                <w:rFonts w:ascii="Times New Roman" w:eastAsia="Times New Roman" w:hAnsi="Times New Roman" w:cs="Times New Roman"/>
                <w:color w:val="auto"/>
                <w:sz w:val="28"/>
                <w:szCs w:val="28"/>
                <w:lang w:val="ru-RU" w:eastAsia="ru-RU" w:bidi="ar-SA"/>
              </w:rPr>
              <w:t xml:space="preserve">» в </w:t>
            </w:r>
            <w:proofErr w:type="spellStart"/>
            <w:r w:rsidRPr="00C7424D">
              <w:rPr>
                <w:rFonts w:ascii="Times New Roman" w:eastAsia="Times New Roman" w:hAnsi="Times New Roman" w:cs="Times New Roman"/>
                <w:color w:val="auto"/>
                <w:sz w:val="28"/>
                <w:szCs w:val="28"/>
                <w:lang w:val="ru-RU" w:eastAsia="ru-RU" w:bidi="ar-SA"/>
              </w:rPr>
              <w:t>умовах</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децентралізації</w:t>
            </w:r>
            <w:proofErr w:type="spellEnd"/>
            <w:r w:rsidRPr="00C7424D">
              <w:rPr>
                <w:rFonts w:ascii="Times New Roman" w:eastAsia="Times New Roman" w:hAnsi="Times New Roman" w:cs="Times New Roman"/>
                <w:color w:val="auto"/>
                <w:sz w:val="28"/>
                <w:szCs w:val="28"/>
                <w:lang w:val="ru-RU" w:eastAsia="ru-RU" w:bidi="ar-SA"/>
              </w:rPr>
              <w:t xml:space="preserve"> та </w:t>
            </w:r>
            <w:proofErr w:type="spellStart"/>
            <w:r w:rsidRPr="00C7424D">
              <w:rPr>
                <w:rFonts w:ascii="Times New Roman" w:eastAsia="Times New Roman" w:hAnsi="Times New Roman" w:cs="Times New Roman"/>
                <w:color w:val="auto"/>
                <w:sz w:val="28"/>
                <w:szCs w:val="28"/>
                <w:lang w:val="ru-RU" w:eastAsia="ru-RU" w:bidi="ar-SA"/>
              </w:rPr>
              <w:t>запровадження</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комплексних</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дій</w:t>
            </w:r>
            <w:proofErr w:type="spellEnd"/>
            <w:r w:rsidRPr="00C7424D">
              <w:rPr>
                <w:rFonts w:ascii="Times New Roman" w:eastAsia="Times New Roman" w:hAnsi="Times New Roman" w:cs="Times New Roman"/>
                <w:color w:val="auto"/>
                <w:sz w:val="28"/>
                <w:szCs w:val="28"/>
                <w:lang w:val="ru-RU" w:eastAsia="ru-RU" w:bidi="ar-SA"/>
              </w:rPr>
              <w:t xml:space="preserve"> та </w:t>
            </w:r>
            <w:proofErr w:type="spellStart"/>
            <w:r w:rsidRPr="00C7424D">
              <w:rPr>
                <w:rFonts w:ascii="Times New Roman" w:eastAsia="Times New Roman" w:hAnsi="Times New Roman" w:cs="Times New Roman"/>
                <w:color w:val="auto"/>
                <w:sz w:val="28"/>
                <w:szCs w:val="28"/>
                <w:lang w:val="ru-RU" w:eastAsia="ru-RU" w:bidi="ar-SA"/>
              </w:rPr>
              <w:t>заходів</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спрямованих</w:t>
            </w:r>
            <w:proofErr w:type="spellEnd"/>
            <w:r w:rsidRPr="00C7424D">
              <w:rPr>
                <w:rFonts w:ascii="Times New Roman" w:eastAsia="Times New Roman" w:hAnsi="Times New Roman" w:cs="Times New Roman"/>
                <w:color w:val="auto"/>
                <w:sz w:val="28"/>
                <w:szCs w:val="28"/>
                <w:lang w:val="ru-RU" w:eastAsia="ru-RU" w:bidi="ar-SA"/>
              </w:rPr>
              <w:t xml:space="preserve"> на </w:t>
            </w:r>
            <w:proofErr w:type="spellStart"/>
            <w:r w:rsidRPr="00C7424D">
              <w:rPr>
                <w:rFonts w:ascii="Times New Roman" w:eastAsia="Times New Roman" w:hAnsi="Times New Roman" w:cs="Times New Roman"/>
                <w:color w:val="auto"/>
                <w:sz w:val="28"/>
                <w:szCs w:val="28"/>
                <w:lang w:val="ru-RU" w:eastAsia="ru-RU" w:bidi="ar-SA"/>
              </w:rPr>
              <w:t>зменшення</w:t>
            </w:r>
            <w:proofErr w:type="spellEnd"/>
            <w:r w:rsidRPr="00C7424D">
              <w:rPr>
                <w:rFonts w:ascii="Times New Roman" w:eastAsia="Times New Roman" w:hAnsi="Times New Roman" w:cs="Times New Roman"/>
                <w:color w:val="auto"/>
                <w:sz w:val="28"/>
                <w:szCs w:val="28"/>
                <w:lang w:val="ru-RU" w:eastAsia="ru-RU" w:bidi="ar-SA"/>
              </w:rPr>
              <w:t xml:space="preserve"> масштабу такого </w:t>
            </w:r>
            <w:proofErr w:type="spellStart"/>
            <w:r w:rsidRPr="00C7424D">
              <w:rPr>
                <w:rFonts w:ascii="Times New Roman" w:eastAsia="Times New Roman" w:hAnsi="Times New Roman" w:cs="Times New Roman"/>
                <w:color w:val="auto"/>
                <w:sz w:val="28"/>
                <w:szCs w:val="28"/>
                <w:lang w:val="ru-RU" w:eastAsia="ru-RU" w:bidi="ar-SA"/>
              </w:rPr>
              <w:t>явища</w:t>
            </w:r>
            <w:proofErr w:type="spellEnd"/>
            <w:r w:rsidRPr="00C7424D">
              <w:rPr>
                <w:rFonts w:ascii="Times New Roman" w:eastAsia="Times New Roman" w:hAnsi="Times New Roman" w:cs="Times New Roman"/>
                <w:color w:val="auto"/>
                <w:sz w:val="28"/>
                <w:szCs w:val="28"/>
                <w:lang w:val="ru-RU" w:eastAsia="ru-RU" w:bidi="ar-SA"/>
              </w:rPr>
              <w:t xml:space="preserve"> в </w:t>
            </w:r>
            <w:proofErr w:type="spellStart"/>
            <w:r w:rsidRPr="00C7424D">
              <w:rPr>
                <w:rFonts w:ascii="Times New Roman" w:eastAsia="Times New Roman" w:hAnsi="Times New Roman" w:cs="Times New Roman"/>
                <w:color w:val="auto"/>
                <w:sz w:val="28"/>
                <w:szCs w:val="28"/>
                <w:lang w:val="ru-RU" w:eastAsia="ru-RU" w:bidi="ar-SA"/>
              </w:rPr>
              <w:t>адміністративних</w:t>
            </w:r>
            <w:proofErr w:type="spellEnd"/>
            <w:r w:rsidRPr="00C7424D">
              <w:rPr>
                <w:rFonts w:ascii="Times New Roman" w:eastAsia="Times New Roman" w:hAnsi="Times New Roman" w:cs="Times New Roman"/>
                <w:color w:val="auto"/>
                <w:sz w:val="28"/>
                <w:szCs w:val="28"/>
                <w:lang w:val="ru-RU" w:eastAsia="ru-RU" w:bidi="ar-SA"/>
              </w:rPr>
              <w:t xml:space="preserve"> межах</w:t>
            </w:r>
            <w:r w:rsidRPr="00C7424D">
              <w:rPr>
                <w:rFonts w:ascii="Times New Roman" w:eastAsia="Times New Roman" w:hAnsi="Times New Roman" w:cs="Times New Roman"/>
                <w:color w:val="auto"/>
                <w:sz w:val="28"/>
                <w:szCs w:val="28"/>
                <w:lang w:eastAsia="ru-RU" w:bidi="ar-SA"/>
              </w:rPr>
              <w:t xml:space="preserve"> Вишнівської сільської</w:t>
            </w:r>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територіальної</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громади</w:t>
            </w:r>
            <w:proofErr w:type="spellEnd"/>
          </w:p>
        </w:tc>
      </w:tr>
      <w:tr w:rsidR="00C7424D" w:rsidRPr="00C7424D" w14:paraId="51E07041" w14:textId="77777777" w:rsidTr="005964B5">
        <w:trPr>
          <w:trHeight w:val="246"/>
        </w:trPr>
        <w:tc>
          <w:tcPr>
            <w:tcW w:w="489" w:type="dxa"/>
            <w:tcBorders>
              <w:top w:val="single" w:sz="4" w:space="0" w:color="auto"/>
              <w:left w:val="single" w:sz="4" w:space="0" w:color="auto"/>
              <w:bottom w:val="single" w:sz="4" w:space="0" w:color="auto"/>
              <w:right w:val="single" w:sz="4" w:space="0" w:color="auto"/>
            </w:tcBorders>
            <w:hideMark/>
          </w:tcPr>
          <w:p w14:paraId="0F3529E7" w14:textId="77777777" w:rsidR="00C7424D" w:rsidRPr="00C7424D" w:rsidRDefault="00C7424D" w:rsidP="00C7424D">
            <w:pPr>
              <w:widowControl/>
              <w:spacing w:after="200" w:line="276" w:lineRule="auto"/>
              <w:jc w:val="center"/>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t>7</w:t>
            </w:r>
          </w:p>
        </w:tc>
        <w:tc>
          <w:tcPr>
            <w:tcW w:w="2483" w:type="dxa"/>
            <w:tcBorders>
              <w:top w:val="single" w:sz="4" w:space="0" w:color="auto"/>
              <w:left w:val="single" w:sz="4" w:space="0" w:color="auto"/>
              <w:bottom w:val="single" w:sz="4" w:space="0" w:color="auto"/>
              <w:right w:val="single" w:sz="4" w:space="0" w:color="auto"/>
            </w:tcBorders>
          </w:tcPr>
          <w:p w14:paraId="059539C5" w14:textId="77777777" w:rsidR="00C7424D" w:rsidRPr="00C7424D" w:rsidRDefault="00C7424D" w:rsidP="00C7424D">
            <w:pPr>
              <w:widowControl/>
              <w:rPr>
                <w:rFonts w:ascii="Times New Roman" w:eastAsia="Times New Roman" w:hAnsi="Times New Roman" w:cs="Times New Roman"/>
                <w:color w:val="auto"/>
                <w:sz w:val="28"/>
                <w:szCs w:val="28"/>
                <w:lang w:val="ru-RU" w:eastAsia="ru-RU" w:bidi="ar-SA"/>
              </w:rPr>
            </w:pPr>
            <w:r w:rsidRPr="00C7424D">
              <w:rPr>
                <w:rFonts w:ascii="Times New Roman" w:eastAsia="Times New Roman" w:hAnsi="Times New Roman" w:cs="Times New Roman"/>
                <w:color w:val="auto"/>
                <w:sz w:val="28"/>
                <w:szCs w:val="28"/>
                <w:lang w:val="ru-RU" w:eastAsia="ru-RU" w:bidi="ar-SA"/>
              </w:rPr>
              <w:t xml:space="preserve">Строк </w:t>
            </w:r>
            <w:proofErr w:type="spellStart"/>
            <w:r w:rsidRPr="00C7424D">
              <w:rPr>
                <w:rFonts w:ascii="Times New Roman" w:eastAsia="Times New Roman" w:hAnsi="Times New Roman" w:cs="Times New Roman"/>
                <w:color w:val="auto"/>
                <w:sz w:val="28"/>
                <w:szCs w:val="28"/>
                <w:lang w:val="ru-RU" w:eastAsia="ru-RU" w:bidi="ar-SA"/>
              </w:rPr>
              <w:t>реалізації</w:t>
            </w:r>
            <w:proofErr w:type="spellEnd"/>
            <w:r w:rsidRPr="00C7424D">
              <w:rPr>
                <w:rFonts w:ascii="Times New Roman" w:eastAsia="Times New Roman" w:hAnsi="Times New Roman" w:cs="Times New Roman"/>
                <w:color w:val="auto"/>
                <w:sz w:val="28"/>
                <w:szCs w:val="28"/>
                <w:lang w:val="ru-RU" w:eastAsia="ru-RU" w:bidi="ar-SA"/>
              </w:rPr>
              <w:t xml:space="preserve"> </w:t>
            </w:r>
          </w:p>
        </w:tc>
        <w:tc>
          <w:tcPr>
            <w:tcW w:w="6775" w:type="dxa"/>
            <w:gridSpan w:val="4"/>
            <w:tcBorders>
              <w:top w:val="single" w:sz="4" w:space="0" w:color="auto"/>
              <w:left w:val="single" w:sz="4" w:space="0" w:color="auto"/>
              <w:bottom w:val="single" w:sz="4" w:space="0" w:color="auto"/>
              <w:right w:val="single" w:sz="4" w:space="0" w:color="auto"/>
            </w:tcBorders>
          </w:tcPr>
          <w:p w14:paraId="48D5EC8B" w14:textId="77777777" w:rsidR="00C7424D" w:rsidRPr="00C7424D" w:rsidRDefault="00C7424D" w:rsidP="00C7424D">
            <w:pPr>
              <w:widowControl/>
              <w:tabs>
                <w:tab w:val="left" w:pos="3900"/>
              </w:tabs>
              <w:jc w:val="both"/>
              <w:rPr>
                <w:rFonts w:ascii="Times New Roman" w:eastAsia="Times New Roman" w:hAnsi="Times New Roman" w:cs="Times New Roman"/>
                <w:color w:val="FF0000"/>
                <w:sz w:val="28"/>
                <w:szCs w:val="28"/>
                <w:lang w:val="ru-RU" w:eastAsia="ru-RU" w:bidi="ar-SA"/>
              </w:rPr>
            </w:pPr>
            <w:proofErr w:type="gramStart"/>
            <w:r w:rsidRPr="00C7424D">
              <w:rPr>
                <w:rFonts w:ascii="Times New Roman" w:eastAsia="Times New Roman" w:hAnsi="Times New Roman" w:cs="Times New Roman"/>
                <w:color w:val="auto"/>
                <w:sz w:val="28"/>
                <w:szCs w:val="28"/>
                <w:lang w:val="ru-RU" w:eastAsia="ru-RU" w:bidi="ar-SA"/>
              </w:rPr>
              <w:t>2024-2026</w:t>
            </w:r>
            <w:proofErr w:type="gramEnd"/>
            <w:r w:rsidRPr="00C7424D">
              <w:rPr>
                <w:rFonts w:ascii="Times New Roman" w:eastAsia="Times New Roman" w:hAnsi="Times New Roman" w:cs="Times New Roman"/>
                <w:color w:val="auto"/>
                <w:sz w:val="28"/>
                <w:szCs w:val="28"/>
                <w:lang w:val="ru-RU" w:eastAsia="ru-RU" w:bidi="ar-SA"/>
              </w:rPr>
              <w:t xml:space="preserve"> роки</w:t>
            </w:r>
          </w:p>
        </w:tc>
      </w:tr>
      <w:tr w:rsidR="00C7424D" w:rsidRPr="00C7424D" w14:paraId="54B62F0F" w14:textId="77777777" w:rsidTr="005964B5">
        <w:trPr>
          <w:trHeight w:val="154"/>
        </w:trPr>
        <w:tc>
          <w:tcPr>
            <w:tcW w:w="489" w:type="dxa"/>
            <w:tcBorders>
              <w:top w:val="single" w:sz="4" w:space="0" w:color="auto"/>
              <w:left w:val="single" w:sz="4" w:space="0" w:color="auto"/>
              <w:bottom w:val="single" w:sz="4" w:space="0" w:color="auto"/>
              <w:right w:val="single" w:sz="4" w:space="0" w:color="auto"/>
            </w:tcBorders>
          </w:tcPr>
          <w:p w14:paraId="2A3F4CB3" w14:textId="77777777" w:rsidR="00C7424D" w:rsidRPr="00C7424D" w:rsidRDefault="00C7424D" w:rsidP="00C7424D">
            <w:pPr>
              <w:widowControl/>
              <w:spacing w:after="200" w:line="276" w:lineRule="auto"/>
              <w:jc w:val="center"/>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t>8</w:t>
            </w:r>
          </w:p>
        </w:tc>
        <w:tc>
          <w:tcPr>
            <w:tcW w:w="2483" w:type="dxa"/>
            <w:tcBorders>
              <w:top w:val="single" w:sz="4" w:space="0" w:color="auto"/>
              <w:left w:val="single" w:sz="4" w:space="0" w:color="auto"/>
              <w:bottom w:val="single" w:sz="4" w:space="0" w:color="auto"/>
              <w:right w:val="single" w:sz="4" w:space="0" w:color="auto"/>
            </w:tcBorders>
          </w:tcPr>
          <w:p w14:paraId="596E35C2" w14:textId="77777777" w:rsidR="00C7424D" w:rsidRPr="00C7424D" w:rsidRDefault="00C7424D" w:rsidP="00C7424D">
            <w:pPr>
              <w:widowControl/>
              <w:rPr>
                <w:rFonts w:ascii="Times New Roman" w:eastAsia="Times New Roman" w:hAnsi="Times New Roman" w:cs="Times New Roman"/>
                <w:color w:val="auto"/>
                <w:sz w:val="28"/>
                <w:szCs w:val="28"/>
                <w:lang w:val="ru-RU" w:eastAsia="ru-RU" w:bidi="ar-SA"/>
              </w:rPr>
            </w:pPr>
            <w:proofErr w:type="spellStart"/>
            <w:r w:rsidRPr="00C7424D">
              <w:rPr>
                <w:rFonts w:ascii="Times New Roman" w:eastAsia="Times New Roman" w:hAnsi="Times New Roman" w:cs="Times New Roman"/>
                <w:color w:val="auto"/>
                <w:sz w:val="28"/>
                <w:szCs w:val="28"/>
                <w:lang w:val="ru-RU" w:eastAsia="ru-RU" w:bidi="ar-SA"/>
              </w:rPr>
              <w:t>Етапи</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виконання</w:t>
            </w:r>
            <w:proofErr w:type="spellEnd"/>
          </w:p>
        </w:tc>
        <w:tc>
          <w:tcPr>
            <w:tcW w:w="6775" w:type="dxa"/>
            <w:gridSpan w:val="4"/>
            <w:tcBorders>
              <w:top w:val="single" w:sz="4" w:space="0" w:color="auto"/>
              <w:left w:val="single" w:sz="4" w:space="0" w:color="auto"/>
              <w:bottom w:val="single" w:sz="4" w:space="0" w:color="auto"/>
              <w:right w:val="single" w:sz="4" w:space="0" w:color="auto"/>
            </w:tcBorders>
          </w:tcPr>
          <w:p w14:paraId="74113F4C" w14:textId="77777777" w:rsidR="00C7424D" w:rsidRPr="00C7424D" w:rsidRDefault="00C7424D" w:rsidP="00C7424D">
            <w:pPr>
              <w:widowControl/>
              <w:jc w:val="both"/>
              <w:rPr>
                <w:rFonts w:ascii="Times New Roman" w:eastAsia="Times New Roman" w:hAnsi="Times New Roman" w:cs="Times New Roman"/>
                <w:color w:val="auto"/>
                <w:sz w:val="28"/>
                <w:szCs w:val="28"/>
                <w:lang w:val="ru-RU" w:eastAsia="ru-RU" w:bidi="ar-SA"/>
              </w:rPr>
            </w:pPr>
            <w:proofErr w:type="spellStart"/>
            <w:r w:rsidRPr="00C7424D">
              <w:rPr>
                <w:rFonts w:ascii="Times New Roman" w:eastAsia="Times New Roman" w:hAnsi="Times New Roman" w:cs="Times New Roman"/>
                <w:color w:val="auto"/>
                <w:sz w:val="28"/>
                <w:szCs w:val="28"/>
                <w:lang w:val="ru-RU" w:eastAsia="ru-RU" w:bidi="ar-SA"/>
              </w:rPr>
              <w:t>Програма</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виконується</w:t>
            </w:r>
            <w:proofErr w:type="spellEnd"/>
            <w:r w:rsidRPr="00C7424D">
              <w:rPr>
                <w:rFonts w:ascii="Times New Roman" w:eastAsia="Times New Roman" w:hAnsi="Times New Roman" w:cs="Times New Roman"/>
                <w:color w:val="auto"/>
                <w:sz w:val="28"/>
                <w:szCs w:val="28"/>
                <w:lang w:val="ru-RU" w:eastAsia="ru-RU" w:bidi="ar-SA"/>
              </w:rPr>
              <w:t xml:space="preserve"> в один </w:t>
            </w:r>
            <w:proofErr w:type="spellStart"/>
            <w:r w:rsidRPr="00C7424D">
              <w:rPr>
                <w:rFonts w:ascii="Times New Roman" w:eastAsia="Times New Roman" w:hAnsi="Times New Roman" w:cs="Times New Roman"/>
                <w:color w:val="auto"/>
                <w:sz w:val="28"/>
                <w:szCs w:val="28"/>
                <w:lang w:val="ru-RU" w:eastAsia="ru-RU" w:bidi="ar-SA"/>
              </w:rPr>
              <w:t>етап</w:t>
            </w:r>
            <w:proofErr w:type="spellEnd"/>
          </w:p>
        </w:tc>
      </w:tr>
      <w:tr w:rsidR="00C7424D" w:rsidRPr="00C7424D" w14:paraId="7BD1816F" w14:textId="77777777" w:rsidTr="005964B5">
        <w:trPr>
          <w:trHeight w:val="393"/>
        </w:trPr>
        <w:tc>
          <w:tcPr>
            <w:tcW w:w="489" w:type="dxa"/>
            <w:vMerge w:val="restart"/>
            <w:tcBorders>
              <w:top w:val="single" w:sz="4" w:space="0" w:color="auto"/>
              <w:left w:val="single" w:sz="4" w:space="0" w:color="auto"/>
              <w:right w:val="single" w:sz="4" w:space="0" w:color="auto"/>
            </w:tcBorders>
            <w:hideMark/>
          </w:tcPr>
          <w:p w14:paraId="6C383461" w14:textId="77777777" w:rsidR="00C7424D" w:rsidRPr="00C7424D" w:rsidRDefault="00C7424D" w:rsidP="00C7424D">
            <w:pPr>
              <w:widowControl/>
              <w:spacing w:after="200" w:line="276" w:lineRule="auto"/>
              <w:jc w:val="center"/>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t>9</w:t>
            </w:r>
          </w:p>
        </w:tc>
        <w:tc>
          <w:tcPr>
            <w:tcW w:w="2483" w:type="dxa"/>
            <w:vMerge w:val="restart"/>
            <w:tcBorders>
              <w:top w:val="single" w:sz="4" w:space="0" w:color="auto"/>
              <w:left w:val="single" w:sz="4" w:space="0" w:color="auto"/>
              <w:bottom w:val="single" w:sz="4" w:space="0" w:color="auto"/>
              <w:right w:val="single" w:sz="4" w:space="0" w:color="auto"/>
            </w:tcBorders>
            <w:hideMark/>
          </w:tcPr>
          <w:p w14:paraId="433E5696" w14:textId="77777777" w:rsidR="00C7424D" w:rsidRPr="00C7424D" w:rsidRDefault="00C7424D" w:rsidP="00C7424D">
            <w:pPr>
              <w:widowControl/>
              <w:rPr>
                <w:rFonts w:ascii="Times New Roman" w:eastAsia="Times New Roman" w:hAnsi="Times New Roman" w:cs="Times New Roman"/>
                <w:color w:val="auto"/>
                <w:sz w:val="28"/>
                <w:szCs w:val="28"/>
                <w:lang w:val="ru-RU" w:eastAsia="ru-RU" w:bidi="ar-SA"/>
              </w:rPr>
            </w:pPr>
            <w:proofErr w:type="spellStart"/>
            <w:r w:rsidRPr="00C7424D">
              <w:rPr>
                <w:rFonts w:ascii="Times New Roman" w:eastAsia="Times New Roman" w:hAnsi="Times New Roman" w:cs="Times New Roman"/>
                <w:color w:val="auto"/>
                <w:sz w:val="28"/>
                <w:szCs w:val="28"/>
                <w:lang w:val="ru-RU" w:eastAsia="ru-RU" w:bidi="ar-SA"/>
              </w:rPr>
              <w:t>Загальні</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обсяги</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фінансування</w:t>
            </w:r>
            <w:proofErr w:type="spellEnd"/>
          </w:p>
          <w:p w14:paraId="498CA151" w14:textId="77777777" w:rsidR="00C7424D" w:rsidRPr="00C7424D" w:rsidRDefault="00C7424D" w:rsidP="00C7424D">
            <w:pPr>
              <w:widowControl/>
              <w:rPr>
                <w:rFonts w:ascii="Times New Roman" w:eastAsia="Times New Roman" w:hAnsi="Times New Roman" w:cs="Times New Roman"/>
                <w:color w:val="auto"/>
                <w:sz w:val="28"/>
                <w:szCs w:val="28"/>
                <w:lang w:val="ru-RU" w:eastAsia="ru-RU" w:bidi="ar-SA"/>
              </w:rPr>
            </w:pPr>
          </w:p>
          <w:p w14:paraId="33157EB0" w14:textId="77777777" w:rsidR="00C7424D" w:rsidRPr="00C7424D" w:rsidRDefault="00C7424D" w:rsidP="00C7424D">
            <w:pPr>
              <w:widowControl/>
              <w:rPr>
                <w:rFonts w:ascii="Times New Roman" w:eastAsia="Times New Roman" w:hAnsi="Times New Roman" w:cs="Times New Roman"/>
                <w:color w:val="auto"/>
                <w:sz w:val="28"/>
                <w:szCs w:val="28"/>
                <w:lang w:val="ru-RU" w:eastAsia="ru-RU" w:bidi="ar-SA"/>
              </w:rPr>
            </w:pPr>
            <w:proofErr w:type="spellStart"/>
            <w:r w:rsidRPr="00C7424D">
              <w:rPr>
                <w:rFonts w:ascii="Times New Roman" w:eastAsia="Times New Roman" w:hAnsi="Times New Roman" w:cs="Times New Roman"/>
                <w:color w:val="auto"/>
                <w:sz w:val="28"/>
                <w:szCs w:val="28"/>
                <w:lang w:val="ru-RU" w:eastAsia="ru-RU" w:bidi="ar-SA"/>
              </w:rPr>
              <w:t>Джерела</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фінансування</w:t>
            </w:r>
            <w:proofErr w:type="spellEnd"/>
          </w:p>
        </w:tc>
        <w:tc>
          <w:tcPr>
            <w:tcW w:w="3657" w:type="dxa"/>
            <w:vMerge w:val="restart"/>
            <w:tcBorders>
              <w:top w:val="single" w:sz="4" w:space="0" w:color="auto"/>
              <w:left w:val="single" w:sz="4" w:space="0" w:color="auto"/>
              <w:right w:val="single" w:sz="4" w:space="0" w:color="auto"/>
            </w:tcBorders>
            <w:hideMark/>
          </w:tcPr>
          <w:p w14:paraId="5AA9ECBE" w14:textId="77777777" w:rsidR="00C7424D" w:rsidRPr="00C7424D" w:rsidRDefault="00C7424D" w:rsidP="00C7424D">
            <w:pPr>
              <w:widowControl/>
              <w:jc w:val="center"/>
              <w:rPr>
                <w:rFonts w:ascii="Times New Roman" w:eastAsia="Times New Roman" w:hAnsi="Times New Roman" w:cs="Times New Roman"/>
                <w:color w:val="auto"/>
                <w:sz w:val="28"/>
                <w:szCs w:val="28"/>
                <w:lang w:val="ru-RU" w:eastAsia="ru-RU" w:bidi="ar-SA"/>
              </w:rPr>
            </w:pPr>
            <w:proofErr w:type="spellStart"/>
            <w:r w:rsidRPr="00C7424D">
              <w:rPr>
                <w:rFonts w:ascii="Times New Roman" w:eastAsia="Times New Roman" w:hAnsi="Times New Roman" w:cs="Times New Roman"/>
                <w:color w:val="auto"/>
                <w:sz w:val="28"/>
                <w:szCs w:val="28"/>
                <w:lang w:val="ru-RU" w:eastAsia="ru-RU" w:bidi="ar-SA"/>
              </w:rPr>
              <w:t>Обсяги</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фінансування</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усього</w:t>
            </w:r>
            <w:proofErr w:type="spellEnd"/>
            <w:r w:rsidRPr="00C7424D">
              <w:rPr>
                <w:rFonts w:ascii="Times New Roman" w:eastAsia="Times New Roman" w:hAnsi="Times New Roman" w:cs="Times New Roman"/>
                <w:color w:val="auto"/>
                <w:sz w:val="28"/>
                <w:szCs w:val="28"/>
                <w:lang w:val="ru-RU" w:eastAsia="ru-RU" w:bidi="ar-SA"/>
              </w:rPr>
              <w:t>,</w:t>
            </w:r>
          </w:p>
          <w:p w14:paraId="43EC27D0" w14:textId="77777777" w:rsidR="00C7424D" w:rsidRPr="00C7424D" w:rsidRDefault="00C7424D" w:rsidP="00C7424D">
            <w:pPr>
              <w:widowControl/>
              <w:jc w:val="center"/>
              <w:rPr>
                <w:rFonts w:ascii="Times New Roman" w:eastAsia="Times New Roman" w:hAnsi="Times New Roman" w:cs="Times New Roman"/>
                <w:color w:val="auto"/>
                <w:sz w:val="28"/>
                <w:szCs w:val="28"/>
                <w:lang w:val="ru-RU" w:eastAsia="ru-RU" w:bidi="ar-SA"/>
              </w:rPr>
            </w:pPr>
            <w:r w:rsidRPr="00C7424D">
              <w:rPr>
                <w:rFonts w:ascii="Times New Roman" w:eastAsia="Times New Roman" w:hAnsi="Times New Roman" w:cs="Times New Roman"/>
                <w:color w:val="auto"/>
                <w:sz w:val="28"/>
                <w:szCs w:val="28"/>
                <w:lang w:val="ru-RU" w:eastAsia="ru-RU" w:bidi="ar-SA"/>
              </w:rPr>
              <w:t>тис. грн</w:t>
            </w:r>
          </w:p>
        </w:tc>
        <w:tc>
          <w:tcPr>
            <w:tcW w:w="3118" w:type="dxa"/>
            <w:gridSpan w:val="3"/>
            <w:tcBorders>
              <w:top w:val="single" w:sz="4" w:space="0" w:color="auto"/>
              <w:left w:val="single" w:sz="4" w:space="0" w:color="auto"/>
              <w:bottom w:val="single" w:sz="4" w:space="0" w:color="auto"/>
              <w:right w:val="single" w:sz="4" w:space="0" w:color="auto"/>
            </w:tcBorders>
            <w:hideMark/>
          </w:tcPr>
          <w:p w14:paraId="55C03AE4" w14:textId="77777777" w:rsidR="00C7424D" w:rsidRPr="00C7424D" w:rsidRDefault="00C7424D" w:rsidP="00C7424D">
            <w:pPr>
              <w:widowControl/>
              <w:jc w:val="center"/>
              <w:rPr>
                <w:rFonts w:ascii="Times New Roman" w:eastAsia="Times New Roman" w:hAnsi="Times New Roman" w:cs="Times New Roman"/>
                <w:color w:val="auto"/>
                <w:sz w:val="28"/>
                <w:szCs w:val="28"/>
                <w:lang w:val="ru-RU" w:eastAsia="ru-RU" w:bidi="ar-SA"/>
              </w:rPr>
            </w:pPr>
            <w:r w:rsidRPr="00C7424D">
              <w:rPr>
                <w:rFonts w:ascii="Times New Roman" w:eastAsia="Times New Roman" w:hAnsi="Times New Roman" w:cs="Times New Roman"/>
                <w:color w:val="auto"/>
                <w:sz w:val="28"/>
                <w:szCs w:val="28"/>
                <w:lang w:val="ru-RU" w:eastAsia="ru-RU" w:bidi="ar-SA"/>
              </w:rPr>
              <w:t xml:space="preserve">За роками </w:t>
            </w:r>
            <w:proofErr w:type="spellStart"/>
            <w:r w:rsidRPr="00C7424D">
              <w:rPr>
                <w:rFonts w:ascii="Times New Roman" w:eastAsia="Times New Roman" w:hAnsi="Times New Roman" w:cs="Times New Roman"/>
                <w:color w:val="auto"/>
                <w:sz w:val="28"/>
                <w:szCs w:val="28"/>
                <w:lang w:val="ru-RU" w:eastAsia="ru-RU" w:bidi="ar-SA"/>
              </w:rPr>
              <w:t>виконання</w:t>
            </w:r>
            <w:proofErr w:type="spellEnd"/>
            <w:r w:rsidRPr="00C7424D">
              <w:rPr>
                <w:rFonts w:ascii="Times New Roman" w:eastAsia="Times New Roman" w:hAnsi="Times New Roman" w:cs="Times New Roman"/>
                <w:color w:val="auto"/>
                <w:sz w:val="28"/>
                <w:szCs w:val="28"/>
                <w:lang w:val="ru-RU" w:eastAsia="ru-RU" w:bidi="ar-SA"/>
              </w:rPr>
              <w:t xml:space="preserve">, </w:t>
            </w:r>
          </w:p>
          <w:p w14:paraId="4AA01EFC" w14:textId="77777777" w:rsidR="00C7424D" w:rsidRPr="00C7424D" w:rsidRDefault="00C7424D" w:rsidP="00C7424D">
            <w:pPr>
              <w:widowControl/>
              <w:jc w:val="center"/>
              <w:rPr>
                <w:rFonts w:ascii="Times New Roman" w:eastAsia="Times New Roman" w:hAnsi="Times New Roman" w:cs="Times New Roman"/>
                <w:color w:val="auto"/>
                <w:sz w:val="28"/>
                <w:szCs w:val="28"/>
                <w:lang w:val="ru-RU" w:eastAsia="ru-RU" w:bidi="ar-SA"/>
              </w:rPr>
            </w:pPr>
            <w:r w:rsidRPr="00C7424D">
              <w:rPr>
                <w:rFonts w:ascii="Times New Roman" w:eastAsia="Times New Roman" w:hAnsi="Times New Roman" w:cs="Times New Roman"/>
                <w:color w:val="auto"/>
                <w:sz w:val="28"/>
                <w:szCs w:val="28"/>
                <w:lang w:val="ru-RU" w:eastAsia="ru-RU" w:bidi="ar-SA"/>
              </w:rPr>
              <w:t>тис. грн</w:t>
            </w:r>
          </w:p>
        </w:tc>
      </w:tr>
      <w:tr w:rsidR="00C7424D" w:rsidRPr="00C7424D" w14:paraId="1D2C9202" w14:textId="77777777" w:rsidTr="005964B5">
        <w:trPr>
          <w:trHeight w:val="257"/>
        </w:trPr>
        <w:tc>
          <w:tcPr>
            <w:tcW w:w="489" w:type="dxa"/>
            <w:vMerge/>
            <w:tcBorders>
              <w:left w:val="single" w:sz="4" w:space="0" w:color="auto"/>
              <w:right w:val="single" w:sz="4" w:space="0" w:color="auto"/>
            </w:tcBorders>
          </w:tcPr>
          <w:p w14:paraId="2F5F8200" w14:textId="77777777" w:rsidR="00C7424D" w:rsidRPr="00C7424D" w:rsidRDefault="00C7424D" w:rsidP="00C7424D">
            <w:pPr>
              <w:widowControl/>
              <w:spacing w:after="200" w:line="276" w:lineRule="auto"/>
              <w:jc w:val="center"/>
              <w:rPr>
                <w:rFonts w:ascii="Times New Roman" w:eastAsia="Times New Roman" w:hAnsi="Times New Roman" w:cs="Times New Roman"/>
                <w:color w:val="auto"/>
                <w:sz w:val="28"/>
                <w:szCs w:val="28"/>
                <w:lang w:bidi="ar-SA"/>
              </w:rPr>
            </w:pPr>
          </w:p>
        </w:tc>
        <w:tc>
          <w:tcPr>
            <w:tcW w:w="2483" w:type="dxa"/>
            <w:vMerge/>
            <w:tcBorders>
              <w:top w:val="single" w:sz="4" w:space="0" w:color="auto"/>
              <w:left w:val="single" w:sz="4" w:space="0" w:color="auto"/>
              <w:bottom w:val="single" w:sz="4" w:space="0" w:color="auto"/>
              <w:right w:val="single" w:sz="4" w:space="0" w:color="auto"/>
            </w:tcBorders>
          </w:tcPr>
          <w:p w14:paraId="7E0B0B72" w14:textId="77777777" w:rsidR="00C7424D" w:rsidRPr="00C7424D" w:rsidRDefault="00C7424D" w:rsidP="00C7424D">
            <w:pPr>
              <w:widowControl/>
              <w:rPr>
                <w:rFonts w:ascii="Times New Roman" w:eastAsia="Times New Roman" w:hAnsi="Times New Roman" w:cs="Times New Roman"/>
                <w:color w:val="auto"/>
                <w:sz w:val="28"/>
                <w:szCs w:val="28"/>
                <w:lang w:val="ru-RU" w:eastAsia="ru-RU" w:bidi="ar-SA"/>
              </w:rPr>
            </w:pPr>
          </w:p>
        </w:tc>
        <w:tc>
          <w:tcPr>
            <w:tcW w:w="3657" w:type="dxa"/>
            <w:vMerge/>
            <w:tcBorders>
              <w:left w:val="single" w:sz="4" w:space="0" w:color="auto"/>
              <w:bottom w:val="single" w:sz="4" w:space="0" w:color="auto"/>
              <w:right w:val="single" w:sz="4" w:space="0" w:color="auto"/>
            </w:tcBorders>
          </w:tcPr>
          <w:p w14:paraId="08C2FF44" w14:textId="77777777" w:rsidR="00C7424D" w:rsidRPr="00C7424D" w:rsidRDefault="00C7424D" w:rsidP="00C7424D">
            <w:pPr>
              <w:widowControl/>
              <w:rPr>
                <w:rFonts w:ascii="Times New Roman" w:eastAsia="Times New Roman" w:hAnsi="Times New Roman" w:cs="Times New Roman"/>
                <w:color w:val="auto"/>
                <w:sz w:val="28"/>
                <w:szCs w:val="28"/>
                <w:lang w:val="ru-RU" w:eastAsia="ru-RU" w:bidi="ar-SA"/>
              </w:rPr>
            </w:pPr>
          </w:p>
        </w:tc>
        <w:tc>
          <w:tcPr>
            <w:tcW w:w="993" w:type="dxa"/>
            <w:tcBorders>
              <w:top w:val="single" w:sz="4" w:space="0" w:color="auto"/>
              <w:left w:val="single" w:sz="4" w:space="0" w:color="auto"/>
              <w:bottom w:val="single" w:sz="4" w:space="0" w:color="auto"/>
              <w:right w:val="single" w:sz="4" w:space="0" w:color="auto"/>
            </w:tcBorders>
            <w:vAlign w:val="center"/>
          </w:tcPr>
          <w:p w14:paraId="3BC78814" w14:textId="77777777" w:rsidR="00C7424D" w:rsidRPr="00C7424D" w:rsidRDefault="00C7424D" w:rsidP="00C7424D">
            <w:pPr>
              <w:widowControl/>
              <w:jc w:val="center"/>
              <w:rPr>
                <w:rFonts w:ascii="Times New Roman" w:eastAsia="Times New Roman" w:hAnsi="Times New Roman" w:cs="Times New Roman"/>
                <w:color w:val="auto"/>
                <w:sz w:val="28"/>
                <w:szCs w:val="28"/>
                <w:lang w:val="ru-RU" w:eastAsia="ru-RU" w:bidi="ar-SA"/>
              </w:rPr>
            </w:pPr>
            <w:r w:rsidRPr="00C7424D">
              <w:rPr>
                <w:rFonts w:ascii="Times New Roman" w:eastAsia="Times New Roman" w:hAnsi="Times New Roman" w:cs="Times New Roman"/>
                <w:color w:val="auto"/>
                <w:sz w:val="28"/>
                <w:szCs w:val="28"/>
                <w:lang w:val="ru-RU" w:eastAsia="ru-RU" w:bidi="ar-SA"/>
              </w:rPr>
              <w:t>2024</w:t>
            </w:r>
          </w:p>
        </w:tc>
        <w:tc>
          <w:tcPr>
            <w:tcW w:w="992" w:type="dxa"/>
            <w:tcBorders>
              <w:top w:val="single" w:sz="4" w:space="0" w:color="auto"/>
              <w:left w:val="single" w:sz="4" w:space="0" w:color="auto"/>
              <w:bottom w:val="single" w:sz="4" w:space="0" w:color="auto"/>
              <w:right w:val="single" w:sz="4" w:space="0" w:color="auto"/>
            </w:tcBorders>
            <w:vAlign w:val="center"/>
          </w:tcPr>
          <w:p w14:paraId="70BC3FD4" w14:textId="77777777" w:rsidR="00C7424D" w:rsidRPr="00C7424D" w:rsidRDefault="00C7424D" w:rsidP="00C7424D">
            <w:pPr>
              <w:widowControl/>
              <w:jc w:val="center"/>
              <w:rPr>
                <w:rFonts w:ascii="Times New Roman" w:eastAsia="Times New Roman" w:hAnsi="Times New Roman" w:cs="Times New Roman"/>
                <w:color w:val="auto"/>
                <w:sz w:val="28"/>
                <w:szCs w:val="28"/>
                <w:lang w:val="ru-RU" w:eastAsia="ru-RU" w:bidi="ar-SA"/>
              </w:rPr>
            </w:pPr>
            <w:r w:rsidRPr="00C7424D">
              <w:rPr>
                <w:rFonts w:ascii="Times New Roman" w:eastAsia="Times New Roman" w:hAnsi="Times New Roman" w:cs="Times New Roman"/>
                <w:color w:val="auto"/>
                <w:sz w:val="28"/>
                <w:szCs w:val="28"/>
                <w:lang w:val="ru-RU" w:eastAsia="ru-RU" w:bidi="ar-SA"/>
              </w:rPr>
              <w:t>2025</w:t>
            </w:r>
          </w:p>
        </w:tc>
        <w:tc>
          <w:tcPr>
            <w:tcW w:w="1133" w:type="dxa"/>
            <w:tcBorders>
              <w:top w:val="single" w:sz="4" w:space="0" w:color="auto"/>
              <w:left w:val="single" w:sz="4" w:space="0" w:color="auto"/>
              <w:bottom w:val="single" w:sz="4" w:space="0" w:color="auto"/>
              <w:right w:val="single" w:sz="4" w:space="0" w:color="auto"/>
            </w:tcBorders>
            <w:vAlign w:val="center"/>
          </w:tcPr>
          <w:p w14:paraId="00E99CAF" w14:textId="77777777" w:rsidR="00C7424D" w:rsidRPr="00C7424D" w:rsidRDefault="00C7424D" w:rsidP="00C7424D">
            <w:pPr>
              <w:widowControl/>
              <w:jc w:val="center"/>
              <w:rPr>
                <w:rFonts w:ascii="Times New Roman" w:eastAsia="Times New Roman" w:hAnsi="Times New Roman" w:cs="Times New Roman"/>
                <w:color w:val="auto"/>
                <w:sz w:val="28"/>
                <w:szCs w:val="28"/>
                <w:lang w:val="ru-RU" w:eastAsia="ru-RU" w:bidi="ar-SA"/>
              </w:rPr>
            </w:pPr>
            <w:r w:rsidRPr="00C7424D">
              <w:rPr>
                <w:rFonts w:ascii="Times New Roman" w:eastAsia="Times New Roman" w:hAnsi="Times New Roman" w:cs="Times New Roman"/>
                <w:color w:val="auto"/>
                <w:sz w:val="28"/>
                <w:szCs w:val="28"/>
                <w:lang w:val="ru-RU" w:eastAsia="ru-RU" w:bidi="ar-SA"/>
              </w:rPr>
              <w:t>2026</w:t>
            </w:r>
          </w:p>
        </w:tc>
      </w:tr>
      <w:tr w:rsidR="00C7424D" w:rsidRPr="00C7424D" w14:paraId="7A33C985" w14:textId="77777777" w:rsidTr="005964B5">
        <w:trPr>
          <w:trHeight w:val="363"/>
        </w:trPr>
        <w:tc>
          <w:tcPr>
            <w:tcW w:w="489" w:type="dxa"/>
            <w:vMerge/>
            <w:tcBorders>
              <w:left w:val="single" w:sz="4" w:space="0" w:color="auto"/>
              <w:right w:val="single" w:sz="4" w:space="0" w:color="auto"/>
            </w:tcBorders>
            <w:vAlign w:val="center"/>
            <w:hideMark/>
          </w:tcPr>
          <w:p w14:paraId="51EA258D" w14:textId="77777777" w:rsidR="00C7424D" w:rsidRPr="00C7424D" w:rsidRDefault="00C7424D" w:rsidP="00C7424D">
            <w:pPr>
              <w:widowControl/>
              <w:spacing w:after="200" w:line="276" w:lineRule="auto"/>
              <w:rPr>
                <w:rFonts w:ascii="Times New Roman" w:eastAsia="Times New Roman" w:hAnsi="Times New Roman" w:cs="Times New Roman"/>
                <w:color w:val="auto"/>
                <w:sz w:val="28"/>
                <w:szCs w:val="28"/>
                <w:lang w:bidi="ar-SA"/>
              </w:rPr>
            </w:pPr>
          </w:p>
        </w:tc>
        <w:tc>
          <w:tcPr>
            <w:tcW w:w="2483" w:type="dxa"/>
            <w:tcBorders>
              <w:top w:val="single" w:sz="4" w:space="0" w:color="auto"/>
              <w:left w:val="single" w:sz="4" w:space="0" w:color="auto"/>
              <w:right w:val="single" w:sz="4" w:space="0" w:color="auto"/>
            </w:tcBorders>
            <w:vAlign w:val="center"/>
            <w:hideMark/>
          </w:tcPr>
          <w:p w14:paraId="1EAF7ADD" w14:textId="77777777" w:rsidR="00C7424D" w:rsidRPr="00C7424D" w:rsidRDefault="00C7424D" w:rsidP="00C7424D">
            <w:pPr>
              <w:widowControl/>
              <w:rPr>
                <w:rFonts w:ascii="Times New Roman" w:eastAsia="Times New Roman" w:hAnsi="Times New Roman" w:cs="Times New Roman"/>
                <w:color w:val="auto"/>
                <w:sz w:val="28"/>
                <w:szCs w:val="28"/>
                <w:lang w:val="ru-RU" w:eastAsia="ru-RU" w:bidi="ar-SA"/>
              </w:rPr>
            </w:pPr>
            <w:proofErr w:type="spellStart"/>
            <w:r w:rsidRPr="00C7424D">
              <w:rPr>
                <w:rFonts w:ascii="Times New Roman" w:eastAsia="Times New Roman" w:hAnsi="Times New Roman" w:cs="Times New Roman"/>
                <w:color w:val="auto"/>
                <w:sz w:val="28"/>
                <w:szCs w:val="28"/>
                <w:lang w:val="ru-RU" w:eastAsia="ru-RU" w:bidi="ar-SA"/>
              </w:rPr>
              <w:t>Державний</w:t>
            </w:r>
            <w:proofErr w:type="spellEnd"/>
            <w:r w:rsidRPr="00C7424D">
              <w:rPr>
                <w:rFonts w:ascii="Times New Roman" w:eastAsia="Times New Roman" w:hAnsi="Times New Roman" w:cs="Times New Roman"/>
                <w:color w:val="auto"/>
                <w:sz w:val="28"/>
                <w:szCs w:val="28"/>
                <w:lang w:val="ru-RU" w:eastAsia="ru-RU" w:bidi="ar-SA"/>
              </w:rPr>
              <w:t xml:space="preserve"> бюджет </w:t>
            </w:r>
          </w:p>
        </w:tc>
        <w:tc>
          <w:tcPr>
            <w:tcW w:w="3657" w:type="dxa"/>
            <w:tcBorders>
              <w:top w:val="single" w:sz="4" w:space="0" w:color="auto"/>
              <w:left w:val="single" w:sz="4" w:space="0" w:color="auto"/>
              <w:bottom w:val="single" w:sz="4" w:space="0" w:color="auto"/>
              <w:right w:val="single" w:sz="4" w:space="0" w:color="auto"/>
            </w:tcBorders>
            <w:hideMark/>
          </w:tcPr>
          <w:p w14:paraId="4D0929FB" w14:textId="77777777" w:rsidR="00C7424D" w:rsidRPr="00C7424D" w:rsidRDefault="00C7424D" w:rsidP="00C7424D">
            <w:pPr>
              <w:widowControl/>
              <w:jc w:val="center"/>
              <w:rPr>
                <w:rFonts w:ascii="Times New Roman" w:eastAsia="Times New Roman" w:hAnsi="Times New Roman" w:cs="Times New Roman"/>
                <w:color w:val="auto"/>
                <w:sz w:val="28"/>
                <w:szCs w:val="28"/>
                <w:lang w:val="ru-RU" w:eastAsia="ru-RU" w:bidi="ar-SA"/>
              </w:rPr>
            </w:pPr>
            <w:r w:rsidRPr="00C7424D">
              <w:rPr>
                <w:rFonts w:ascii="Times New Roman" w:eastAsia="Times New Roman" w:hAnsi="Times New Roman" w:cs="Times New Roman"/>
                <w:color w:val="auto"/>
                <w:sz w:val="28"/>
                <w:szCs w:val="28"/>
                <w:lang w:val="ru-RU" w:eastAsia="ru-RU" w:bidi="ar-SA"/>
              </w:rPr>
              <w:t>0</w:t>
            </w:r>
          </w:p>
        </w:tc>
        <w:tc>
          <w:tcPr>
            <w:tcW w:w="993" w:type="dxa"/>
            <w:tcBorders>
              <w:top w:val="single" w:sz="4" w:space="0" w:color="auto"/>
              <w:left w:val="single" w:sz="4" w:space="0" w:color="auto"/>
              <w:bottom w:val="single" w:sz="4" w:space="0" w:color="auto"/>
              <w:right w:val="single" w:sz="4" w:space="0" w:color="auto"/>
            </w:tcBorders>
            <w:hideMark/>
          </w:tcPr>
          <w:p w14:paraId="739C56C6" w14:textId="77777777" w:rsidR="00C7424D" w:rsidRPr="00C7424D" w:rsidRDefault="00C7424D" w:rsidP="00C7424D">
            <w:pPr>
              <w:widowControl/>
              <w:jc w:val="center"/>
              <w:rPr>
                <w:rFonts w:ascii="Times New Roman" w:eastAsia="Times New Roman" w:hAnsi="Times New Roman" w:cs="Times New Roman"/>
                <w:color w:val="auto"/>
                <w:sz w:val="28"/>
                <w:szCs w:val="28"/>
                <w:lang w:val="ru-RU" w:eastAsia="ru-RU" w:bidi="ar-SA"/>
              </w:rPr>
            </w:pPr>
            <w:r w:rsidRPr="00C7424D">
              <w:rPr>
                <w:rFonts w:ascii="Times New Roman" w:eastAsia="Times New Roman" w:hAnsi="Times New Roman" w:cs="Times New Roman"/>
                <w:color w:val="auto"/>
                <w:sz w:val="28"/>
                <w:szCs w:val="28"/>
                <w:lang w:val="ru-RU" w:eastAsia="ru-RU" w:bidi="ar-SA"/>
              </w:rPr>
              <w:t>0</w:t>
            </w:r>
          </w:p>
        </w:tc>
        <w:tc>
          <w:tcPr>
            <w:tcW w:w="992" w:type="dxa"/>
            <w:tcBorders>
              <w:top w:val="single" w:sz="4" w:space="0" w:color="auto"/>
              <w:left w:val="single" w:sz="4" w:space="0" w:color="auto"/>
              <w:bottom w:val="single" w:sz="4" w:space="0" w:color="auto"/>
              <w:right w:val="single" w:sz="4" w:space="0" w:color="auto"/>
            </w:tcBorders>
            <w:hideMark/>
          </w:tcPr>
          <w:p w14:paraId="4FB9ECE7" w14:textId="77777777" w:rsidR="00C7424D" w:rsidRPr="00C7424D" w:rsidRDefault="00C7424D" w:rsidP="00C7424D">
            <w:pPr>
              <w:widowControl/>
              <w:jc w:val="center"/>
              <w:rPr>
                <w:rFonts w:ascii="Times New Roman" w:eastAsia="Times New Roman" w:hAnsi="Times New Roman" w:cs="Times New Roman"/>
                <w:color w:val="auto"/>
                <w:sz w:val="28"/>
                <w:szCs w:val="28"/>
                <w:lang w:val="ru-RU" w:eastAsia="ru-RU" w:bidi="ar-SA"/>
              </w:rPr>
            </w:pPr>
            <w:r w:rsidRPr="00C7424D">
              <w:rPr>
                <w:rFonts w:ascii="Times New Roman" w:eastAsia="Times New Roman" w:hAnsi="Times New Roman" w:cs="Times New Roman"/>
                <w:color w:val="auto"/>
                <w:sz w:val="28"/>
                <w:szCs w:val="28"/>
                <w:lang w:val="ru-RU" w:eastAsia="ru-RU" w:bidi="ar-SA"/>
              </w:rPr>
              <w:t>0</w:t>
            </w:r>
          </w:p>
        </w:tc>
        <w:tc>
          <w:tcPr>
            <w:tcW w:w="1133" w:type="dxa"/>
            <w:tcBorders>
              <w:top w:val="single" w:sz="4" w:space="0" w:color="auto"/>
              <w:left w:val="single" w:sz="4" w:space="0" w:color="auto"/>
              <w:bottom w:val="single" w:sz="4" w:space="0" w:color="auto"/>
              <w:right w:val="single" w:sz="4" w:space="0" w:color="auto"/>
            </w:tcBorders>
            <w:hideMark/>
          </w:tcPr>
          <w:p w14:paraId="2AC2473D" w14:textId="77777777" w:rsidR="00C7424D" w:rsidRPr="00C7424D" w:rsidRDefault="00C7424D" w:rsidP="00C7424D">
            <w:pPr>
              <w:widowControl/>
              <w:jc w:val="center"/>
              <w:rPr>
                <w:rFonts w:ascii="Times New Roman" w:eastAsia="Times New Roman" w:hAnsi="Times New Roman" w:cs="Times New Roman"/>
                <w:color w:val="auto"/>
                <w:sz w:val="28"/>
                <w:szCs w:val="28"/>
                <w:lang w:val="ru-RU" w:eastAsia="ru-RU" w:bidi="ar-SA"/>
              </w:rPr>
            </w:pPr>
            <w:r w:rsidRPr="00C7424D">
              <w:rPr>
                <w:rFonts w:ascii="Times New Roman" w:eastAsia="Times New Roman" w:hAnsi="Times New Roman" w:cs="Times New Roman"/>
                <w:color w:val="auto"/>
                <w:sz w:val="28"/>
                <w:szCs w:val="28"/>
                <w:lang w:val="ru-RU" w:eastAsia="ru-RU" w:bidi="ar-SA"/>
              </w:rPr>
              <w:t>0</w:t>
            </w:r>
          </w:p>
        </w:tc>
      </w:tr>
      <w:tr w:rsidR="00C7424D" w:rsidRPr="00C7424D" w14:paraId="1F53F18A" w14:textId="77777777" w:rsidTr="005964B5">
        <w:trPr>
          <w:trHeight w:val="270"/>
        </w:trPr>
        <w:tc>
          <w:tcPr>
            <w:tcW w:w="489" w:type="dxa"/>
            <w:vMerge/>
            <w:tcBorders>
              <w:left w:val="single" w:sz="4" w:space="0" w:color="auto"/>
              <w:right w:val="single" w:sz="4" w:space="0" w:color="auto"/>
            </w:tcBorders>
            <w:vAlign w:val="center"/>
          </w:tcPr>
          <w:p w14:paraId="2FC6F5C5" w14:textId="77777777" w:rsidR="00C7424D" w:rsidRPr="00C7424D" w:rsidRDefault="00C7424D" w:rsidP="00C7424D">
            <w:pPr>
              <w:widowControl/>
              <w:spacing w:after="200" w:line="276" w:lineRule="auto"/>
              <w:rPr>
                <w:rFonts w:ascii="Times New Roman" w:eastAsia="Times New Roman" w:hAnsi="Times New Roman" w:cs="Times New Roman"/>
                <w:color w:val="auto"/>
                <w:sz w:val="28"/>
                <w:szCs w:val="28"/>
                <w:lang w:bidi="ar-SA"/>
              </w:rPr>
            </w:pPr>
          </w:p>
        </w:tc>
        <w:tc>
          <w:tcPr>
            <w:tcW w:w="2483" w:type="dxa"/>
            <w:tcBorders>
              <w:left w:val="single" w:sz="4" w:space="0" w:color="auto"/>
              <w:right w:val="single" w:sz="4" w:space="0" w:color="auto"/>
            </w:tcBorders>
            <w:vAlign w:val="center"/>
          </w:tcPr>
          <w:p w14:paraId="7ECF432E" w14:textId="77777777" w:rsidR="00C7424D" w:rsidRPr="00C7424D" w:rsidRDefault="00C7424D" w:rsidP="00C7424D">
            <w:pPr>
              <w:widowControl/>
              <w:rPr>
                <w:rFonts w:ascii="Times New Roman" w:eastAsia="Times New Roman" w:hAnsi="Times New Roman" w:cs="Times New Roman"/>
                <w:color w:val="auto"/>
                <w:sz w:val="28"/>
                <w:szCs w:val="28"/>
                <w:lang w:val="ru-RU" w:eastAsia="ru-RU" w:bidi="ar-SA"/>
              </w:rPr>
            </w:pPr>
            <w:proofErr w:type="spellStart"/>
            <w:r w:rsidRPr="00C7424D">
              <w:rPr>
                <w:rFonts w:ascii="Times New Roman" w:eastAsia="Times New Roman" w:hAnsi="Times New Roman" w:cs="Times New Roman"/>
                <w:color w:val="auto"/>
                <w:sz w:val="28"/>
                <w:szCs w:val="28"/>
                <w:lang w:val="ru-RU" w:eastAsia="ru-RU" w:bidi="ar-SA"/>
              </w:rPr>
              <w:t>Обласний</w:t>
            </w:r>
            <w:proofErr w:type="spellEnd"/>
            <w:r w:rsidRPr="00C7424D">
              <w:rPr>
                <w:rFonts w:ascii="Times New Roman" w:eastAsia="Times New Roman" w:hAnsi="Times New Roman" w:cs="Times New Roman"/>
                <w:color w:val="auto"/>
                <w:sz w:val="28"/>
                <w:szCs w:val="28"/>
                <w:lang w:val="ru-RU" w:eastAsia="ru-RU" w:bidi="ar-SA"/>
              </w:rPr>
              <w:t xml:space="preserve"> бюджет</w:t>
            </w:r>
          </w:p>
        </w:tc>
        <w:tc>
          <w:tcPr>
            <w:tcW w:w="3657" w:type="dxa"/>
            <w:tcBorders>
              <w:top w:val="single" w:sz="4" w:space="0" w:color="auto"/>
              <w:left w:val="single" w:sz="4" w:space="0" w:color="auto"/>
              <w:bottom w:val="single" w:sz="4" w:space="0" w:color="auto"/>
              <w:right w:val="single" w:sz="4" w:space="0" w:color="auto"/>
            </w:tcBorders>
          </w:tcPr>
          <w:p w14:paraId="705139E3" w14:textId="77777777" w:rsidR="00C7424D" w:rsidRPr="00C7424D" w:rsidRDefault="00C7424D" w:rsidP="00C7424D">
            <w:pPr>
              <w:widowControl/>
              <w:jc w:val="center"/>
              <w:rPr>
                <w:rFonts w:ascii="Times New Roman" w:eastAsia="Times New Roman" w:hAnsi="Times New Roman" w:cs="Times New Roman"/>
                <w:color w:val="auto"/>
                <w:sz w:val="28"/>
                <w:szCs w:val="28"/>
                <w:lang w:val="ru-RU" w:eastAsia="ru-RU" w:bidi="ar-SA"/>
              </w:rPr>
            </w:pPr>
            <w:r w:rsidRPr="00C7424D">
              <w:rPr>
                <w:rFonts w:ascii="Times New Roman" w:eastAsia="Times New Roman" w:hAnsi="Times New Roman" w:cs="Times New Roman"/>
                <w:color w:val="auto"/>
                <w:sz w:val="28"/>
                <w:szCs w:val="28"/>
                <w:lang w:val="ru-RU" w:eastAsia="ru-RU" w:bidi="ar-SA"/>
              </w:rPr>
              <w:t>0</w:t>
            </w:r>
          </w:p>
        </w:tc>
        <w:tc>
          <w:tcPr>
            <w:tcW w:w="993" w:type="dxa"/>
            <w:tcBorders>
              <w:top w:val="single" w:sz="4" w:space="0" w:color="auto"/>
              <w:left w:val="single" w:sz="4" w:space="0" w:color="auto"/>
              <w:bottom w:val="single" w:sz="4" w:space="0" w:color="auto"/>
              <w:right w:val="single" w:sz="4" w:space="0" w:color="auto"/>
            </w:tcBorders>
          </w:tcPr>
          <w:p w14:paraId="7726B52B" w14:textId="77777777" w:rsidR="00C7424D" w:rsidRPr="00C7424D" w:rsidRDefault="00C7424D" w:rsidP="00C7424D">
            <w:pPr>
              <w:widowControl/>
              <w:jc w:val="center"/>
              <w:rPr>
                <w:rFonts w:ascii="Times New Roman" w:eastAsia="Times New Roman" w:hAnsi="Times New Roman" w:cs="Times New Roman"/>
                <w:color w:val="auto"/>
                <w:sz w:val="28"/>
                <w:szCs w:val="28"/>
                <w:lang w:val="ru-RU" w:eastAsia="ru-RU" w:bidi="ar-SA"/>
              </w:rPr>
            </w:pPr>
            <w:r w:rsidRPr="00C7424D">
              <w:rPr>
                <w:rFonts w:ascii="Times New Roman" w:eastAsia="Times New Roman" w:hAnsi="Times New Roman" w:cs="Times New Roman"/>
                <w:color w:val="auto"/>
                <w:sz w:val="28"/>
                <w:szCs w:val="28"/>
                <w:lang w:val="ru-RU" w:eastAsia="ru-RU" w:bidi="ar-SA"/>
              </w:rPr>
              <w:t>0</w:t>
            </w:r>
          </w:p>
        </w:tc>
        <w:tc>
          <w:tcPr>
            <w:tcW w:w="992" w:type="dxa"/>
            <w:tcBorders>
              <w:top w:val="single" w:sz="4" w:space="0" w:color="auto"/>
              <w:left w:val="single" w:sz="4" w:space="0" w:color="auto"/>
              <w:bottom w:val="single" w:sz="4" w:space="0" w:color="auto"/>
              <w:right w:val="single" w:sz="4" w:space="0" w:color="auto"/>
            </w:tcBorders>
          </w:tcPr>
          <w:p w14:paraId="23012EA1" w14:textId="77777777" w:rsidR="00C7424D" w:rsidRPr="00C7424D" w:rsidRDefault="00C7424D" w:rsidP="00C7424D">
            <w:pPr>
              <w:widowControl/>
              <w:jc w:val="center"/>
              <w:rPr>
                <w:rFonts w:ascii="Times New Roman" w:eastAsia="Times New Roman" w:hAnsi="Times New Roman" w:cs="Times New Roman"/>
                <w:color w:val="auto"/>
                <w:sz w:val="28"/>
                <w:szCs w:val="28"/>
                <w:lang w:val="ru-RU" w:eastAsia="ru-RU" w:bidi="ar-SA"/>
              </w:rPr>
            </w:pPr>
            <w:r w:rsidRPr="00C7424D">
              <w:rPr>
                <w:rFonts w:ascii="Times New Roman" w:eastAsia="Times New Roman" w:hAnsi="Times New Roman" w:cs="Times New Roman"/>
                <w:color w:val="auto"/>
                <w:sz w:val="28"/>
                <w:szCs w:val="28"/>
                <w:lang w:val="ru-RU" w:eastAsia="ru-RU" w:bidi="ar-SA"/>
              </w:rPr>
              <w:t>0</w:t>
            </w:r>
          </w:p>
        </w:tc>
        <w:tc>
          <w:tcPr>
            <w:tcW w:w="1133" w:type="dxa"/>
            <w:tcBorders>
              <w:top w:val="single" w:sz="4" w:space="0" w:color="auto"/>
              <w:left w:val="single" w:sz="4" w:space="0" w:color="auto"/>
              <w:bottom w:val="single" w:sz="4" w:space="0" w:color="auto"/>
              <w:right w:val="single" w:sz="4" w:space="0" w:color="auto"/>
            </w:tcBorders>
          </w:tcPr>
          <w:p w14:paraId="7F66A1A3" w14:textId="77777777" w:rsidR="00C7424D" w:rsidRPr="00C7424D" w:rsidRDefault="00C7424D" w:rsidP="00C7424D">
            <w:pPr>
              <w:widowControl/>
              <w:jc w:val="center"/>
              <w:rPr>
                <w:rFonts w:ascii="Times New Roman" w:eastAsia="Times New Roman" w:hAnsi="Times New Roman" w:cs="Times New Roman"/>
                <w:color w:val="auto"/>
                <w:sz w:val="28"/>
                <w:szCs w:val="28"/>
                <w:lang w:val="ru-RU" w:eastAsia="ru-RU" w:bidi="ar-SA"/>
              </w:rPr>
            </w:pPr>
            <w:r w:rsidRPr="00C7424D">
              <w:rPr>
                <w:rFonts w:ascii="Times New Roman" w:eastAsia="Times New Roman" w:hAnsi="Times New Roman" w:cs="Times New Roman"/>
                <w:color w:val="auto"/>
                <w:sz w:val="28"/>
                <w:szCs w:val="28"/>
                <w:lang w:val="ru-RU" w:eastAsia="ru-RU" w:bidi="ar-SA"/>
              </w:rPr>
              <w:t>0</w:t>
            </w:r>
          </w:p>
        </w:tc>
      </w:tr>
      <w:tr w:rsidR="00C7424D" w:rsidRPr="00C7424D" w14:paraId="07E8A7CD" w14:textId="77777777" w:rsidTr="005964B5">
        <w:trPr>
          <w:trHeight w:val="209"/>
        </w:trPr>
        <w:tc>
          <w:tcPr>
            <w:tcW w:w="489" w:type="dxa"/>
            <w:vMerge/>
            <w:tcBorders>
              <w:left w:val="single" w:sz="4" w:space="0" w:color="auto"/>
              <w:right w:val="single" w:sz="4" w:space="0" w:color="auto"/>
            </w:tcBorders>
            <w:vAlign w:val="center"/>
          </w:tcPr>
          <w:p w14:paraId="7265F067" w14:textId="77777777" w:rsidR="00C7424D" w:rsidRPr="00C7424D" w:rsidRDefault="00C7424D" w:rsidP="00C7424D">
            <w:pPr>
              <w:widowControl/>
              <w:spacing w:after="200" w:line="276" w:lineRule="auto"/>
              <w:rPr>
                <w:rFonts w:ascii="Times New Roman" w:eastAsia="Times New Roman" w:hAnsi="Times New Roman" w:cs="Times New Roman"/>
                <w:color w:val="auto"/>
                <w:sz w:val="28"/>
                <w:szCs w:val="28"/>
                <w:lang w:bidi="ar-SA"/>
              </w:rPr>
            </w:pPr>
          </w:p>
        </w:tc>
        <w:tc>
          <w:tcPr>
            <w:tcW w:w="2483" w:type="dxa"/>
            <w:tcBorders>
              <w:left w:val="single" w:sz="4" w:space="0" w:color="auto"/>
              <w:right w:val="single" w:sz="4" w:space="0" w:color="auto"/>
            </w:tcBorders>
            <w:vAlign w:val="center"/>
          </w:tcPr>
          <w:p w14:paraId="4BC4A53D" w14:textId="77777777" w:rsidR="00C7424D" w:rsidRPr="00C7424D" w:rsidRDefault="00C7424D" w:rsidP="00C7424D">
            <w:pPr>
              <w:widowControl/>
              <w:rPr>
                <w:rFonts w:ascii="Times New Roman" w:eastAsia="Times New Roman" w:hAnsi="Times New Roman" w:cs="Times New Roman"/>
                <w:color w:val="auto"/>
                <w:sz w:val="28"/>
                <w:szCs w:val="28"/>
                <w:lang w:val="ru-RU" w:eastAsia="ru-RU" w:bidi="ar-SA"/>
              </w:rPr>
            </w:pPr>
            <w:proofErr w:type="spellStart"/>
            <w:r w:rsidRPr="00C7424D">
              <w:rPr>
                <w:rFonts w:ascii="Times New Roman" w:eastAsia="Times New Roman" w:hAnsi="Times New Roman" w:cs="Times New Roman"/>
                <w:color w:val="auto"/>
                <w:sz w:val="28"/>
                <w:szCs w:val="28"/>
                <w:lang w:val="ru-RU" w:eastAsia="ru-RU" w:bidi="ar-SA"/>
              </w:rPr>
              <w:t>Місцевий</w:t>
            </w:r>
            <w:proofErr w:type="spellEnd"/>
            <w:r w:rsidRPr="00C7424D">
              <w:rPr>
                <w:rFonts w:ascii="Times New Roman" w:eastAsia="Times New Roman" w:hAnsi="Times New Roman" w:cs="Times New Roman"/>
                <w:color w:val="auto"/>
                <w:sz w:val="28"/>
                <w:szCs w:val="28"/>
                <w:lang w:val="ru-RU" w:eastAsia="ru-RU" w:bidi="ar-SA"/>
              </w:rPr>
              <w:t xml:space="preserve"> бюджет </w:t>
            </w:r>
          </w:p>
        </w:tc>
        <w:tc>
          <w:tcPr>
            <w:tcW w:w="3657" w:type="dxa"/>
            <w:tcBorders>
              <w:top w:val="single" w:sz="4" w:space="0" w:color="auto"/>
              <w:left w:val="single" w:sz="4" w:space="0" w:color="auto"/>
              <w:bottom w:val="single" w:sz="4" w:space="0" w:color="auto"/>
              <w:right w:val="single" w:sz="4" w:space="0" w:color="auto"/>
            </w:tcBorders>
          </w:tcPr>
          <w:p w14:paraId="5203FEE2" w14:textId="77777777" w:rsidR="00C7424D" w:rsidRPr="00C7424D" w:rsidRDefault="00C7424D" w:rsidP="00C7424D">
            <w:pPr>
              <w:widowControl/>
              <w:jc w:val="center"/>
              <w:rPr>
                <w:rFonts w:ascii="Times New Roman" w:eastAsia="Times New Roman" w:hAnsi="Times New Roman" w:cs="Times New Roman"/>
                <w:color w:val="auto"/>
                <w:sz w:val="28"/>
                <w:szCs w:val="28"/>
                <w:lang w:val="ru-RU" w:eastAsia="ru-RU" w:bidi="ar-SA"/>
              </w:rPr>
            </w:pPr>
            <w:r w:rsidRPr="00C7424D">
              <w:rPr>
                <w:rFonts w:ascii="Times New Roman" w:eastAsia="Times New Roman" w:hAnsi="Times New Roman" w:cs="Times New Roman"/>
                <w:color w:val="auto"/>
                <w:sz w:val="28"/>
                <w:szCs w:val="28"/>
                <w:lang w:val="ru-RU" w:eastAsia="ru-RU" w:bidi="ar-SA"/>
              </w:rPr>
              <w:t>0</w:t>
            </w:r>
          </w:p>
        </w:tc>
        <w:tc>
          <w:tcPr>
            <w:tcW w:w="993" w:type="dxa"/>
            <w:tcBorders>
              <w:top w:val="single" w:sz="4" w:space="0" w:color="auto"/>
              <w:left w:val="single" w:sz="4" w:space="0" w:color="auto"/>
              <w:bottom w:val="single" w:sz="4" w:space="0" w:color="auto"/>
              <w:right w:val="single" w:sz="4" w:space="0" w:color="auto"/>
            </w:tcBorders>
          </w:tcPr>
          <w:p w14:paraId="7E560940" w14:textId="77777777" w:rsidR="00C7424D" w:rsidRPr="00C7424D" w:rsidRDefault="00C7424D" w:rsidP="00C7424D">
            <w:pPr>
              <w:widowControl/>
              <w:jc w:val="center"/>
              <w:rPr>
                <w:rFonts w:ascii="Times New Roman" w:eastAsia="Times New Roman" w:hAnsi="Times New Roman" w:cs="Times New Roman"/>
                <w:color w:val="auto"/>
                <w:sz w:val="28"/>
                <w:szCs w:val="28"/>
                <w:lang w:eastAsia="ru-RU" w:bidi="ar-SA"/>
              </w:rPr>
            </w:pPr>
            <w:r w:rsidRPr="00C7424D">
              <w:rPr>
                <w:rFonts w:ascii="Times New Roman" w:eastAsia="Times New Roman" w:hAnsi="Times New Roman" w:cs="Times New Roman"/>
                <w:color w:val="auto"/>
                <w:sz w:val="28"/>
                <w:szCs w:val="28"/>
                <w:lang w:eastAsia="ru-RU" w:bidi="ar-SA"/>
              </w:rPr>
              <w:t>1,0</w:t>
            </w:r>
          </w:p>
        </w:tc>
        <w:tc>
          <w:tcPr>
            <w:tcW w:w="992" w:type="dxa"/>
            <w:tcBorders>
              <w:top w:val="single" w:sz="4" w:space="0" w:color="auto"/>
              <w:left w:val="single" w:sz="4" w:space="0" w:color="auto"/>
              <w:bottom w:val="single" w:sz="4" w:space="0" w:color="auto"/>
              <w:right w:val="single" w:sz="4" w:space="0" w:color="auto"/>
            </w:tcBorders>
          </w:tcPr>
          <w:p w14:paraId="45ADE4B2" w14:textId="77777777" w:rsidR="00C7424D" w:rsidRPr="00C7424D" w:rsidRDefault="00C7424D" w:rsidP="00C7424D">
            <w:pPr>
              <w:widowControl/>
              <w:jc w:val="center"/>
              <w:rPr>
                <w:rFonts w:ascii="Times New Roman" w:eastAsia="Times New Roman" w:hAnsi="Times New Roman" w:cs="Times New Roman"/>
                <w:color w:val="auto"/>
                <w:sz w:val="28"/>
                <w:szCs w:val="28"/>
                <w:lang w:eastAsia="ru-RU" w:bidi="ar-SA"/>
              </w:rPr>
            </w:pPr>
            <w:r w:rsidRPr="00C7424D">
              <w:rPr>
                <w:rFonts w:ascii="Times New Roman" w:eastAsia="Times New Roman" w:hAnsi="Times New Roman" w:cs="Times New Roman"/>
                <w:color w:val="auto"/>
                <w:sz w:val="28"/>
                <w:szCs w:val="28"/>
                <w:lang w:eastAsia="ru-RU" w:bidi="ar-SA"/>
              </w:rPr>
              <w:t>5,0</w:t>
            </w:r>
          </w:p>
        </w:tc>
        <w:tc>
          <w:tcPr>
            <w:tcW w:w="1133" w:type="dxa"/>
            <w:tcBorders>
              <w:top w:val="single" w:sz="4" w:space="0" w:color="auto"/>
              <w:left w:val="single" w:sz="4" w:space="0" w:color="auto"/>
              <w:bottom w:val="single" w:sz="4" w:space="0" w:color="auto"/>
              <w:right w:val="single" w:sz="4" w:space="0" w:color="auto"/>
            </w:tcBorders>
          </w:tcPr>
          <w:p w14:paraId="3B2B51AA" w14:textId="77777777" w:rsidR="00C7424D" w:rsidRPr="00C7424D" w:rsidRDefault="00C7424D" w:rsidP="00C7424D">
            <w:pPr>
              <w:widowControl/>
              <w:rPr>
                <w:rFonts w:ascii="Times New Roman" w:eastAsia="Times New Roman" w:hAnsi="Times New Roman" w:cs="Times New Roman"/>
                <w:color w:val="auto"/>
                <w:sz w:val="28"/>
                <w:szCs w:val="28"/>
                <w:lang w:eastAsia="ru-RU" w:bidi="ar-SA"/>
              </w:rPr>
            </w:pPr>
            <w:r w:rsidRPr="00C7424D">
              <w:rPr>
                <w:rFonts w:ascii="Times New Roman" w:eastAsia="Times New Roman" w:hAnsi="Times New Roman" w:cs="Times New Roman"/>
                <w:color w:val="auto"/>
                <w:sz w:val="28"/>
                <w:szCs w:val="28"/>
                <w:lang w:eastAsia="ru-RU" w:bidi="ar-SA"/>
              </w:rPr>
              <w:t xml:space="preserve">     5,0 </w:t>
            </w:r>
          </w:p>
        </w:tc>
      </w:tr>
      <w:tr w:rsidR="00C7424D" w:rsidRPr="00C7424D" w14:paraId="05455582" w14:textId="77777777" w:rsidTr="005964B5">
        <w:trPr>
          <w:trHeight w:val="246"/>
        </w:trPr>
        <w:tc>
          <w:tcPr>
            <w:tcW w:w="489" w:type="dxa"/>
            <w:vMerge/>
            <w:tcBorders>
              <w:left w:val="single" w:sz="4" w:space="0" w:color="auto"/>
              <w:right w:val="single" w:sz="4" w:space="0" w:color="auto"/>
            </w:tcBorders>
            <w:vAlign w:val="center"/>
          </w:tcPr>
          <w:p w14:paraId="037A0A11" w14:textId="77777777" w:rsidR="00C7424D" w:rsidRPr="00C7424D" w:rsidRDefault="00C7424D" w:rsidP="00C7424D">
            <w:pPr>
              <w:widowControl/>
              <w:spacing w:after="200" w:line="276" w:lineRule="auto"/>
              <w:rPr>
                <w:rFonts w:ascii="Times New Roman" w:eastAsia="Times New Roman" w:hAnsi="Times New Roman" w:cs="Times New Roman"/>
                <w:color w:val="auto"/>
                <w:sz w:val="28"/>
                <w:szCs w:val="28"/>
                <w:lang w:bidi="ar-SA"/>
              </w:rPr>
            </w:pPr>
          </w:p>
        </w:tc>
        <w:tc>
          <w:tcPr>
            <w:tcW w:w="2483" w:type="dxa"/>
            <w:tcBorders>
              <w:left w:val="single" w:sz="4" w:space="0" w:color="auto"/>
              <w:right w:val="single" w:sz="4" w:space="0" w:color="auto"/>
            </w:tcBorders>
            <w:vAlign w:val="center"/>
          </w:tcPr>
          <w:p w14:paraId="7BE0D031" w14:textId="77777777" w:rsidR="00C7424D" w:rsidRPr="00C7424D" w:rsidRDefault="00C7424D" w:rsidP="00C7424D">
            <w:pPr>
              <w:widowControl/>
              <w:rPr>
                <w:rFonts w:ascii="Times New Roman" w:eastAsia="Times New Roman" w:hAnsi="Times New Roman" w:cs="Times New Roman"/>
                <w:color w:val="auto"/>
                <w:sz w:val="28"/>
                <w:szCs w:val="28"/>
                <w:lang w:val="ru-RU" w:eastAsia="ru-RU" w:bidi="ar-SA"/>
              </w:rPr>
            </w:pPr>
            <w:proofErr w:type="spellStart"/>
            <w:r w:rsidRPr="00C7424D">
              <w:rPr>
                <w:rFonts w:ascii="Times New Roman" w:eastAsia="Times New Roman" w:hAnsi="Times New Roman" w:cs="Times New Roman"/>
                <w:color w:val="auto"/>
                <w:sz w:val="28"/>
                <w:szCs w:val="28"/>
                <w:lang w:val="ru-RU" w:eastAsia="ru-RU" w:bidi="ar-SA"/>
              </w:rPr>
              <w:t>Інші</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джерела</w:t>
            </w:r>
            <w:proofErr w:type="spellEnd"/>
            <w:r w:rsidRPr="00C7424D">
              <w:rPr>
                <w:rFonts w:ascii="Times New Roman" w:eastAsia="Times New Roman" w:hAnsi="Times New Roman" w:cs="Times New Roman"/>
                <w:color w:val="auto"/>
                <w:sz w:val="28"/>
                <w:szCs w:val="28"/>
                <w:lang w:val="ru-RU" w:eastAsia="ru-RU" w:bidi="ar-SA"/>
              </w:rPr>
              <w:t>*</w:t>
            </w:r>
          </w:p>
        </w:tc>
        <w:tc>
          <w:tcPr>
            <w:tcW w:w="3657" w:type="dxa"/>
            <w:tcBorders>
              <w:top w:val="single" w:sz="4" w:space="0" w:color="auto"/>
              <w:left w:val="single" w:sz="4" w:space="0" w:color="auto"/>
              <w:bottom w:val="single" w:sz="4" w:space="0" w:color="auto"/>
              <w:right w:val="single" w:sz="4" w:space="0" w:color="auto"/>
            </w:tcBorders>
          </w:tcPr>
          <w:p w14:paraId="7A9FD378" w14:textId="77777777" w:rsidR="00C7424D" w:rsidRPr="00C7424D" w:rsidRDefault="00C7424D" w:rsidP="00C7424D">
            <w:pPr>
              <w:widowControl/>
              <w:jc w:val="center"/>
              <w:rPr>
                <w:rFonts w:ascii="Times New Roman" w:eastAsia="Times New Roman" w:hAnsi="Times New Roman" w:cs="Times New Roman"/>
                <w:color w:val="auto"/>
                <w:sz w:val="28"/>
                <w:szCs w:val="28"/>
                <w:lang w:val="ru-RU" w:eastAsia="ru-RU" w:bidi="ar-SA"/>
              </w:rPr>
            </w:pPr>
            <w:r w:rsidRPr="00C7424D">
              <w:rPr>
                <w:rFonts w:ascii="Times New Roman" w:eastAsia="Times New Roman" w:hAnsi="Times New Roman" w:cs="Times New Roman"/>
                <w:color w:val="auto"/>
                <w:sz w:val="28"/>
                <w:szCs w:val="28"/>
                <w:lang w:val="ru-RU" w:eastAsia="ru-RU" w:bidi="ar-SA"/>
              </w:rPr>
              <w:t>0</w:t>
            </w:r>
          </w:p>
        </w:tc>
        <w:tc>
          <w:tcPr>
            <w:tcW w:w="993" w:type="dxa"/>
            <w:tcBorders>
              <w:top w:val="single" w:sz="4" w:space="0" w:color="auto"/>
              <w:left w:val="single" w:sz="4" w:space="0" w:color="auto"/>
              <w:bottom w:val="single" w:sz="4" w:space="0" w:color="auto"/>
              <w:right w:val="single" w:sz="4" w:space="0" w:color="auto"/>
            </w:tcBorders>
          </w:tcPr>
          <w:p w14:paraId="6080A38B" w14:textId="77777777" w:rsidR="00C7424D" w:rsidRPr="00C7424D" w:rsidRDefault="00C7424D" w:rsidP="00C7424D">
            <w:pPr>
              <w:widowControl/>
              <w:jc w:val="center"/>
              <w:rPr>
                <w:rFonts w:ascii="Times New Roman" w:eastAsia="Times New Roman" w:hAnsi="Times New Roman" w:cs="Times New Roman"/>
                <w:color w:val="auto"/>
                <w:sz w:val="28"/>
                <w:szCs w:val="28"/>
                <w:lang w:val="ru-RU" w:eastAsia="ru-RU" w:bidi="ar-SA"/>
              </w:rPr>
            </w:pPr>
            <w:r w:rsidRPr="00C7424D">
              <w:rPr>
                <w:rFonts w:ascii="Times New Roman" w:eastAsia="Times New Roman" w:hAnsi="Times New Roman" w:cs="Times New Roman"/>
                <w:color w:val="auto"/>
                <w:sz w:val="28"/>
                <w:szCs w:val="28"/>
                <w:lang w:val="ru-RU" w:eastAsia="ru-RU" w:bidi="ar-SA"/>
              </w:rPr>
              <w:t>0</w:t>
            </w:r>
          </w:p>
        </w:tc>
        <w:tc>
          <w:tcPr>
            <w:tcW w:w="992" w:type="dxa"/>
            <w:tcBorders>
              <w:top w:val="single" w:sz="4" w:space="0" w:color="auto"/>
              <w:left w:val="single" w:sz="4" w:space="0" w:color="auto"/>
              <w:bottom w:val="single" w:sz="4" w:space="0" w:color="auto"/>
              <w:right w:val="single" w:sz="4" w:space="0" w:color="auto"/>
            </w:tcBorders>
          </w:tcPr>
          <w:p w14:paraId="420EFC90" w14:textId="77777777" w:rsidR="00C7424D" w:rsidRPr="00C7424D" w:rsidRDefault="00C7424D" w:rsidP="00C7424D">
            <w:pPr>
              <w:widowControl/>
              <w:jc w:val="center"/>
              <w:rPr>
                <w:rFonts w:ascii="Times New Roman" w:eastAsia="Times New Roman" w:hAnsi="Times New Roman" w:cs="Times New Roman"/>
                <w:color w:val="auto"/>
                <w:sz w:val="28"/>
                <w:szCs w:val="28"/>
                <w:lang w:val="ru-RU" w:eastAsia="ru-RU" w:bidi="ar-SA"/>
              </w:rPr>
            </w:pPr>
            <w:r w:rsidRPr="00C7424D">
              <w:rPr>
                <w:rFonts w:ascii="Times New Roman" w:eastAsia="Times New Roman" w:hAnsi="Times New Roman" w:cs="Times New Roman"/>
                <w:color w:val="auto"/>
                <w:sz w:val="28"/>
                <w:szCs w:val="28"/>
                <w:lang w:val="ru-RU" w:eastAsia="ru-RU" w:bidi="ar-SA"/>
              </w:rPr>
              <w:t>0</w:t>
            </w:r>
          </w:p>
        </w:tc>
        <w:tc>
          <w:tcPr>
            <w:tcW w:w="1133" w:type="dxa"/>
            <w:tcBorders>
              <w:top w:val="single" w:sz="4" w:space="0" w:color="auto"/>
              <w:left w:val="single" w:sz="4" w:space="0" w:color="auto"/>
              <w:bottom w:val="single" w:sz="4" w:space="0" w:color="auto"/>
              <w:right w:val="single" w:sz="4" w:space="0" w:color="auto"/>
            </w:tcBorders>
          </w:tcPr>
          <w:p w14:paraId="53FBFDD2" w14:textId="77777777" w:rsidR="00C7424D" w:rsidRPr="00C7424D" w:rsidRDefault="00C7424D" w:rsidP="00C7424D">
            <w:pPr>
              <w:widowControl/>
              <w:jc w:val="center"/>
              <w:rPr>
                <w:rFonts w:ascii="Times New Roman" w:eastAsia="Times New Roman" w:hAnsi="Times New Roman" w:cs="Times New Roman"/>
                <w:color w:val="auto"/>
                <w:sz w:val="28"/>
                <w:szCs w:val="28"/>
                <w:lang w:val="ru-RU" w:eastAsia="ru-RU" w:bidi="ar-SA"/>
              </w:rPr>
            </w:pPr>
            <w:r w:rsidRPr="00C7424D">
              <w:rPr>
                <w:rFonts w:ascii="Times New Roman" w:eastAsia="Times New Roman" w:hAnsi="Times New Roman" w:cs="Times New Roman"/>
                <w:color w:val="auto"/>
                <w:sz w:val="28"/>
                <w:szCs w:val="28"/>
                <w:lang w:val="ru-RU" w:eastAsia="ru-RU" w:bidi="ar-SA"/>
              </w:rPr>
              <w:t>0</w:t>
            </w:r>
          </w:p>
        </w:tc>
      </w:tr>
      <w:tr w:rsidR="00C7424D" w:rsidRPr="00C7424D" w14:paraId="726BFD86" w14:textId="77777777" w:rsidTr="005964B5">
        <w:trPr>
          <w:trHeight w:val="596"/>
        </w:trPr>
        <w:tc>
          <w:tcPr>
            <w:tcW w:w="489" w:type="dxa"/>
            <w:tcBorders>
              <w:left w:val="single" w:sz="4" w:space="0" w:color="auto"/>
              <w:right w:val="single" w:sz="4" w:space="0" w:color="auto"/>
            </w:tcBorders>
          </w:tcPr>
          <w:p w14:paraId="4FEE0523" w14:textId="77777777" w:rsidR="00C7424D" w:rsidRPr="00C7424D" w:rsidRDefault="00C7424D" w:rsidP="00C7424D">
            <w:pPr>
              <w:widowControl/>
              <w:spacing w:after="200" w:line="276" w:lineRule="auto"/>
              <w:jc w:val="center"/>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t>10</w:t>
            </w:r>
          </w:p>
        </w:tc>
        <w:tc>
          <w:tcPr>
            <w:tcW w:w="2483" w:type="dxa"/>
            <w:tcBorders>
              <w:left w:val="single" w:sz="4" w:space="0" w:color="auto"/>
              <w:right w:val="single" w:sz="4" w:space="0" w:color="auto"/>
            </w:tcBorders>
          </w:tcPr>
          <w:p w14:paraId="7947F04B" w14:textId="77777777" w:rsidR="00C7424D" w:rsidRPr="00C7424D" w:rsidRDefault="00C7424D" w:rsidP="00C7424D">
            <w:pPr>
              <w:widowControl/>
              <w:rPr>
                <w:rFonts w:ascii="Times New Roman" w:eastAsia="Times New Roman" w:hAnsi="Times New Roman" w:cs="Times New Roman"/>
                <w:color w:val="auto"/>
                <w:sz w:val="28"/>
                <w:szCs w:val="28"/>
                <w:lang w:val="ru-RU" w:eastAsia="ru-RU" w:bidi="ar-SA"/>
              </w:rPr>
            </w:pPr>
            <w:proofErr w:type="spellStart"/>
            <w:r w:rsidRPr="00C7424D">
              <w:rPr>
                <w:rFonts w:ascii="Times New Roman" w:eastAsia="Times New Roman" w:hAnsi="Times New Roman" w:cs="Times New Roman"/>
                <w:color w:val="auto"/>
                <w:sz w:val="28"/>
                <w:szCs w:val="28"/>
                <w:lang w:val="ru-RU" w:eastAsia="ru-RU" w:bidi="ar-SA"/>
              </w:rPr>
              <w:t>Очікувані</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кінцеві</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результати</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виконання</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Програми</w:t>
            </w:r>
            <w:proofErr w:type="spellEnd"/>
          </w:p>
        </w:tc>
        <w:tc>
          <w:tcPr>
            <w:tcW w:w="6775" w:type="dxa"/>
            <w:gridSpan w:val="4"/>
            <w:tcBorders>
              <w:top w:val="single" w:sz="4" w:space="0" w:color="auto"/>
              <w:left w:val="single" w:sz="4" w:space="0" w:color="auto"/>
              <w:bottom w:val="single" w:sz="4" w:space="0" w:color="auto"/>
              <w:right w:val="single" w:sz="4" w:space="0" w:color="auto"/>
            </w:tcBorders>
          </w:tcPr>
          <w:p w14:paraId="57DA729E" w14:textId="77777777" w:rsidR="00C7424D" w:rsidRPr="00C7424D" w:rsidRDefault="00C7424D" w:rsidP="00C7424D">
            <w:pPr>
              <w:widowControl/>
              <w:rPr>
                <w:rFonts w:ascii="Times New Roman" w:eastAsia="Times New Roman" w:hAnsi="Times New Roman" w:cs="Times New Roman"/>
                <w:color w:val="auto"/>
                <w:sz w:val="28"/>
                <w:szCs w:val="28"/>
                <w:lang w:val="ru-RU" w:eastAsia="ru-RU" w:bidi="ar-SA"/>
              </w:rPr>
            </w:pPr>
            <w:proofErr w:type="spellStart"/>
            <w:r w:rsidRPr="00C7424D">
              <w:rPr>
                <w:rFonts w:ascii="Times New Roman" w:eastAsia="Times New Roman" w:hAnsi="Times New Roman" w:cs="Times New Roman"/>
                <w:sz w:val="28"/>
                <w:szCs w:val="28"/>
                <w:lang w:val="ru-RU" w:eastAsia="ru-RU" w:bidi="ar-SA"/>
              </w:rPr>
              <w:t>Зниження</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рівня</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домашнього</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насильства</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насильства</w:t>
            </w:r>
            <w:proofErr w:type="spellEnd"/>
            <w:r w:rsidRPr="00C7424D">
              <w:rPr>
                <w:rFonts w:ascii="Times New Roman" w:eastAsia="Times New Roman" w:hAnsi="Times New Roman" w:cs="Times New Roman"/>
                <w:sz w:val="28"/>
                <w:szCs w:val="28"/>
                <w:lang w:val="ru-RU" w:eastAsia="ru-RU" w:bidi="ar-SA"/>
              </w:rPr>
              <w:t xml:space="preserve"> за </w:t>
            </w:r>
            <w:proofErr w:type="spellStart"/>
            <w:r w:rsidRPr="00C7424D">
              <w:rPr>
                <w:rFonts w:ascii="Times New Roman" w:eastAsia="Times New Roman" w:hAnsi="Times New Roman" w:cs="Times New Roman"/>
                <w:sz w:val="28"/>
                <w:szCs w:val="28"/>
                <w:lang w:val="ru-RU" w:eastAsia="ru-RU" w:bidi="ar-SA"/>
              </w:rPr>
              <w:t>ознакою</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статі</w:t>
            </w:r>
            <w:proofErr w:type="spellEnd"/>
            <w:r w:rsidRPr="00C7424D">
              <w:rPr>
                <w:rFonts w:ascii="Times New Roman" w:eastAsia="Times New Roman" w:hAnsi="Times New Roman" w:cs="Times New Roman"/>
                <w:sz w:val="28"/>
                <w:szCs w:val="28"/>
                <w:lang w:val="ru-RU" w:eastAsia="ru-RU" w:bidi="ar-SA"/>
              </w:rPr>
              <w:t xml:space="preserve"> та </w:t>
            </w:r>
            <w:proofErr w:type="spellStart"/>
            <w:r w:rsidRPr="00C7424D">
              <w:rPr>
                <w:rFonts w:ascii="Times New Roman" w:eastAsia="Times New Roman" w:hAnsi="Times New Roman" w:cs="Times New Roman"/>
                <w:sz w:val="28"/>
                <w:szCs w:val="28"/>
                <w:lang w:val="ru-RU" w:eastAsia="ru-RU" w:bidi="ar-SA"/>
              </w:rPr>
              <w:t>забезпечення</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захисту</w:t>
            </w:r>
            <w:proofErr w:type="spellEnd"/>
            <w:r w:rsidRPr="00C7424D">
              <w:rPr>
                <w:rFonts w:ascii="Times New Roman" w:eastAsia="Times New Roman" w:hAnsi="Times New Roman" w:cs="Times New Roman"/>
                <w:sz w:val="28"/>
                <w:szCs w:val="28"/>
                <w:lang w:val="ru-RU" w:eastAsia="ru-RU" w:bidi="ar-SA"/>
              </w:rPr>
              <w:t xml:space="preserve"> прав </w:t>
            </w:r>
            <w:proofErr w:type="spellStart"/>
            <w:r w:rsidRPr="00C7424D">
              <w:rPr>
                <w:rFonts w:ascii="Times New Roman" w:eastAsia="Times New Roman" w:hAnsi="Times New Roman" w:cs="Times New Roman"/>
                <w:sz w:val="28"/>
                <w:szCs w:val="28"/>
                <w:lang w:val="ru-RU" w:eastAsia="ru-RU" w:bidi="ar-SA"/>
              </w:rPr>
              <w:t>постраждалих</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осіб</w:t>
            </w:r>
            <w:proofErr w:type="spellEnd"/>
            <w:r w:rsidRPr="00C7424D">
              <w:rPr>
                <w:rFonts w:ascii="Times New Roman" w:eastAsia="Times New Roman" w:hAnsi="Times New Roman" w:cs="Times New Roman"/>
                <w:sz w:val="28"/>
                <w:szCs w:val="28"/>
                <w:lang w:val="ru-RU" w:eastAsia="ru-RU" w:bidi="ar-SA"/>
              </w:rPr>
              <w:t xml:space="preserve"> через </w:t>
            </w:r>
            <w:proofErr w:type="spellStart"/>
            <w:r w:rsidRPr="00C7424D">
              <w:rPr>
                <w:rFonts w:ascii="Times New Roman" w:eastAsia="Times New Roman" w:hAnsi="Times New Roman" w:cs="Times New Roman"/>
                <w:sz w:val="28"/>
                <w:szCs w:val="28"/>
                <w:lang w:val="ru-RU" w:eastAsia="ru-RU" w:bidi="ar-SA"/>
              </w:rPr>
              <w:t>удосконалення</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системи</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запобігання</w:t>
            </w:r>
            <w:proofErr w:type="spellEnd"/>
            <w:r w:rsidRPr="00C7424D">
              <w:rPr>
                <w:rFonts w:ascii="Times New Roman" w:eastAsia="Times New Roman" w:hAnsi="Times New Roman" w:cs="Times New Roman"/>
                <w:sz w:val="28"/>
                <w:szCs w:val="28"/>
                <w:lang w:val="ru-RU" w:eastAsia="ru-RU" w:bidi="ar-SA"/>
              </w:rPr>
              <w:t xml:space="preserve"> та </w:t>
            </w:r>
            <w:proofErr w:type="spellStart"/>
            <w:r w:rsidRPr="00C7424D">
              <w:rPr>
                <w:rFonts w:ascii="Times New Roman" w:eastAsia="Times New Roman" w:hAnsi="Times New Roman" w:cs="Times New Roman"/>
                <w:sz w:val="28"/>
                <w:szCs w:val="28"/>
                <w:lang w:val="ru-RU" w:eastAsia="ru-RU" w:bidi="ar-SA"/>
              </w:rPr>
              <w:t>протидії</w:t>
            </w:r>
            <w:proofErr w:type="spellEnd"/>
            <w:r w:rsidRPr="00C7424D">
              <w:rPr>
                <w:rFonts w:ascii="Times New Roman" w:eastAsia="Times New Roman" w:hAnsi="Times New Roman" w:cs="Times New Roman"/>
                <w:sz w:val="28"/>
                <w:szCs w:val="28"/>
                <w:lang w:val="ru-RU" w:eastAsia="ru-RU" w:bidi="ar-SA"/>
              </w:rPr>
              <w:t xml:space="preserve"> такому </w:t>
            </w:r>
            <w:proofErr w:type="spellStart"/>
            <w:r w:rsidRPr="00C7424D">
              <w:rPr>
                <w:rFonts w:ascii="Times New Roman" w:eastAsia="Times New Roman" w:hAnsi="Times New Roman" w:cs="Times New Roman"/>
                <w:sz w:val="28"/>
                <w:szCs w:val="28"/>
                <w:lang w:val="ru-RU" w:eastAsia="ru-RU" w:bidi="ar-SA"/>
              </w:rPr>
              <w:t>насильству</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удосконалення</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відповідної</w:t>
            </w:r>
            <w:proofErr w:type="spellEnd"/>
            <w:r w:rsidRPr="00C7424D">
              <w:rPr>
                <w:rFonts w:ascii="Times New Roman" w:eastAsia="Times New Roman" w:hAnsi="Times New Roman" w:cs="Times New Roman"/>
                <w:sz w:val="28"/>
                <w:szCs w:val="28"/>
                <w:lang w:val="ru-RU" w:eastAsia="ru-RU" w:bidi="ar-SA"/>
              </w:rPr>
              <w:t xml:space="preserve"> нормативно-</w:t>
            </w:r>
            <w:proofErr w:type="spellStart"/>
            <w:r w:rsidRPr="00C7424D">
              <w:rPr>
                <w:rFonts w:ascii="Times New Roman" w:eastAsia="Times New Roman" w:hAnsi="Times New Roman" w:cs="Times New Roman"/>
                <w:sz w:val="28"/>
                <w:szCs w:val="28"/>
                <w:lang w:val="ru-RU" w:eastAsia="ru-RU" w:bidi="ar-SA"/>
              </w:rPr>
              <w:t>правової</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бази</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запровадження</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дієвого</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механізму</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взаємодії</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суб’єктів</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що</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здійснюють</w:t>
            </w:r>
            <w:proofErr w:type="spellEnd"/>
            <w:r w:rsidRPr="00C7424D">
              <w:rPr>
                <w:rFonts w:ascii="Times New Roman" w:eastAsia="Times New Roman" w:hAnsi="Times New Roman" w:cs="Times New Roman"/>
                <w:sz w:val="28"/>
                <w:szCs w:val="28"/>
                <w:lang w:val="ru-RU" w:eastAsia="ru-RU" w:bidi="ar-SA"/>
              </w:rPr>
              <w:t xml:space="preserve"> заходи у </w:t>
            </w:r>
            <w:proofErr w:type="spellStart"/>
            <w:r w:rsidRPr="00C7424D">
              <w:rPr>
                <w:rFonts w:ascii="Times New Roman" w:eastAsia="Times New Roman" w:hAnsi="Times New Roman" w:cs="Times New Roman"/>
                <w:sz w:val="28"/>
                <w:szCs w:val="28"/>
                <w:lang w:val="ru-RU" w:eastAsia="ru-RU" w:bidi="ar-SA"/>
              </w:rPr>
              <w:t>сфері</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запобігання</w:t>
            </w:r>
            <w:proofErr w:type="spellEnd"/>
            <w:r w:rsidRPr="00C7424D">
              <w:rPr>
                <w:rFonts w:ascii="Times New Roman" w:eastAsia="Times New Roman" w:hAnsi="Times New Roman" w:cs="Times New Roman"/>
                <w:sz w:val="28"/>
                <w:szCs w:val="28"/>
                <w:lang w:val="ru-RU" w:eastAsia="ru-RU" w:bidi="ar-SA"/>
              </w:rPr>
              <w:t xml:space="preserve"> та </w:t>
            </w:r>
            <w:proofErr w:type="spellStart"/>
            <w:r w:rsidRPr="00C7424D">
              <w:rPr>
                <w:rFonts w:ascii="Times New Roman" w:eastAsia="Times New Roman" w:hAnsi="Times New Roman" w:cs="Times New Roman"/>
                <w:sz w:val="28"/>
                <w:szCs w:val="28"/>
                <w:lang w:val="ru-RU" w:eastAsia="ru-RU" w:bidi="ar-SA"/>
              </w:rPr>
              <w:t>протидії</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домашньому</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насильству</w:t>
            </w:r>
            <w:proofErr w:type="spellEnd"/>
            <w:r w:rsidRPr="00C7424D">
              <w:rPr>
                <w:rFonts w:ascii="Times New Roman" w:eastAsia="Times New Roman" w:hAnsi="Times New Roman" w:cs="Times New Roman"/>
                <w:sz w:val="28"/>
                <w:szCs w:val="28"/>
                <w:lang w:val="ru-RU" w:eastAsia="ru-RU" w:bidi="ar-SA"/>
              </w:rPr>
              <w:t xml:space="preserve"> та </w:t>
            </w:r>
            <w:proofErr w:type="spellStart"/>
            <w:r w:rsidRPr="00C7424D">
              <w:rPr>
                <w:rFonts w:ascii="Times New Roman" w:eastAsia="Times New Roman" w:hAnsi="Times New Roman" w:cs="Times New Roman"/>
                <w:sz w:val="28"/>
                <w:szCs w:val="28"/>
                <w:lang w:val="ru-RU" w:eastAsia="ru-RU" w:bidi="ar-SA"/>
              </w:rPr>
              <w:t>насильству</w:t>
            </w:r>
            <w:proofErr w:type="spellEnd"/>
            <w:r w:rsidRPr="00C7424D">
              <w:rPr>
                <w:rFonts w:ascii="Times New Roman" w:eastAsia="Times New Roman" w:hAnsi="Times New Roman" w:cs="Times New Roman"/>
                <w:sz w:val="28"/>
                <w:szCs w:val="28"/>
                <w:lang w:val="ru-RU" w:eastAsia="ru-RU" w:bidi="ar-SA"/>
              </w:rPr>
              <w:t xml:space="preserve"> за </w:t>
            </w:r>
            <w:proofErr w:type="spellStart"/>
            <w:r w:rsidRPr="00C7424D">
              <w:rPr>
                <w:rFonts w:ascii="Times New Roman" w:eastAsia="Times New Roman" w:hAnsi="Times New Roman" w:cs="Times New Roman"/>
                <w:sz w:val="28"/>
                <w:szCs w:val="28"/>
                <w:lang w:val="ru-RU" w:eastAsia="ru-RU" w:bidi="ar-SA"/>
              </w:rPr>
              <w:t>ознакою</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статі</w:t>
            </w:r>
            <w:proofErr w:type="spellEnd"/>
          </w:p>
        </w:tc>
      </w:tr>
      <w:tr w:rsidR="00C7424D" w:rsidRPr="00C7424D" w14:paraId="123A98CC" w14:textId="77777777" w:rsidTr="005964B5">
        <w:trPr>
          <w:trHeight w:val="589"/>
        </w:trPr>
        <w:tc>
          <w:tcPr>
            <w:tcW w:w="489" w:type="dxa"/>
            <w:tcBorders>
              <w:left w:val="single" w:sz="4" w:space="0" w:color="auto"/>
              <w:bottom w:val="single" w:sz="4" w:space="0" w:color="auto"/>
              <w:right w:val="single" w:sz="4" w:space="0" w:color="auto"/>
            </w:tcBorders>
          </w:tcPr>
          <w:p w14:paraId="33E9EDA0" w14:textId="77777777" w:rsidR="00C7424D" w:rsidRPr="00C7424D" w:rsidRDefault="00C7424D" w:rsidP="00C7424D">
            <w:pPr>
              <w:widowControl/>
              <w:spacing w:after="200" w:line="276" w:lineRule="auto"/>
              <w:jc w:val="center"/>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t>11</w:t>
            </w:r>
          </w:p>
        </w:tc>
        <w:tc>
          <w:tcPr>
            <w:tcW w:w="2483" w:type="dxa"/>
            <w:tcBorders>
              <w:left w:val="single" w:sz="4" w:space="0" w:color="auto"/>
              <w:bottom w:val="single" w:sz="4" w:space="0" w:color="auto"/>
              <w:right w:val="single" w:sz="4" w:space="0" w:color="auto"/>
            </w:tcBorders>
          </w:tcPr>
          <w:p w14:paraId="304DD4FD" w14:textId="77777777" w:rsidR="00C7424D" w:rsidRPr="00C7424D" w:rsidRDefault="00C7424D" w:rsidP="00C7424D">
            <w:pPr>
              <w:widowControl/>
              <w:rPr>
                <w:rFonts w:ascii="Times New Roman" w:eastAsia="Times New Roman" w:hAnsi="Times New Roman" w:cs="Times New Roman"/>
                <w:color w:val="auto"/>
                <w:sz w:val="28"/>
                <w:szCs w:val="28"/>
                <w:lang w:val="ru-RU" w:eastAsia="ru-RU" w:bidi="ar-SA"/>
              </w:rPr>
            </w:pPr>
            <w:proofErr w:type="spellStart"/>
            <w:r w:rsidRPr="00C7424D">
              <w:rPr>
                <w:rFonts w:ascii="Times New Roman" w:eastAsia="Times New Roman" w:hAnsi="Times New Roman" w:cs="Times New Roman"/>
                <w:color w:val="auto"/>
                <w:sz w:val="28"/>
                <w:szCs w:val="28"/>
                <w:lang w:val="ru-RU" w:eastAsia="ru-RU" w:bidi="ar-SA"/>
              </w:rPr>
              <w:t>Координація</w:t>
            </w:r>
            <w:proofErr w:type="spellEnd"/>
            <w:r w:rsidRPr="00C7424D">
              <w:rPr>
                <w:rFonts w:ascii="Times New Roman" w:eastAsia="Times New Roman" w:hAnsi="Times New Roman" w:cs="Times New Roman"/>
                <w:color w:val="auto"/>
                <w:sz w:val="28"/>
                <w:szCs w:val="28"/>
                <w:lang w:val="ru-RU" w:eastAsia="ru-RU" w:bidi="ar-SA"/>
              </w:rPr>
              <w:t xml:space="preserve"> та контроль за </w:t>
            </w:r>
            <w:proofErr w:type="spellStart"/>
            <w:r w:rsidRPr="00C7424D">
              <w:rPr>
                <w:rFonts w:ascii="Times New Roman" w:eastAsia="Times New Roman" w:hAnsi="Times New Roman" w:cs="Times New Roman"/>
                <w:color w:val="auto"/>
                <w:sz w:val="28"/>
                <w:szCs w:val="28"/>
                <w:lang w:val="ru-RU" w:eastAsia="ru-RU" w:bidi="ar-SA"/>
              </w:rPr>
              <w:t>виконанням</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Програми</w:t>
            </w:r>
            <w:proofErr w:type="spellEnd"/>
          </w:p>
        </w:tc>
        <w:tc>
          <w:tcPr>
            <w:tcW w:w="6775" w:type="dxa"/>
            <w:gridSpan w:val="4"/>
            <w:tcBorders>
              <w:top w:val="single" w:sz="4" w:space="0" w:color="auto"/>
              <w:left w:val="single" w:sz="4" w:space="0" w:color="auto"/>
              <w:bottom w:val="single" w:sz="4" w:space="0" w:color="auto"/>
              <w:right w:val="single" w:sz="4" w:space="0" w:color="auto"/>
            </w:tcBorders>
          </w:tcPr>
          <w:p w14:paraId="34F0BACA" w14:textId="77777777" w:rsidR="00C7424D" w:rsidRPr="00C7424D" w:rsidRDefault="00C7424D" w:rsidP="00C7424D">
            <w:pPr>
              <w:widowControl/>
              <w:rPr>
                <w:rFonts w:ascii="Times New Roman" w:eastAsia="Times New Roman" w:hAnsi="Times New Roman" w:cs="Times New Roman"/>
                <w:color w:val="auto"/>
                <w:sz w:val="28"/>
                <w:szCs w:val="28"/>
                <w:lang w:val="ru-RU" w:eastAsia="ru-RU" w:bidi="ar-SA"/>
              </w:rPr>
            </w:pPr>
            <w:proofErr w:type="spellStart"/>
            <w:r w:rsidRPr="00C7424D">
              <w:rPr>
                <w:rFonts w:ascii="Times New Roman" w:eastAsia="Times New Roman" w:hAnsi="Times New Roman" w:cs="Times New Roman"/>
                <w:color w:val="auto"/>
                <w:sz w:val="28"/>
                <w:szCs w:val="28"/>
                <w:lang w:val="ru-RU" w:eastAsia="ru-RU" w:bidi="ar-SA"/>
              </w:rPr>
              <w:t>Координацію</w:t>
            </w:r>
            <w:proofErr w:type="spellEnd"/>
            <w:r w:rsidRPr="00C7424D">
              <w:rPr>
                <w:rFonts w:ascii="Times New Roman" w:eastAsia="Times New Roman" w:hAnsi="Times New Roman" w:cs="Times New Roman"/>
                <w:color w:val="auto"/>
                <w:sz w:val="28"/>
                <w:szCs w:val="28"/>
                <w:lang w:val="ru-RU" w:eastAsia="ru-RU" w:bidi="ar-SA"/>
              </w:rPr>
              <w:t xml:space="preserve"> за </w:t>
            </w:r>
            <w:proofErr w:type="spellStart"/>
            <w:r w:rsidRPr="00C7424D">
              <w:rPr>
                <w:rFonts w:ascii="Times New Roman" w:eastAsia="Times New Roman" w:hAnsi="Times New Roman" w:cs="Times New Roman"/>
                <w:color w:val="auto"/>
                <w:sz w:val="28"/>
                <w:szCs w:val="28"/>
                <w:lang w:val="ru-RU" w:eastAsia="ru-RU" w:bidi="ar-SA"/>
              </w:rPr>
              <w:t>виконанням</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заходів</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Програми</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ефективним</w:t>
            </w:r>
            <w:proofErr w:type="spellEnd"/>
            <w:r w:rsidRPr="00C7424D">
              <w:rPr>
                <w:rFonts w:ascii="Times New Roman" w:eastAsia="Times New Roman" w:hAnsi="Times New Roman" w:cs="Times New Roman"/>
                <w:color w:val="auto"/>
                <w:sz w:val="28"/>
                <w:szCs w:val="28"/>
                <w:lang w:val="ru-RU" w:eastAsia="ru-RU" w:bidi="ar-SA"/>
              </w:rPr>
              <w:t xml:space="preserve"> та </w:t>
            </w:r>
            <w:proofErr w:type="spellStart"/>
            <w:r w:rsidRPr="00C7424D">
              <w:rPr>
                <w:rFonts w:ascii="Times New Roman" w:eastAsia="Times New Roman" w:hAnsi="Times New Roman" w:cs="Times New Roman"/>
                <w:color w:val="auto"/>
                <w:sz w:val="28"/>
                <w:szCs w:val="28"/>
                <w:lang w:val="ru-RU" w:eastAsia="ru-RU" w:bidi="ar-SA"/>
              </w:rPr>
              <w:t>цільовим</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використанням</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коштів</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її</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виконавцями</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здійснює</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к</w:t>
            </w:r>
            <w:r w:rsidRPr="00C7424D">
              <w:rPr>
                <w:rFonts w:ascii="Times New Roman" w:eastAsia="Times New Roman" w:hAnsi="Times New Roman" w:cs="Times New Roman"/>
                <w:sz w:val="28"/>
                <w:szCs w:val="28"/>
                <w:lang w:val="ru-RU" w:eastAsia="ru-RU" w:bidi="ar-SA"/>
              </w:rPr>
              <w:t>омунальн</w:t>
            </w:r>
            <w:proofErr w:type="spellEnd"/>
            <w:r w:rsidRPr="00C7424D">
              <w:rPr>
                <w:rFonts w:ascii="Times New Roman" w:eastAsia="Times New Roman" w:hAnsi="Times New Roman" w:cs="Times New Roman"/>
                <w:sz w:val="28"/>
                <w:szCs w:val="28"/>
                <w:lang w:eastAsia="ru-RU" w:bidi="ar-SA"/>
              </w:rPr>
              <w:t>а</w:t>
            </w:r>
            <w:r w:rsidRPr="00C7424D">
              <w:rPr>
                <w:rFonts w:ascii="Times New Roman" w:eastAsia="Times New Roman" w:hAnsi="Times New Roman" w:cs="Times New Roman"/>
                <w:sz w:val="28"/>
                <w:szCs w:val="28"/>
                <w:lang w:val="ru-RU" w:eastAsia="ru-RU" w:bidi="ar-SA"/>
              </w:rPr>
              <w:t xml:space="preserve"> </w:t>
            </w:r>
            <w:r w:rsidRPr="00C7424D">
              <w:rPr>
                <w:rFonts w:ascii="Times New Roman" w:eastAsia="Times New Roman" w:hAnsi="Times New Roman" w:cs="Times New Roman"/>
                <w:sz w:val="28"/>
                <w:szCs w:val="28"/>
                <w:lang w:eastAsia="ru-RU" w:bidi="ar-SA"/>
              </w:rPr>
              <w:t>установа</w:t>
            </w:r>
            <w:r w:rsidRPr="00C7424D">
              <w:rPr>
                <w:rFonts w:ascii="Times New Roman" w:eastAsia="Times New Roman" w:hAnsi="Times New Roman" w:cs="Times New Roman"/>
                <w:sz w:val="28"/>
                <w:szCs w:val="28"/>
                <w:lang w:val="ru-RU" w:eastAsia="ru-RU" w:bidi="ar-SA"/>
              </w:rPr>
              <w:t xml:space="preserve"> «Центр </w:t>
            </w:r>
            <w:r w:rsidRPr="00C7424D">
              <w:rPr>
                <w:rFonts w:ascii="Times New Roman" w:eastAsia="Times New Roman" w:hAnsi="Times New Roman" w:cs="Times New Roman"/>
                <w:sz w:val="28"/>
                <w:szCs w:val="28"/>
                <w:lang w:eastAsia="ru-RU" w:bidi="ar-SA"/>
              </w:rPr>
              <w:t xml:space="preserve">надання </w:t>
            </w:r>
            <w:proofErr w:type="spellStart"/>
            <w:r w:rsidRPr="00C7424D">
              <w:rPr>
                <w:rFonts w:ascii="Times New Roman" w:eastAsia="Times New Roman" w:hAnsi="Times New Roman" w:cs="Times New Roman"/>
                <w:sz w:val="28"/>
                <w:szCs w:val="28"/>
                <w:lang w:val="ru-RU" w:eastAsia="ru-RU" w:bidi="ar-SA"/>
              </w:rPr>
              <w:t>соціальних</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послуг</w:t>
            </w:r>
            <w:proofErr w:type="spellEnd"/>
            <w:r w:rsidRPr="00C7424D">
              <w:rPr>
                <w:rFonts w:ascii="Times New Roman" w:eastAsia="Times New Roman" w:hAnsi="Times New Roman" w:cs="Times New Roman"/>
                <w:sz w:val="28"/>
                <w:szCs w:val="28"/>
                <w:lang w:val="ru-RU" w:eastAsia="ru-RU" w:bidi="ar-SA"/>
              </w:rPr>
              <w:t xml:space="preserve">» </w:t>
            </w:r>
            <w:r w:rsidRPr="00C7424D">
              <w:rPr>
                <w:rFonts w:ascii="Times New Roman" w:eastAsia="Times New Roman" w:hAnsi="Times New Roman" w:cs="Times New Roman"/>
                <w:sz w:val="28"/>
                <w:szCs w:val="28"/>
                <w:lang w:eastAsia="ru-RU" w:bidi="ar-SA"/>
              </w:rPr>
              <w:t>Вишнівської сільської ради</w:t>
            </w:r>
            <w:r w:rsidRPr="00C7424D">
              <w:rPr>
                <w:rFonts w:ascii="Times New Roman" w:eastAsia="Times New Roman" w:hAnsi="Times New Roman" w:cs="Times New Roman"/>
                <w:color w:val="auto"/>
                <w:sz w:val="28"/>
                <w:szCs w:val="28"/>
                <w:lang w:val="ru-RU" w:eastAsia="ru-RU" w:bidi="ar-SA"/>
              </w:rPr>
              <w:t xml:space="preserve">, контроль – </w:t>
            </w:r>
            <w:proofErr w:type="spellStart"/>
            <w:r w:rsidRPr="00C7424D">
              <w:rPr>
                <w:rFonts w:ascii="Times New Roman" w:eastAsia="Times New Roman" w:hAnsi="Times New Roman" w:cs="Times New Roman"/>
                <w:color w:val="auto"/>
                <w:sz w:val="28"/>
                <w:szCs w:val="28"/>
                <w:lang w:val="ru-RU" w:eastAsia="ru-RU" w:bidi="ar-SA"/>
              </w:rPr>
              <w:t>постійна</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proofErr w:type="gramStart"/>
            <w:r w:rsidRPr="00C7424D">
              <w:rPr>
                <w:rFonts w:ascii="Times New Roman" w:eastAsia="Times New Roman" w:hAnsi="Times New Roman" w:cs="Times New Roman"/>
                <w:color w:val="auto"/>
                <w:sz w:val="28"/>
                <w:szCs w:val="28"/>
                <w:lang w:val="ru-RU" w:eastAsia="ru-RU" w:bidi="ar-SA"/>
              </w:rPr>
              <w:t>комісія</w:t>
            </w:r>
            <w:proofErr w:type="spellEnd"/>
            <w:r w:rsidRPr="00C7424D">
              <w:rPr>
                <w:rFonts w:ascii="Times New Roman" w:eastAsia="Times New Roman" w:hAnsi="Times New Roman" w:cs="Times New Roman"/>
                <w:color w:val="auto"/>
                <w:sz w:val="28"/>
                <w:szCs w:val="28"/>
                <w:lang w:val="ru-RU" w:eastAsia="ru-RU" w:bidi="ar-SA"/>
              </w:rPr>
              <w:t xml:space="preserve"> </w:t>
            </w:r>
            <w:r w:rsidRPr="00C7424D">
              <w:rPr>
                <w:rFonts w:ascii="Times New Roman" w:eastAsia="Times New Roman" w:hAnsi="Times New Roman" w:cs="Times New Roman"/>
                <w:sz w:val="28"/>
                <w:szCs w:val="28"/>
                <w:lang w:val="ru-RU" w:eastAsia="ru-RU" w:bidi="ar-SA"/>
              </w:rPr>
              <w:t xml:space="preserve"> </w:t>
            </w:r>
            <w:r w:rsidRPr="00C7424D">
              <w:rPr>
                <w:rFonts w:ascii="Times New Roman" w:eastAsia="Times New Roman" w:hAnsi="Times New Roman" w:cs="Times New Roman"/>
                <w:color w:val="auto"/>
                <w:sz w:val="28"/>
                <w:szCs w:val="28"/>
                <w:lang w:val="ru-RU" w:eastAsia="ru-RU" w:bidi="ar-SA"/>
              </w:rPr>
              <w:t>з</w:t>
            </w:r>
            <w:proofErr w:type="gram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питань</w:t>
            </w:r>
            <w:proofErr w:type="spellEnd"/>
            <w:r w:rsidRPr="00C7424D">
              <w:rPr>
                <w:rFonts w:ascii="Times New Roman" w:eastAsia="Times New Roman" w:hAnsi="Times New Roman" w:cs="Times New Roman"/>
                <w:color w:val="auto"/>
                <w:sz w:val="28"/>
                <w:szCs w:val="28"/>
                <w:lang w:val="ru-RU" w:eastAsia="ru-RU" w:bidi="ar-SA"/>
              </w:rPr>
              <w:t xml:space="preserve"> </w:t>
            </w:r>
            <w:r w:rsidRPr="00C7424D">
              <w:rPr>
                <w:rFonts w:ascii="Times New Roman" w:eastAsia="Times New Roman" w:hAnsi="Times New Roman" w:cs="Times New Roman"/>
                <w:color w:val="auto"/>
                <w:sz w:val="28"/>
                <w:szCs w:val="28"/>
                <w:lang w:eastAsia="ru-RU" w:bidi="ar-SA"/>
              </w:rPr>
              <w:t xml:space="preserve">планування фінансів, бюджету та соціально-економічного розвитку Вишнівської сільської ради </w:t>
            </w:r>
          </w:p>
        </w:tc>
      </w:tr>
    </w:tbl>
    <w:p w14:paraId="6D049389" w14:textId="77777777" w:rsidR="00C7424D" w:rsidRPr="00C7424D" w:rsidRDefault="00C7424D" w:rsidP="00C7424D">
      <w:pPr>
        <w:widowControl/>
        <w:jc w:val="both"/>
        <w:rPr>
          <w:rFonts w:ascii="Times New Roman" w:eastAsia="Times New Roman" w:hAnsi="Times New Roman" w:cs="Times New Roman"/>
          <w:color w:val="auto"/>
          <w:sz w:val="28"/>
          <w:szCs w:val="28"/>
          <w:lang w:val="ru-RU" w:eastAsia="ru-RU" w:bidi="ar-SA"/>
        </w:rPr>
      </w:pPr>
    </w:p>
    <w:p w14:paraId="639CEF45" w14:textId="77777777" w:rsidR="00C7424D" w:rsidRPr="00C7424D" w:rsidRDefault="00C7424D" w:rsidP="00C7424D">
      <w:pPr>
        <w:widowControl/>
        <w:ind w:right="-284"/>
        <w:jc w:val="both"/>
        <w:rPr>
          <w:rFonts w:ascii="Times New Roman" w:eastAsia="Times New Roman" w:hAnsi="Times New Roman" w:cs="Times New Roman"/>
          <w:color w:val="auto"/>
          <w:sz w:val="28"/>
          <w:szCs w:val="28"/>
          <w:lang w:val="ru-RU" w:eastAsia="ru-RU" w:bidi="ar-SA"/>
        </w:rPr>
      </w:pPr>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Інші</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джерела</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можуть</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включати</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кошти</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позабюджетних</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фондів</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гранти</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власні</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кошти</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залучені</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кредити</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інші</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джерела</w:t>
      </w:r>
      <w:proofErr w:type="spellEnd"/>
      <w:r w:rsidRPr="00C7424D">
        <w:rPr>
          <w:rFonts w:ascii="Times New Roman" w:eastAsia="Times New Roman" w:hAnsi="Times New Roman" w:cs="Times New Roman"/>
          <w:color w:val="auto"/>
          <w:sz w:val="28"/>
          <w:szCs w:val="28"/>
          <w:lang w:val="ru-RU" w:eastAsia="ru-RU" w:bidi="ar-SA"/>
        </w:rPr>
        <w:t xml:space="preserve">, не </w:t>
      </w:r>
      <w:proofErr w:type="spellStart"/>
      <w:r w:rsidRPr="00C7424D">
        <w:rPr>
          <w:rFonts w:ascii="Times New Roman" w:eastAsia="Times New Roman" w:hAnsi="Times New Roman" w:cs="Times New Roman"/>
          <w:color w:val="auto"/>
          <w:sz w:val="28"/>
          <w:szCs w:val="28"/>
          <w:lang w:val="ru-RU" w:eastAsia="ru-RU" w:bidi="ar-SA"/>
        </w:rPr>
        <w:t>заборонені</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чинним</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законодавством</w:t>
      </w:r>
      <w:proofErr w:type="spellEnd"/>
    </w:p>
    <w:p w14:paraId="169417B0" w14:textId="77777777" w:rsidR="00C7424D" w:rsidRPr="00C7424D" w:rsidRDefault="00C7424D" w:rsidP="00C7424D">
      <w:pPr>
        <w:widowControl/>
        <w:jc w:val="both"/>
        <w:rPr>
          <w:rFonts w:ascii="Times New Roman" w:eastAsia="Times New Roman" w:hAnsi="Times New Roman" w:cs="Times New Roman"/>
          <w:sz w:val="28"/>
          <w:szCs w:val="28"/>
          <w:lang w:val="ru-RU" w:eastAsia="ru-RU" w:bidi="ar-SA"/>
        </w:rPr>
      </w:pPr>
    </w:p>
    <w:p w14:paraId="4A5D8AD0" w14:textId="77777777" w:rsidR="00C7424D" w:rsidRPr="00C7424D" w:rsidRDefault="00C7424D" w:rsidP="00C7424D">
      <w:pPr>
        <w:widowControl/>
        <w:ind w:right="-284" w:firstLine="567"/>
        <w:jc w:val="both"/>
        <w:rPr>
          <w:rFonts w:ascii="Times New Roman" w:eastAsia="Times New Roman" w:hAnsi="Times New Roman" w:cs="Times New Roman"/>
          <w:color w:val="auto"/>
          <w:sz w:val="28"/>
          <w:szCs w:val="28"/>
          <w:lang w:val="ru-RU" w:eastAsia="ru-RU" w:bidi="ar-SA"/>
        </w:rPr>
      </w:pPr>
      <w:proofErr w:type="spellStart"/>
      <w:r w:rsidRPr="00C7424D">
        <w:rPr>
          <w:rFonts w:ascii="Times New Roman" w:eastAsia="Times New Roman" w:hAnsi="Times New Roman" w:cs="Times New Roman"/>
          <w:sz w:val="28"/>
          <w:szCs w:val="28"/>
          <w:lang w:val="ru-RU" w:eastAsia="ru-RU" w:bidi="ar-SA"/>
        </w:rPr>
        <w:t>Комунальн</w:t>
      </w:r>
      <w:proofErr w:type="spellEnd"/>
      <w:r w:rsidRPr="00C7424D">
        <w:rPr>
          <w:rFonts w:ascii="Times New Roman" w:eastAsia="Times New Roman" w:hAnsi="Times New Roman" w:cs="Times New Roman"/>
          <w:sz w:val="28"/>
          <w:szCs w:val="28"/>
          <w:lang w:eastAsia="ru-RU" w:bidi="ar-SA"/>
        </w:rPr>
        <w:t>а</w:t>
      </w:r>
      <w:r w:rsidRPr="00C7424D">
        <w:rPr>
          <w:rFonts w:ascii="Times New Roman" w:eastAsia="Times New Roman" w:hAnsi="Times New Roman" w:cs="Times New Roman"/>
          <w:sz w:val="28"/>
          <w:szCs w:val="28"/>
          <w:lang w:val="ru-RU" w:eastAsia="ru-RU" w:bidi="ar-SA"/>
        </w:rPr>
        <w:t xml:space="preserve"> </w:t>
      </w:r>
      <w:r w:rsidRPr="00C7424D">
        <w:rPr>
          <w:rFonts w:ascii="Times New Roman" w:eastAsia="Times New Roman" w:hAnsi="Times New Roman" w:cs="Times New Roman"/>
          <w:sz w:val="28"/>
          <w:szCs w:val="28"/>
          <w:lang w:eastAsia="ru-RU" w:bidi="ar-SA"/>
        </w:rPr>
        <w:t>установа</w:t>
      </w:r>
      <w:r w:rsidRPr="00C7424D">
        <w:rPr>
          <w:rFonts w:ascii="Times New Roman" w:eastAsia="Times New Roman" w:hAnsi="Times New Roman" w:cs="Times New Roman"/>
          <w:sz w:val="28"/>
          <w:szCs w:val="28"/>
          <w:lang w:val="ru-RU" w:eastAsia="ru-RU" w:bidi="ar-SA"/>
        </w:rPr>
        <w:t xml:space="preserve"> «Центр</w:t>
      </w:r>
      <w:r w:rsidRPr="00C7424D">
        <w:rPr>
          <w:rFonts w:ascii="Times New Roman" w:eastAsia="Times New Roman" w:hAnsi="Times New Roman" w:cs="Times New Roman"/>
          <w:sz w:val="28"/>
          <w:szCs w:val="28"/>
          <w:lang w:eastAsia="ru-RU" w:bidi="ar-SA"/>
        </w:rPr>
        <w:t xml:space="preserve"> надання</w:t>
      </w:r>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соціальних</w:t>
      </w:r>
      <w:proofErr w:type="spellEnd"/>
      <w:r w:rsidRPr="00C7424D">
        <w:rPr>
          <w:rFonts w:ascii="Times New Roman" w:eastAsia="Times New Roman" w:hAnsi="Times New Roman" w:cs="Times New Roman"/>
          <w:sz w:val="28"/>
          <w:szCs w:val="28"/>
          <w:lang w:val="ru-RU" w:eastAsia="ru-RU" w:bidi="ar-SA"/>
        </w:rPr>
        <w:t xml:space="preserve"> </w:t>
      </w:r>
      <w:proofErr w:type="spellStart"/>
      <w:r w:rsidRPr="00C7424D">
        <w:rPr>
          <w:rFonts w:ascii="Times New Roman" w:eastAsia="Times New Roman" w:hAnsi="Times New Roman" w:cs="Times New Roman"/>
          <w:sz w:val="28"/>
          <w:szCs w:val="28"/>
          <w:lang w:val="ru-RU" w:eastAsia="ru-RU" w:bidi="ar-SA"/>
        </w:rPr>
        <w:t>послуг</w:t>
      </w:r>
      <w:proofErr w:type="spellEnd"/>
      <w:r w:rsidRPr="00C7424D">
        <w:rPr>
          <w:rFonts w:ascii="Times New Roman" w:eastAsia="Times New Roman" w:hAnsi="Times New Roman" w:cs="Times New Roman"/>
          <w:sz w:val="28"/>
          <w:szCs w:val="28"/>
          <w:lang w:val="ru-RU" w:eastAsia="ru-RU" w:bidi="ar-SA"/>
        </w:rPr>
        <w:t>»</w:t>
      </w:r>
      <w:r w:rsidRPr="00C7424D">
        <w:rPr>
          <w:rFonts w:ascii="Times New Roman" w:eastAsia="Times New Roman" w:hAnsi="Times New Roman" w:cs="Times New Roman"/>
          <w:sz w:val="28"/>
          <w:szCs w:val="28"/>
          <w:lang w:eastAsia="ru-RU" w:bidi="ar-SA"/>
        </w:rPr>
        <w:t xml:space="preserve"> Вишнівської сільської ради</w:t>
      </w:r>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готує</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інформацію</w:t>
      </w:r>
      <w:proofErr w:type="spellEnd"/>
      <w:r w:rsidRPr="00C7424D">
        <w:rPr>
          <w:rFonts w:ascii="Times New Roman" w:eastAsia="Times New Roman" w:hAnsi="Times New Roman" w:cs="Times New Roman"/>
          <w:color w:val="auto"/>
          <w:sz w:val="28"/>
          <w:szCs w:val="28"/>
          <w:lang w:val="ru-RU" w:eastAsia="ru-RU" w:bidi="ar-SA"/>
        </w:rPr>
        <w:t xml:space="preserve"> про стан і </w:t>
      </w:r>
      <w:proofErr w:type="spellStart"/>
      <w:r w:rsidRPr="00C7424D">
        <w:rPr>
          <w:rFonts w:ascii="Times New Roman" w:eastAsia="Times New Roman" w:hAnsi="Times New Roman" w:cs="Times New Roman"/>
          <w:color w:val="auto"/>
          <w:sz w:val="28"/>
          <w:szCs w:val="28"/>
          <w:lang w:val="ru-RU" w:eastAsia="ru-RU" w:bidi="ar-SA"/>
        </w:rPr>
        <w:t>результати</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виконання</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Програми</w:t>
      </w:r>
      <w:proofErr w:type="spellEnd"/>
      <w:r w:rsidRPr="00C7424D">
        <w:rPr>
          <w:rFonts w:ascii="Times New Roman" w:eastAsia="Times New Roman" w:hAnsi="Times New Roman" w:cs="Times New Roman"/>
          <w:color w:val="auto"/>
          <w:sz w:val="28"/>
          <w:szCs w:val="28"/>
          <w:lang w:val="ru-RU" w:eastAsia="ru-RU" w:bidi="ar-SA"/>
        </w:rPr>
        <w:t xml:space="preserve"> для </w:t>
      </w:r>
      <w:proofErr w:type="spellStart"/>
      <w:r w:rsidRPr="00C7424D">
        <w:rPr>
          <w:rFonts w:ascii="Times New Roman" w:eastAsia="Times New Roman" w:hAnsi="Times New Roman" w:cs="Times New Roman"/>
          <w:color w:val="auto"/>
          <w:sz w:val="28"/>
          <w:szCs w:val="28"/>
          <w:lang w:val="ru-RU" w:eastAsia="ru-RU" w:bidi="ar-SA"/>
        </w:rPr>
        <w:t>керівництва</w:t>
      </w:r>
      <w:proofErr w:type="spellEnd"/>
      <w:r w:rsidRPr="00C7424D">
        <w:rPr>
          <w:rFonts w:ascii="Times New Roman" w:eastAsia="Times New Roman" w:hAnsi="Times New Roman" w:cs="Times New Roman"/>
          <w:color w:val="auto"/>
          <w:sz w:val="28"/>
          <w:szCs w:val="28"/>
          <w:lang w:val="ru-RU" w:eastAsia="ru-RU" w:bidi="ar-SA"/>
        </w:rPr>
        <w:t xml:space="preserve"> </w:t>
      </w:r>
      <w:r w:rsidRPr="00C7424D">
        <w:rPr>
          <w:rFonts w:ascii="Times New Roman" w:eastAsia="Times New Roman" w:hAnsi="Times New Roman" w:cs="Times New Roman"/>
          <w:color w:val="auto"/>
          <w:sz w:val="28"/>
          <w:szCs w:val="28"/>
          <w:lang w:eastAsia="ru-RU" w:bidi="ar-SA"/>
        </w:rPr>
        <w:t>сільської</w:t>
      </w:r>
      <w:r w:rsidRPr="00C7424D">
        <w:rPr>
          <w:rFonts w:ascii="Times New Roman" w:eastAsia="Times New Roman" w:hAnsi="Times New Roman" w:cs="Times New Roman"/>
          <w:color w:val="auto"/>
          <w:sz w:val="28"/>
          <w:szCs w:val="28"/>
          <w:lang w:val="ru-RU" w:eastAsia="ru-RU" w:bidi="ar-SA"/>
        </w:rPr>
        <w:t xml:space="preserve"> ради та </w:t>
      </w:r>
      <w:proofErr w:type="spellStart"/>
      <w:r w:rsidRPr="00C7424D">
        <w:rPr>
          <w:rFonts w:ascii="Times New Roman" w:eastAsia="Times New Roman" w:hAnsi="Times New Roman" w:cs="Times New Roman"/>
          <w:color w:val="auto"/>
          <w:sz w:val="28"/>
          <w:szCs w:val="28"/>
          <w:lang w:val="ru-RU" w:eastAsia="ru-RU" w:bidi="ar-SA"/>
        </w:rPr>
        <w:t>постійних</w:t>
      </w:r>
      <w:proofErr w:type="spellEnd"/>
      <w:r w:rsidRPr="00C7424D">
        <w:rPr>
          <w:rFonts w:ascii="Times New Roman" w:eastAsia="Times New Roman" w:hAnsi="Times New Roman" w:cs="Times New Roman"/>
          <w:color w:val="auto"/>
          <w:sz w:val="28"/>
          <w:szCs w:val="28"/>
          <w:lang w:val="ru-RU" w:eastAsia="ru-RU" w:bidi="ar-SA"/>
        </w:rPr>
        <w:t xml:space="preserve"> </w:t>
      </w:r>
      <w:proofErr w:type="spellStart"/>
      <w:r w:rsidRPr="00C7424D">
        <w:rPr>
          <w:rFonts w:ascii="Times New Roman" w:eastAsia="Times New Roman" w:hAnsi="Times New Roman" w:cs="Times New Roman"/>
          <w:color w:val="auto"/>
          <w:sz w:val="28"/>
          <w:szCs w:val="28"/>
          <w:lang w:val="ru-RU" w:eastAsia="ru-RU" w:bidi="ar-SA"/>
        </w:rPr>
        <w:t>комісій</w:t>
      </w:r>
      <w:proofErr w:type="spellEnd"/>
      <w:r w:rsidRPr="00C7424D">
        <w:rPr>
          <w:rFonts w:ascii="Times New Roman" w:eastAsia="Times New Roman" w:hAnsi="Times New Roman" w:cs="Times New Roman"/>
          <w:color w:val="auto"/>
          <w:sz w:val="28"/>
          <w:szCs w:val="28"/>
          <w:lang w:val="ru-RU" w:eastAsia="ru-RU" w:bidi="ar-SA"/>
        </w:rPr>
        <w:t xml:space="preserve"> с</w:t>
      </w:r>
      <w:proofErr w:type="spellStart"/>
      <w:r w:rsidRPr="00C7424D">
        <w:rPr>
          <w:rFonts w:ascii="Times New Roman" w:eastAsia="Times New Roman" w:hAnsi="Times New Roman" w:cs="Times New Roman"/>
          <w:color w:val="auto"/>
          <w:sz w:val="28"/>
          <w:szCs w:val="28"/>
          <w:lang w:eastAsia="ru-RU" w:bidi="ar-SA"/>
        </w:rPr>
        <w:t>ільської</w:t>
      </w:r>
      <w:proofErr w:type="spellEnd"/>
      <w:r w:rsidRPr="00C7424D">
        <w:rPr>
          <w:rFonts w:ascii="Times New Roman" w:eastAsia="Times New Roman" w:hAnsi="Times New Roman" w:cs="Times New Roman"/>
          <w:color w:val="auto"/>
          <w:sz w:val="28"/>
          <w:szCs w:val="28"/>
          <w:lang w:val="ru-RU" w:eastAsia="ru-RU" w:bidi="ar-SA"/>
        </w:rPr>
        <w:t xml:space="preserve"> ради.</w:t>
      </w:r>
    </w:p>
    <w:p w14:paraId="01A3192B" w14:textId="77777777" w:rsidR="00C7424D" w:rsidRPr="00C7424D" w:rsidRDefault="00C7424D" w:rsidP="00C7424D">
      <w:pPr>
        <w:widowControl/>
        <w:spacing w:after="200" w:line="276" w:lineRule="auto"/>
        <w:jc w:val="center"/>
        <w:rPr>
          <w:rFonts w:ascii="Times New Roman" w:eastAsia="Times New Roman" w:hAnsi="Times New Roman" w:cs="Times New Roman"/>
          <w:color w:val="auto"/>
          <w:lang w:bidi="ar-SA"/>
        </w:rPr>
      </w:pPr>
      <w:r w:rsidRPr="00C7424D">
        <w:rPr>
          <w:rFonts w:ascii="Times New Roman" w:eastAsia="Times New Roman" w:hAnsi="Times New Roman" w:cs="Times New Roman"/>
          <w:color w:val="auto"/>
          <w:lang w:bidi="ar-SA"/>
        </w:rPr>
        <w:t>_________________________</w:t>
      </w:r>
    </w:p>
    <w:p w14:paraId="690944A9" w14:textId="77777777" w:rsidR="00C7424D" w:rsidRPr="00C7424D" w:rsidRDefault="00C7424D" w:rsidP="00C7424D">
      <w:pPr>
        <w:widowControl/>
        <w:shd w:val="clear" w:color="auto" w:fill="FFFFFF"/>
        <w:rPr>
          <w:rFonts w:ascii="Times New Roman" w:eastAsia="Times New Roman" w:hAnsi="Times New Roman" w:cs="Times New Roman"/>
          <w:lang w:bidi="ar-SA"/>
        </w:rPr>
      </w:pPr>
    </w:p>
    <w:p w14:paraId="239BF086" w14:textId="77777777" w:rsidR="00C7424D" w:rsidRPr="00C7424D" w:rsidRDefault="00C7424D" w:rsidP="00C7424D">
      <w:pPr>
        <w:widowControl/>
        <w:shd w:val="clear" w:color="auto" w:fill="FFFFFF"/>
        <w:rPr>
          <w:rFonts w:ascii="Times New Roman" w:eastAsia="Times New Roman" w:hAnsi="Times New Roman" w:cs="Times New Roman"/>
          <w:lang w:bidi="ar-SA"/>
        </w:rPr>
      </w:pPr>
    </w:p>
    <w:p w14:paraId="3066FD8D" w14:textId="77777777" w:rsidR="00C7424D" w:rsidRPr="00C7424D" w:rsidRDefault="00C7424D" w:rsidP="00C7424D">
      <w:pPr>
        <w:widowControl/>
        <w:spacing w:line="276" w:lineRule="auto"/>
        <w:rPr>
          <w:rFonts w:ascii="Times New Roman" w:eastAsia="Times New Roman" w:hAnsi="Times New Roman" w:cs="Times New Roman"/>
          <w:color w:val="auto"/>
          <w:lang w:bidi="ar-SA"/>
        </w:rPr>
      </w:pPr>
      <w:r w:rsidRPr="00C7424D">
        <w:rPr>
          <w:rFonts w:ascii="Times New Roman" w:eastAsia="Times New Roman" w:hAnsi="Times New Roman" w:cs="Times New Roman"/>
          <w:color w:val="auto"/>
          <w:lang w:bidi="ar-SA"/>
        </w:rPr>
        <w:t xml:space="preserve">Посада                                                                          </w:t>
      </w:r>
      <w:r w:rsidRPr="00C7424D">
        <w:rPr>
          <w:rFonts w:ascii="Times New Roman" w:eastAsia="Times New Roman" w:hAnsi="Times New Roman" w:cs="Times New Roman"/>
          <w:color w:val="auto"/>
          <w:lang w:bidi="ar-SA"/>
        </w:rPr>
        <w:tab/>
        <w:t xml:space="preserve">      ПІБ</w:t>
      </w:r>
    </w:p>
    <w:p w14:paraId="7A19DEE3" w14:textId="77777777" w:rsidR="00C7424D" w:rsidRPr="00C7424D" w:rsidRDefault="00C7424D" w:rsidP="00C7424D">
      <w:pPr>
        <w:widowControl/>
        <w:rPr>
          <w:rFonts w:ascii="Times New Roman" w:eastAsia="Aptos" w:hAnsi="Times New Roman" w:cs="Times New Roman"/>
          <w:b/>
          <w:bCs/>
          <w:color w:val="auto"/>
          <w:sz w:val="28"/>
          <w:szCs w:val="28"/>
          <w:lang w:eastAsia="en-US"/>
        </w:rPr>
      </w:pPr>
    </w:p>
    <w:p w14:paraId="4D88B468" w14:textId="77777777" w:rsidR="00C7424D" w:rsidRPr="00C7424D" w:rsidRDefault="00C7424D" w:rsidP="00C7424D">
      <w:pPr>
        <w:widowControl/>
        <w:rPr>
          <w:rFonts w:ascii="Times New Roman" w:eastAsia="Aptos" w:hAnsi="Times New Roman" w:cs="Times New Roman"/>
          <w:b/>
          <w:bCs/>
          <w:color w:val="auto"/>
          <w:sz w:val="28"/>
          <w:szCs w:val="28"/>
          <w:lang w:eastAsia="en-US"/>
        </w:rPr>
      </w:pPr>
    </w:p>
    <w:p w14:paraId="107DE30F" w14:textId="77777777" w:rsidR="00C7424D" w:rsidRPr="00C7424D" w:rsidRDefault="00C7424D" w:rsidP="00C7424D">
      <w:pPr>
        <w:widowControl/>
        <w:rPr>
          <w:rFonts w:ascii="Times New Roman" w:eastAsia="Aptos" w:hAnsi="Times New Roman" w:cs="Times New Roman"/>
          <w:b/>
          <w:bCs/>
          <w:color w:val="auto"/>
          <w:sz w:val="28"/>
          <w:szCs w:val="28"/>
          <w:lang w:eastAsia="en-US"/>
        </w:rPr>
      </w:pPr>
    </w:p>
    <w:p w14:paraId="487C71CB" w14:textId="77777777" w:rsidR="00C7424D" w:rsidRPr="00C7424D" w:rsidRDefault="00C7424D" w:rsidP="00C7424D">
      <w:pPr>
        <w:widowControl/>
        <w:rPr>
          <w:rFonts w:ascii="Times New Roman" w:eastAsia="Aptos" w:hAnsi="Times New Roman" w:cs="Times New Roman"/>
          <w:b/>
          <w:bCs/>
          <w:color w:val="auto"/>
          <w:sz w:val="28"/>
          <w:szCs w:val="28"/>
          <w:lang w:eastAsia="en-US"/>
        </w:rPr>
      </w:pPr>
    </w:p>
    <w:p w14:paraId="69264D30" w14:textId="77777777" w:rsidR="00C7424D" w:rsidRPr="00C7424D" w:rsidRDefault="00C7424D" w:rsidP="00C7424D">
      <w:pPr>
        <w:widowControl/>
        <w:rPr>
          <w:rFonts w:ascii="Times New Roman" w:eastAsia="Aptos" w:hAnsi="Times New Roman" w:cs="Times New Roman"/>
          <w:b/>
          <w:bCs/>
          <w:color w:val="auto"/>
          <w:sz w:val="28"/>
          <w:szCs w:val="28"/>
          <w:lang w:eastAsia="en-US"/>
        </w:rPr>
      </w:pPr>
    </w:p>
    <w:p w14:paraId="7D6C1F79" w14:textId="77777777" w:rsidR="00C7424D" w:rsidRPr="00C7424D" w:rsidRDefault="00C7424D" w:rsidP="00C7424D">
      <w:pPr>
        <w:widowControl/>
        <w:rPr>
          <w:rFonts w:ascii="Times New Roman" w:eastAsia="Aptos" w:hAnsi="Times New Roman" w:cs="Times New Roman"/>
          <w:b/>
          <w:bCs/>
          <w:color w:val="auto"/>
          <w:sz w:val="28"/>
          <w:szCs w:val="28"/>
          <w:lang w:eastAsia="en-US"/>
        </w:rPr>
      </w:pPr>
    </w:p>
    <w:p w14:paraId="38005A85" w14:textId="77777777" w:rsidR="00C7424D" w:rsidRPr="00C7424D" w:rsidRDefault="00C7424D" w:rsidP="00C7424D">
      <w:pPr>
        <w:widowControl/>
        <w:rPr>
          <w:rFonts w:ascii="Times New Roman" w:eastAsia="Aptos" w:hAnsi="Times New Roman" w:cs="Times New Roman"/>
          <w:b/>
          <w:bCs/>
          <w:color w:val="auto"/>
          <w:sz w:val="28"/>
          <w:szCs w:val="28"/>
          <w:lang w:eastAsia="en-US"/>
        </w:rPr>
      </w:pPr>
    </w:p>
    <w:p w14:paraId="009D7A03" w14:textId="77777777" w:rsidR="00C7424D" w:rsidRPr="00C7424D" w:rsidRDefault="00C7424D" w:rsidP="00C7424D">
      <w:pPr>
        <w:widowControl/>
        <w:rPr>
          <w:rFonts w:ascii="Times New Roman" w:eastAsia="Aptos" w:hAnsi="Times New Roman" w:cs="Times New Roman"/>
          <w:b/>
          <w:bCs/>
          <w:color w:val="auto"/>
          <w:sz w:val="28"/>
          <w:szCs w:val="28"/>
          <w:lang w:eastAsia="en-US"/>
        </w:rPr>
      </w:pPr>
    </w:p>
    <w:p w14:paraId="345E6276" w14:textId="77777777" w:rsidR="00C7424D" w:rsidRPr="00C7424D" w:rsidRDefault="00C7424D" w:rsidP="00C7424D">
      <w:pPr>
        <w:widowControl/>
        <w:rPr>
          <w:rFonts w:ascii="Times New Roman" w:eastAsia="Aptos" w:hAnsi="Times New Roman" w:cs="Times New Roman"/>
          <w:b/>
          <w:bCs/>
          <w:color w:val="auto"/>
          <w:sz w:val="28"/>
          <w:szCs w:val="28"/>
          <w:lang w:eastAsia="en-US"/>
        </w:rPr>
      </w:pPr>
    </w:p>
    <w:p w14:paraId="23F42A81" w14:textId="77777777" w:rsidR="00C7424D" w:rsidRPr="00C7424D" w:rsidRDefault="00C7424D" w:rsidP="00C7424D">
      <w:pPr>
        <w:widowControl/>
        <w:rPr>
          <w:rFonts w:ascii="Times New Roman" w:eastAsia="Aptos" w:hAnsi="Times New Roman" w:cs="Times New Roman"/>
          <w:b/>
          <w:bCs/>
          <w:color w:val="auto"/>
          <w:sz w:val="28"/>
          <w:szCs w:val="28"/>
          <w:lang w:eastAsia="en-US"/>
        </w:rPr>
      </w:pPr>
    </w:p>
    <w:p w14:paraId="690F497A" w14:textId="77777777" w:rsidR="00C7424D" w:rsidRPr="00C7424D" w:rsidRDefault="00C7424D" w:rsidP="00C7424D">
      <w:pPr>
        <w:widowControl/>
        <w:rPr>
          <w:rFonts w:ascii="Times New Roman" w:eastAsia="Aptos" w:hAnsi="Times New Roman" w:cs="Times New Roman"/>
          <w:b/>
          <w:bCs/>
          <w:color w:val="auto"/>
          <w:sz w:val="28"/>
          <w:szCs w:val="28"/>
          <w:lang w:eastAsia="en-US"/>
        </w:rPr>
      </w:pPr>
    </w:p>
    <w:p w14:paraId="0A82AEC5" w14:textId="77777777" w:rsidR="00C7424D" w:rsidRPr="00C7424D" w:rsidRDefault="00C7424D" w:rsidP="00C7424D">
      <w:pPr>
        <w:widowControl/>
        <w:rPr>
          <w:rFonts w:ascii="Times New Roman" w:eastAsia="Aptos" w:hAnsi="Times New Roman" w:cs="Times New Roman"/>
          <w:b/>
          <w:bCs/>
          <w:color w:val="auto"/>
          <w:sz w:val="28"/>
          <w:szCs w:val="28"/>
          <w:lang w:eastAsia="en-US"/>
        </w:rPr>
      </w:pPr>
    </w:p>
    <w:p w14:paraId="5277647A" w14:textId="77777777" w:rsidR="00C7424D" w:rsidRPr="00C7424D" w:rsidRDefault="00C7424D" w:rsidP="00C7424D">
      <w:pPr>
        <w:widowControl/>
        <w:rPr>
          <w:rFonts w:ascii="Times New Roman" w:eastAsia="Aptos" w:hAnsi="Times New Roman" w:cs="Times New Roman"/>
          <w:b/>
          <w:bCs/>
          <w:color w:val="auto"/>
          <w:sz w:val="28"/>
          <w:szCs w:val="28"/>
          <w:lang w:eastAsia="en-US"/>
        </w:rPr>
      </w:pPr>
    </w:p>
    <w:p w14:paraId="49567CE7" w14:textId="77777777" w:rsidR="00C7424D" w:rsidRPr="00C7424D" w:rsidRDefault="00C7424D" w:rsidP="00C7424D">
      <w:pPr>
        <w:widowControl/>
        <w:rPr>
          <w:rFonts w:ascii="Times New Roman" w:eastAsia="Aptos" w:hAnsi="Times New Roman" w:cs="Times New Roman"/>
          <w:b/>
          <w:bCs/>
          <w:color w:val="auto"/>
          <w:sz w:val="28"/>
          <w:szCs w:val="28"/>
          <w:lang w:eastAsia="en-US"/>
        </w:rPr>
      </w:pPr>
    </w:p>
    <w:p w14:paraId="160288EE" w14:textId="77777777" w:rsidR="00C7424D" w:rsidRPr="00C7424D" w:rsidRDefault="00C7424D" w:rsidP="00C7424D">
      <w:pPr>
        <w:widowControl/>
        <w:rPr>
          <w:rFonts w:ascii="Times New Roman" w:eastAsia="Aptos" w:hAnsi="Times New Roman" w:cs="Times New Roman"/>
          <w:b/>
          <w:bCs/>
          <w:color w:val="auto"/>
          <w:sz w:val="28"/>
          <w:szCs w:val="28"/>
          <w:lang w:eastAsia="en-US"/>
        </w:rPr>
      </w:pPr>
    </w:p>
    <w:p w14:paraId="7A4BD239" w14:textId="77777777" w:rsidR="00C7424D" w:rsidRPr="00C7424D" w:rsidRDefault="00C7424D" w:rsidP="00C7424D">
      <w:pPr>
        <w:widowControl/>
        <w:rPr>
          <w:rFonts w:ascii="Times New Roman" w:eastAsia="Aptos" w:hAnsi="Times New Roman" w:cs="Times New Roman"/>
          <w:b/>
          <w:bCs/>
          <w:color w:val="auto"/>
          <w:sz w:val="28"/>
          <w:szCs w:val="28"/>
          <w:lang w:eastAsia="en-US"/>
        </w:rPr>
      </w:pPr>
    </w:p>
    <w:p w14:paraId="49CCC4A6" w14:textId="77777777" w:rsidR="00C7424D" w:rsidRPr="00C7424D" w:rsidRDefault="00C7424D" w:rsidP="00C7424D">
      <w:pPr>
        <w:widowControl/>
        <w:rPr>
          <w:rFonts w:ascii="Times New Roman" w:eastAsia="Aptos" w:hAnsi="Times New Roman" w:cs="Times New Roman"/>
          <w:b/>
          <w:bCs/>
          <w:color w:val="auto"/>
          <w:sz w:val="28"/>
          <w:szCs w:val="28"/>
          <w:lang w:eastAsia="en-US"/>
        </w:rPr>
      </w:pPr>
    </w:p>
    <w:p w14:paraId="4FA0FC88" w14:textId="77777777" w:rsidR="00C7424D" w:rsidRPr="00C7424D" w:rsidRDefault="00C7424D" w:rsidP="00C7424D">
      <w:pPr>
        <w:widowControl/>
        <w:rPr>
          <w:rFonts w:ascii="Times New Roman" w:eastAsia="Aptos" w:hAnsi="Times New Roman" w:cs="Times New Roman"/>
          <w:b/>
          <w:bCs/>
          <w:color w:val="auto"/>
          <w:sz w:val="28"/>
          <w:szCs w:val="28"/>
          <w:lang w:eastAsia="en-US"/>
        </w:rPr>
      </w:pPr>
    </w:p>
    <w:p w14:paraId="6E04BA48" w14:textId="77777777" w:rsidR="00C7424D" w:rsidRPr="00C7424D" w:rsidRDefault="00C7424D" w:rsidP="00C7424D">
      <w:pPr>
        <w:widowControl/>
        <w:rPr>
          <w:rFonts w:ascii="Times New Roman" w:eastAsia="Aptos" w:hAnsi="Times New Roman" w:cs="Times New Roman"/>
          <w:b/>
          <w:bCs/>
          <w:color w:val="auto"/>
          <w:sz w:val="28"/>
          <w:szCs w:val="28"/>
          <w:lang w:eastAsia="en-US"/>
        </w:rPr>
      </w:pPr>
    </w:p>
    <w:p w14:paraId="466B43EF" w14:textId="77777777" w:rsidR="00C7424D" w:rsidRPr="00C7424D" w:rsidRDefault="00C7424D" w:rsidP="00C7424D">
      <w:pPr>
        <w:widowControl/>
        <w:rPr>
          <w:rFonts w:ascii="Times New Roman" w:eastAsia="Aptos" w:hAnsi="Times New Roman" w:cs="Times New Roman"/>
          <w:b/>
          <w:bCs/>
          <w:color w:val="auto"/>
          <w:sz w:val="28"/>
          <w:szCs w:val="28"/>
          <w:lang w:eastAsia="en-US"/>
        </w:rPr>
      </w:pPr>
    </w:p>
    <w:p w14:paraId="1C19F155" w14:textId="77777777" w:rsidR="00C7424D" w:rsidRPr="00C7424D" w:rsidRDefault="00C7424D" w:rsidP="00C7424D">
      <w:pPr>
        <w:widowControl/>
        <w:rPr>
          <w:rFonts w:ascii="Times New Roman" w:eastAsia="Aptos" w:hAnsi="Times New Roman" w:cs="Times New Roman"/>
          <w:b/>
          <w:bCs/>
          <w:color w:val="auto"/>
          <w:sz w:val="28"/>
          <w:szCs w:val="28"/>
          <w:lang w:eastAsia="en-US"/>
        </w:rPr>
      </w:pPr>
    </w:p>
    <w:p w14:paraId="2A4C04A0" w14:textId="77777777" w:rsidR="00C7424D" w:rsidRPr="00C7424D" w:rsidRDefault="00C7424D" w:rsidP="00C7424D">
      <w:pPr>
        <w:widowControl/>
        <w:rPr>
          <w:rFonts w:ascii="Times New Roman" w:eastAsia="Aptos" w:hAnsi="Times New Roman" w:cs="Times New Roman"/>
          <w:b/>
          <w:bCs/>
          <w:color w:val="auto"/>
          <w:sz w:val="28"/>
          <w:szCs w:val="28"/>
          <w:lang w:eastAsia="en-US"/>
        </w:rPr>
      </w:pPr>
    </w:p>
    <w:p w14:paraId="415A3130" w14:textId="77777777" w:rsidR="00C7424D" w:rsidRPr="00C7424D" w:rsidRDefault="00C7424D" w:rsidP="00C7424D">
      <w:pPr>
        <w:widowControl/>
        <w:rPr>
          <w:rFonts w:ascii="Times New Roman" w:eastAsia="Aptos" w:hAnsi="Times New Roman" w:cs="Times New Roman"/>
          <w:b/>
          <w:bCs/>
          <w:color w:val="auto"/>
          <w:sz w:val="28"/>
          <w:szCs w:val="28"/>
          <w:lang w:eastAsia="en-US"/>
        </w:rPr>
      </w:pPr>
    </w:p>
    <w:p w14:paraId="3C1DC7B8" w14:textId="77777777" w:rsidR="00C7424D" w:rsidRPr="00C7424D" w:rsidRDefault="00C7424D" w:rsidP="00C7424D">
      <w:pPr>
        <w:widowControl/>
        <w:rPr>
          <w:rFonts w:ascii="Times New Roman" w:eastAsia="Aptos" w:hAnsi="Times New Roman" w:cs="Times New Roman"/>
          <w:b/>
          <w:bCs/>
          <w:color w:val="auto"/>
          <w:sz w:val="28"/>
          <w:szCs w:val="28"/>
          <w:lang w:eastAsia="en-US"/>
        </w:rPr>
      </w:pPr>
    </w:p>
    <w:p w14:paraId="5D83AA0B" w14:textId="77777777" w:rsidR="00C7424D" w:rsidRPr="00C7424D" w:rsidRDefault="00C7424D" w:rsidP="00C7424D">
      <w:pPr>
        <w:widowControl/>
        <w:shd w:val="clear" w:color="auto" w:fill="FFFFFF"/>
        <w:ind w:left="10206" w:right="448"/>
        <w:rPr>
          <w:rFonts w:ascii="Times New Roman" w:eastAsia="Times New Roman" w:hAnsi="Times New Roman" w:cs="Times New Roman"/>
          <w:b/>
          <w:color w:val="auto"/>
          <w:sz w:val="22"/>
          <w:szCs w:val="22"/>
          <w:lang w:bidi="ar-SA"/>
        </w:rPr>
        <w:sectPr w:rsidR="00C7424D" w:rsidRPr="00C7424D" w:rsidSect="00C7424D">
          <w:pgSz w:w="11906" w:h="16838"/>
          <w:pgMar w:top="397" w:right="567" w:bottom="369" w:left="1701" w:header="709" w:footer="709" w:gutter="0"/>
          <w:cols w:space="708"/>
          <w:docGrid w:linePitch="360"/>
        </w:sectPr>
      </w:pPr>
    </w:p>
    <w:p w14:paraId="1F1F5DC9" w14:textId="77777777" w:rsidR="00C7424D" w:rsidRPr="00C7424D" w:rsidRDefault="00C7424D" w:rsidP="00C7424D">
      <w:pPr>
        <w:widowControl/>
        <w:shd w:val="clear" w:color="auto" w:fill="FFFFFF"/>
        <w:ind w:left="10206" w:right="448" w:firstLine="10"/>
        <w:rPr>
          <w:rFonts w:ascii="Times New Roman" w:eastAsia="Times New Roman" w:hAnsi="Times New Roman" w:cs="Times New Roman"/>
          <w:bCs/>
          <w:lang w:bidi="ar-SA"/>
        </w:rPr>
      </w:pPr>
      <w:r w:rsidRPr="00C7424D">
        <w:rPr>
          <w:rFonts w:ascii="Times New Roman" w:eastAsia="Times New Roman" w:hAnsi="Times New Roman" w:cs="Times New Roman"/>
          <w:bCs/>
          <w:lang w:bidi="ar-SA"/>
        </w:rPr>
        <w:lastRenderedPageBreak/>
        <w:t>Додаток 2</w:t>
      </w:r>
    </w:p>
    <w:p w14:paraId="115DB02E" w14:textId="77777777" w:rsidR="00C7424D" w:rsidRPr="00C7424D" w:rsidRDefault="00C7424D" w:rsidP="00C7424D">
      <w:pPr>
        <w:widowControl/>
        <w:shd w:val="clear" w:color="auto" w:fill="FFFFFF"/>
        <w:ind w:left="10206" w:firstLine="10"/>
        <w:rPr>
          <w:rFonts w:ascii="Times New Roman" w:eastAsia="Times New Roman" w:hAnsi="Times New Roman" w:cs="Times New Roman"/>
          <w:lang w:bidi="ar-SA"/>
        </w:rPr>
      </w:pPr>
      <w:r w:rsidRPr="00C7424D">
        <w:rPr>
          <w:rFonts w:ascii="Times New Roman" w:eastAsia="Times New Roman" w:hAnsi="Times New Roman" w:cs="Times New Roman"/>
          <w:bCs/>
          <w:lang w:bidi="ar-SA"/>
        </w:rPr>
        <w:t>до Програми для кривдників Вишнівської сільської ради</w:t>
      </w:r>
      <w:r w:rsidRPr="00C7424D">
        <w:rPr>
          <w:rFonts w:ascii="Times New Roman" w:eastAsia="Times New Roman" w:hAnsi="Times New Roman" w:cs="Times New Roman"/>
          <w:lang w:bidi="ar-SA"/>
        </w:rPr>
        <w:t xml:space="preserve"> на 2024-2026 роки</w:t>
      </w:r>
    </w:p>
    <w:p w14:paraId="523C851D" w14:textId="77777777" w:rsidR="00C7424D" w:rsidRPr="00C7424D" w:rsidRDefault="00C7424D" w:rsidP="00C7424D">
      <w:pPr>
        <w:widowControl/>
        <w:shd w:val="clear" w:color="auto" w:fill="FFFFFF"/>
        <w:ind w:right="448"/>
        <w:jc w:val="center"/>
        <w:rPr>
          <w:rFonts w:ascii="Times New Roman" w:eastAsia="Times New Roman" w:hAnsi="Times New Roman" w:cs="Times New Roman"/>
          <w:bCs/>
          <w:lang w:bidi="ar-SA"/>
        </w:rPr>
      </w:pPr>
      <w:r w:rsidRPr="00C7424D">
        <w:rPr>
          <w:rFonts w:ascii="Times New Roman" w:eastAsia="Times New Roman" w:hAnsi="Times New Roman" w:cs="Times New Roman"/>
          <w:b/>
          <w:color w:val="auto"/>
          <w:sz w:val="22"/>
          <w:szCs w:val="22"/>
          <w:lang w:bidi="ar-SA"/>
        </w:rPr>
        <w:t>ПЕРЕЛІК</w:t>
      </w:r>
    </w:p>
    <w:p w14:paraId="76CB9069" w14:textId="77777777" w:rsidR="00C7424D" w:rsidRPr="00C7424D" w:rsidRDefault="00C7424D" w:rsidP="00C7424D">
      <w:pPr>
        <w:widowControl/>
        <w:jc w:val="center"/>
        <w:rPr>
          <w:rFonts w:ascii="Times New Roman" w:eastAsia="Times New Roman" w:hAnsi="Times New Roman" w:cs="Times New Roman"/>
          <w:b/>
          <w:bCs/>
          <w:lang w:eastAsia="ru-RU" w:bidi="ar-SA"/>
        </w:rPr>
      </w:pPr>
      <w:proofErr w:type="spellStart"/>
      <w:r w:rsidRPr="00C7424D">
        <w:rPr>
          <w:rFonts w:ascii="Times New Roman" w:eastAsia="Times New Roman" w:hAnsi="Times New Roman" w:cs="Times New Roman"/>
          <w:b/>
          <w:color w:val="auto"/>
          <w:lang w:val="ru-RU" w:eastAsia="ru-RU" w:bidi="ar-SA"/>
        </w:rPr>
        <w:t>завдань</w:t>
      </w:r>
      <w:proofErr w:type="spellEnd"/>
      <w:r w:rsidRPr="00C7424D">
        <w:rPr>
          <w:rFonts w:ascii="Times New Roman" w:eastAsia="Times New Roman" w:hAnsi="Times New Roman" w:cs="Times New Roman"/>
          <w:b/>
          <w:color w:val="auto"/>
          <w:lang w:val="ru-RU" w:eastAsia="ru-RU" w:bidi="ar-SA"/>
        </w:rPr>
        <w:t xml:space="preserve"> і </w:t>
      </w:r>
      <w:proofErr w:type="spellStart"/>
      <w:proofErr w:type="gramStart"/>
      <w:r w:rsidRPr="00C7424D">
        <w:rPr>
          <w:rFonts w:ascii="Times New Roman" w:eastAsia="Times New Roman" w:hAnsi="Times New Roman" w:cs="Times New Roman"/>
          <w:b/>
          <w:color w:val="auto"/>
          <w:lang w:val="ru-RU" w:eastAsia="ru-RU" w:bidi="ar-SA"/>
        </w:rPr>
        <w:t>заходів</w:t>
      </w:r>
      <w:proofErr w:type="spellEnd"/>
      <w:r w:rsidRPr="00C7424D">
        <w:rPr>
          <w:rFonts w:ascii="Times New Roman" w:eastAsia="Times New Roman" w:hAnsi="Times New Roman" w:cs="Times New Roman"/>
          <w:b/>
          <w:color w:val="auto"/>
          <w:lang w:val="ru-RU" w:eastAsia="ru-RU" w:bidi="ar-SA"/>
        </w:rPr>
        <w:t xml:space="preserve">  </w:t>
      </w:r>
      <w:proofErr w:type="spellStart"/>
      <w:r w:rsidRPr="00C7424D">
        <w:rPr>
          <w:rFonts w:ascii="Times New Roman" w:eastAsia="Times New Roman" w:hAnsi="Times New Roman" w:cs="Times New Roman"/>
          <w:b/>
          <w:color w:val="auto"/>
          <w:lang w:val="ru-RU" w:eastAsia="ru-RU" w:bidi="ar-SA"/>
        </w:rPr>
        <w:t>Програми</w:t>
      </w:r>
      <w:proofErr w:type="spellEnd"/>
      <w:proofErr w:type="gramEnd"/>
      <w:r w:rsidRPr="00C7424D">
        <w:rPr>
          <w:rFonts w:ascii="Times New Roman" w:eastAsia="Times New Roman" w:hAnsi="Times New Roman" w:cs="Times New Roman"/>
          <w:b/>
          <w:color w:val="auto"/>
          <w:lang w:val="ru-RU" w:eastAsia="ru-RU" w:bidi="ar-SA"/>
        </w:rPr>
        <w:t xml:space="preserve"> </w:t>
      </w:r>
      <w:r w:rsidRPr="00C7424D">
        <w:rPr>
          <w:rFonts w:ascii="Times New Roman" w:eastAsia="Times New Roman" w:hAnsi="Times New Roman" w:cs="Times New Roman"/>
          <w:b/>
          <w:bCs/>
          <w:lang w:val="ru-RU" w:eastAsia="ru-RU" w:bidi="ar-SA"/>
        </w:rPr>
        <w:t xml:space="preserve">для </w:t>
      </w:r>
      <w:proofErr w:type="spellStart"/>
      <w:r w:rsidRPr="00C7424D">
        <w:rPr>
          <w:rFonts w:ascii="Times New Roman" w:eastAsia="Times New Roman" w:hAnsi="Times New Roman" w:cs="Times New Roman"/>
          <w:b/>
          <w:bCs/>
          <w:lang w:val="ru-RU" w:eastAsia="ru-RU" w:bidi="ar-SA"/>
        </w:rPr>
        <w:t>кривдників</w:t>
      </w:r>
      <w:proofErr w:type="spellEnd"/>
      <w:r w:rsidRPr="00C7424D">
        <w:rPr>
          <w:rFonts w:ascii="Times New Roman" w:eastAsia="Times New Roman" w:hAnsi="Times New Roman" w:cs="Times New Roman"/>
          <w:b/>
          <w:bCs/>
          <w:lang w:val="ru-RU" w:eastAsia="ru-RU" w:bidi="ar-SA"/>
        </w:rPr>
        <w:t xml:space="preserve"> </w:t>
      </w:r>
      <w:r w:rsidRPr="00C7424D">
        <w:rPr>
          <w:rFonts w:ascii="Times New Roman" w:eastAsia="Times New Roman" w:hAnsi="Times New Roman" w:cs="Times New Roman"/>
          <w:b/>
          <w:bCs/>
          <w:lang w:eastAsia="ru-RU" w:bidi="ar-SA"/>
        </w:rPr>
        <w:t>Вишнівської сільської ради</w:t>
      </w:r>
    </w:p>
    <w:p w14:paraId="7A6FF50A" w14:textId="77777777" w:rsidR="00C7424D" w:rsidRPr="00C7424D" w:rsidRDefault="00C7424D" w:rsidP="00C7424D">
      <w:pPr>
        <w:widowControl/>
        <w:jc w:val="center"/>
        <w:rPr>
          <w:rFonts w:ascii="Times New Roman" w:eastAsia="Times New Roman" w:hAnsi="Times New Roman" w:cs="Times New Roman"/>
          <w:b/>
          <w:lang w:val="ru-RU" w:eastAsia="ru-RU" w:bidi="ar-SA"/>
        </w:rPr>
      </w:pPr>
      <w:r w:rsidRPr="00C7424D">
        <w:rPr>
          <w:rFonts w:ascii="Times New Roman" w:eastAsia="Times New Roman" w:hAnsi="Times New Roman" w:cs="Times New Roman"/>
          <w:b/>
          <w:lang w:val="ru-RU" w:eastAsia="ru-RU" w:bidi="ar-SA"/>
        </w:rPr>
        <w:t xml:space="preserve">на </w:t>
      </w:r>
      <w:proofErr w:type="gramStart"/>
      <w:r w:rsidRPr="00C7424D">
        <w:rPr>
          <w:rFonts w:ascii="Times New Roman" w:eastAsia="Times New Roman" w:hAnsi="Times New Roman" w:cs="Times New Roman"/>
          <w:b/>
          <w:lang w:val="ru-RU" w:eastAsia="ru-RU" w:bidi="ar-SA"/>
        </w:rPr>
        <w:t>2024-2026</w:t>
      </w:r>
      <w:proofErr w:type="gramEnd"/>
      <w:r w:rsidRPr="00C7424D">
        <w:rPr>
          <w:rFonts w:ascii="Times New Roman" w:eastAsia="Times New Roman" w:hAnsi="Times New Roman" w:cs="Times New Roman"/>
          <w:b/>
          <w:lang w:val="ru-RU" w:eastAsia="ru-RU" w:bidi="ar-SA"/>
        </w:rPr>
        <w:t xml:space="preserve"> роки</w:t>
      </w:r>
    </w:p>
    <w:p w14:paraId="34188C3A" w14:textId="77777777" w:rsidR="00C7424D" w:rsidRPr="00C7424D" w:rsidRDefault="00C7424D" w:rsidP="00C7424D">
      <w:pPr>
        <w:widowControl/>
        <w:jc w:val="center"/>
        <w:rPr>
          <w:rFonts w:ascii="Times New Roman" w:eastAsia="Times New Roman" w:hAnsi="Times New Roman" w:cs="Times New Roman"/>
          <w:b/>
          <w:lang w:val="ru-RU" w:eastAsia="ru-RU" w:bidi="ar-SA"/>
        </w:rPr>
      </w:pPr>
    </w:p>
    <w:tbl>
      <w:tblPr>
        <w:tblW w:w="1477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80"/>
        <w:gridCol w:w="1701"/>
        <w:gridCol w:w="1530"/>
        <w:gridCol w:w="993"/>
        <w:gridCol w:w="1701"/>
        <w:gridCol w:w="992"/>
        <w:gridCol w:w="992"/>
        <w:gridCol w:w="849"/>
        <w:gridCol w:w="993"/>
        <w:gridCol w:w="1873"/>
      </w:tblGrid>
      <w:tr w:rsidR="00C7424D" w:rsidRPr="00C7424D" w14:paraId="2508E6F2" w14:textId="77777777" w:rsidTr="005964B5">
        <w:tc>
          <w:tcPr>
            <w:tcW w:w="567" w:type="dxa"/>
            <w:vMerge w:val="restart"/>
            <w:tcBorders>
              <w:top w:val="single" w:sz="4" w:space="0" w:color="auto"/>
              <w:left w:val="single" w:sz="4" w:space="0" w:color="auto"/>
              <w:right w:val="single" w:sz="4" w:space="0" w:color="auto"/>
            </w:tcBorders>
            <w:vAlign w:val="center"/>
          </w:tcPr>
          <w:p w14:paraId="2CC84FD5"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p w14:paraId="1BAB7227"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з/п</w:t>
            </w:r>
          </w:p>
          <w:p w14:paraId="1B46F87E"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
        </w:tc>
        <w:tc>
          <w:tcPr>
            <w:tcW w:w="2580" w:type="dxa"/>
            <w:vMerge w:val="restart"/>
            <w:tcBorders>
              <w:top w:val="single" w:sz="4" w:space="0" w:color="auto"/>
              <w:left w:val="single" w:sz="4" w:space="0" w:color="auto"/>
              <w:right w:val="single" w:sz="4" w:space="0" w:color="auto"/>
            </w:tcBorders>
            <w:vAlign w:val="center"/>
            <w:hideMark/>
          </w:tcPr>
          <w:p w14:paraId="0CB7C7B4"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Назва</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напряму</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діяльності</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пріоритетні</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завдання</w:t>
            </w:r>
            <w:proofErr w:type="spellEnd"/>
            <w:r w:rsidRPr="00C7424D">
              <w:rPr>
                <w:rFonts w:ascii="Times New Roman" w:eastAsia="Times New Roman" w:hAnsi="Times New Roman" w:cs="Times New Roman"/>
                <w:color w:val="auto"/>
                <w:lang w:val="ru-RU" w:eastAsia="ru-RU" w:bidi="ar-SA"/>
              </w:rPr>
              <w:t>)</w:t>
            </w:r>
          </w:p>
        </w:tc>
        <w:tc>
          <w:tcPr>
            <w:tcW w:w="1701" w:type="dxa"/>
            <w:vMerge w:val="restart"/>
            <w:tcBorders>
              <w:top w:val="single" w:sz="4" w:space="0" w:color="auto"/>
              <w:left w:val="single" w:sz="4" w:space="0" w:color="auto"/>
              <w:right w:val="single" w:sz="4" w:space="0" w:color="auto"/>
            </w:tcBorders>
            <w:vAlign w:val="center"/>
          </w:tcPr>
          <w:p w14:paraId="0174F446"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Зміст</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заходів</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Програми</w:t>
            </w:r>
            <w:proofErr w:type="spellEnd"/>
            <w:r w:rsidRPr="00C7424D">
              <w:rPr>
                <w:rFonts w:ascii="Times New Roman" w:eastAsia="Times New Roman" w:hAnsi="Times New Roman" w:cs="Times New Roman"/>
                <w:color w:val="auto"/>
                <w:lang w:val="ru-RU" w:eastAsia="ru-RU" w:bidi="ar-SA"/>
              </w:rPr>
              <w:t xml:space="preserve"> з </w:t>
            </w:r>
            <w:proofErr w:type="spellStart"/>
            <w:r w:rsidRPr="00C7424D">
              <w:rPr>
                <w:rFonts w:ascii="Times New Roman" w:eastAsia="Times New Roman" w:hAnsi="Times New Roman" w:cs="Times New Roman"/>
                <w:color w:val="auto"/>
                <w:lang w:val="ru-RU" w:eastAsia="ru-RU" w:bidi="ar-SA"/>
              </w:rPr>
              <w:t>виконання</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завдання</w:t>
            </w:r>
            <w:proofErr w:type="spellEnd"/>
          </w:p>
        </w:tc>
        <w:tc>
          <w:tcPr>
            <w:tcW w:w="1530" w:type="dxa"/>
            <w:vMerge w:val="restart"/>
            <w:tcBorders>
              <w:top w:val="single" w:sz="4" w:space="0" w:color="auto"/>
              <w:left w:val="single" w:sz="4" w:space="0" w:color="auto"/>
              <w:right w:val="single" w:sz="4" w:space="0" w:color="auto"/>
            </w:tcBorders>
            <w:vAlign w:val="center"/>
          </w:tcPr>
          <w:p w14:paraId="7ECBD786" w14:textId="77777777" w:rsidR="00C7424D" w:rsidRPr="00C7424D" w:rsidRDefault="00C7424D" w:rsidP="00C7424D">
            <w:pPr>
              <w:widowControl/>
              <w:jc w:val="center"/>
              <w:rPr>
                <w:rFonts w:ascii="Times New Roman" w:eastAsia="Times New Roman" w:hAnsi="Times New Roman" w:cs="Times New Roman"/>
                <w:color w:val="auto"/>
                <w:sz w:val="22"/>
                <w:szCs w:val="22"/>
                <w:lang w:val="ru-RU" w:eastAsia="ru-RU" w:bidi="ar-SA"/>
              </w:rPr>
            </w:pPr>
            <w:proofErr w:type="spellStart"/>
            <w:r w:rsidRPr="00C7424D">
              <w:rPr>
                <w:rFonts w:ascii="Times New Roman" w:eastAsia="Times New Roman" w:hAnsi="Times New Roman" w:cs="Times New Roman"/>
                <w:color w:val="auto"/>
                <w:sz w:val="22"/>
                <w:szCs w:val="22"/>
                <w:lang w:val="ru-RU" w:eastAsia="ru-RU" w:bidi="ar-SA"/>
              </w:rPr>
              <w:t>Відповідальні</w:t>
            </w:r>
            <w:proofErr w:type="spellEnd"/>
            <w:r w:rsidRPr="00C7424D">
              <w:rPr>
                <w:rFonts w:ascii="Times New Roman" w:eastAsia="Times New Roman" w:hAnsi="Times New Roman" w:cs="Times New Roman"/>
                <w:color w:val="auto"/>
                <w:sz w:val="22"/>
                <w:szCs w:val="22"/>
                <w:lang w:val="ru-RU" w:eastAsia="ru-RU" w:bidi="ar-SA"/>
              </w:rPr>
              <w:t xml:space="preserve"> за </w:t>
            </w:r>
            <w:proofErr w:type="spellStart"/>
            <w:r w:rsidRPr="00C7424D">
              <w:rPr>
                <w:rFonts w:ascii="Times New Roman" w:eastAsia="Times New Roman" w:hAnsi="Times New Roman" w:cs="Times New Roman"/>
                <w:color w:val="auto"/>
                <w:sz w:val="22"/>
                <w:szCs w:val="22"/>
                <w:lang w:val="ru-RU" w:eastAsia="ru-RU" w:bidi="ar-SA"/>
              </w:rPr>
              <w:t>виконання</w:t>
            </w:r>
            <w:proofErr w:type="spellEnd"/>
          </w:p>
        </w:tc>
        <w:tc>
          <w:tcPr>
            <w:tcW w:w="993" w:type="dxa"/>
            <w:vMerge w:val="restart"/>
            <w:tcBorders>
              <w:top w:val="single" w:sz="4" w:space="0" w:color="auto"/>
              <w:left w:val="single" w:sz="4" w:space="0" w:color="auto"/>
              <w:right w:val="single" w:sz="4" w:space="0" w:color="auto"/>
            </w:tcBorders>
            <w:vAlign w:val="center"/>
          </w:tcPr>
          <w:p w14:paraId="6D18356D"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 xml:space="preserve">Строк </w:t>
            </w:r>
            <w:proofErr w:type="spellStart"/>
            <w:r w:rsidRPr="00C7424D">
              <w:rPr>
                <w:rFonts w:ascii="Times New Roman" w:eastAsia="Times New Roman" w:hAnsi="Times New Roman" w:cs="Times New Roman"/>
                <w:color w:val="auto"/>
                <w:lang w:val="ru-RU" w:eastAsia="ru-RU" w:bidi="ar-SA"/>
              </w:rPr>
              <w:t>виконання</w:t>
            </w:r>
            <w:proofErr w:type="spellEnd"/>
          </w:p>
        </w:tc>
        <w:tc>
          <w:tcPr>
            <w:tcW w:w="5527" w:type="dxa"/>
            <w:gridSpan w:val="5"/>
            <w:tcBorders>
              <w:top w:val="single" w:sz="4" w:space="0" w:color="auto"/>
              <w:left w:val="single" w:sz="4" w:space="0" w:color="auto"/>
              <w:bottom w:val="single" w:sz="4" w:space="0" w:color="auto"/>
              <w:right w:val="single" w:sz="4" w:space="0" w:color="auto"/>
            </w:tcBorders>
            <w:vAlign w:val="center"/>
          </w:tcPr>
          <w:p w14:paraId="54C684D1"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Орієнтовні</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обсяги</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фінансування</w:t>
            </w:r>
            <w:proofErr w:type="spellEnd"/>
            <w:r w:rsidRPr="00C7424D">
              <w:rPr>
                <w:rFonts w:ascii="Times New Roman" w:eastAsia="Times New Roman" w:hAnsi="Times New Roman" w:cs="Times New Roman"/>
                <w:color w:val="auto"/>
                <w:lang w:val="ru-RU" w:eastAsia="ru-RU" w:bidi="ar-SA"/>
              </w:rPr>
              <w:t xml:space="preserve"> за роками </w:t>
            </w:r>
            <w:proofErr w:type="spellStart"/>
            <w:r w:rsidRPr="00C7424D">
              <w:rPr>
                <w:rFonts w:ascii="Times New Roman" w:eastAsia="Times New Roman" w:hAnsi="Times New Roman" w:cs="Times New Roman"/>
                <w:color w:val="auto"/>
                <w:lang w:val="ru-RU" w:eastAsia="ru-RU" w:bidi="ar-SA"/>
              </w:rPr>
              <w:t>виконання</w:t>
            </w:r>
            <w:proofErr w:type="spellEnd"/>
            <w:r w:rsidRPr="00C7424D">
              <w:rPr>
                <w:rFonts w:ascii="Times New Roman" w:eastAsia="Times New Roman" w:hAnsi="Times New Roman" w:cs="Times New Roman"/>
                <w:color w:val="auto"/>
                <w:lang w:val="ru-RU" w:eastAsia="ru-RU" w:bidi="ar-SA"/>
              </w:rPr>
              <w:t xml:space="preserve"> (тис. грн)</w:t>
            </w:r>
          </w:p>
        </w:tc>
        <w:tc>
          <w:tcPr>
            <w:tcW w:w="1873" w:type="dxa"/>
            <w:vMerge w:val="restart"/>
            <w:tcBorders>
              <w:top w:val="single" w:sz="4" w:space="0" w:color="auto"/>
              <w:left w:val="single" w:sz="4" w:space="0" w:color="auto"/>
              <w:right w:val="single" w:sz="4" w:space="0" w:color="auto"/>
            </w:tcBorders>
            <w:vAlign w:val="center"/>
          </w:tcPr>
          <w:p w14:paraId="5EE22742"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Очікуваний</w:t>
            </w:r>
            <w:proofErr w:type="spellEnd"/>
            <w:r w:rsidRPr="00C7424D">
              <w:rPr>
                <w:rFonts w:ascii="Times New Roman" w:eastAsia="Times New Roman" w:hAnsi="Times New Roman" w:cs="Times New Roman"/>
                <w:color w:val="auto"/>
                <w:lang w:val="ru-RU" w:eastAsia="ru-RU" w:bidi="ar-SA"/>
              </w:rPr>
              <w:t xml:space="preserve"> результат </w:t>
            </w:r>
            <w:proofErr w:type="spellStart"/>
            <w:r w:rsidRPr="00C7424D">
              <w:rPr>
                <w:rFonts w:ascii="Times New Roman" w:eastAsia="Times New Roman" w:hAnsi="Times New Roman" w:cs="Times New Roman"/>
                <w:color w:val="auto"/>
                <w:lang w:val="ru-RU" w:eastAsia="ru-RU" w:bidi="ar-SA"/>
              </w:rPr>
              <w:t>від</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виконання</w:t>
            </w:r>
            <w:proofErr w:type="spellEnd"/>
            <w:r w:rsidRPr="00C7424D">
              <w:rPr>
                <w:rFonts w:ascii="Times New Roman" w:eastAsia="Times New Roman" w:hAnsi="Times New Roman" w:cs="Times New Roman"/>
                <w:color w:val="auto"/>
                <w:lang w:val="ru-RU" w:eastAsia="ru-RU" w:bidi="ar-SA"/>
              </w:rPr>
              <w:t xml:space="preserve"> заходу</w:t>
            </w:r>
          </w:p>
        </w:tc>
      </w:tr>
      <w:tr w:rsidR="00C7424D" w:rsidRPr="00C7424D" w14:paraId="6A4F0F7B" w14:textId="77777777" w:rsidTr="005964B5">
        <w:trPr>
          <w:trHeight w:val="211"/>
        </w:trPr>
        <w:tc>
          <w:tcPr>
            <w:tcW w:w="567" w:type="dxa"/>
            <w:vMerge/>
            <w:tcBorders>
              <w:left w:val="single" w:sz="4" w:space="0" w:color="auto"/>
              <w:bottom w:val="single" w:sz="4" w:space="0" w:color="auto"/>
              <w:right w:val="single" w:sz="4" w:space="0" w:color="auto"/>
            </w:tcBorders>
            <w:vAlign w:val="center"/>
          </w:tcPr>
          <w:p w14:paraId="61908ED4"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2580" w:type="dxa"/>
            <w:vMerge/>
            <w:tcBorders>
              <w:left w:val="single" w:sz="4" w:space="0" w:color="auto"/>
              <w:bottom w:val="single" w:sz="4" w:space="0" w:color="auto"/>
              <w:right w:val="single" w:sz="4" w:space="0" w:color="auto"/>
            </w:tcBorders>
            <w:vAlign w:val="center"/>
          </w:tcPr>
          <w:p w14:paraId="01C44EB6"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701" w:type="dxa"/>
            <w:vMerge/>
            <w:tcBorders>
              <w:left w:val="single" w:sz="4" w:space="0" w:color="auto"/>
              <w:bottom w:val="single" w:sz="4" w:space="0" w:color="auto"/>
              <w:right w:val="single" w:sz="4" w:space="0" w:color="auto"/>
            </w:tcBorders>
            <w:vAlign w:val="center"/>
          </w:tcPr>
          <w:p w14:paraId="630C3A9C"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530" w:type="dxa"/>
            <w:vMerge/>
            <w:tcBorders>
              <w:left w:val="single" w:sz="4" w:space="0" w:color="auto"/>
              <w:bottom w:val="single" w:sz="4" w:space="0" w:color="auto"/>
              <w:right w:val="single" w:sz="4" w:space="0" w:color="auto"/>
            </w:tcBorders>
            <w:vAlign w:val="center"/>
          </w:tcPr>
          <w:p w14:paraId="6731701A"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993" w:type="dxa"/>
            <w:vMerge/>
            <w:tcBorders>
              <w:left w:val="single" w:sz="4" w:space="0" w:color="auto"/>
              <w:bottom w:val="single" w:sz="4" w:space="0" w:color="auto"/>
              <w:right w:val="single" w:sz="4" w:space="0" w:color="auto"/>
            </w:tcBorders>
            <w:vAlign w:val="center"/>
          </w:tcPr>
          <w:p w14:paraId="6EA688D5"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05DC4918"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Джерела</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фінансування</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14:paraId="6EECDEFB"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2024</w:t>
            </w:r>
          </w:p>
        </w:tc>
        <w:tc>
          <w:tcPr>
            <w:tcW w:w="992" w:type="dxa"/>
            <w:tcBorders>
              <w:top w:val="single" w:sz="4" w:space="0" w:color="auto"/>
              <w:left w:val="single" w:sz="4" w:space="0" w:color="auto"/>
              <w:bottom w:val="single" w:sz="4" w:space="0" w:color="auto"/>
              <w:right w:val="single" w:sz="4" w:space="0" w:color="auto"/>
            </w:tcBorders>
            <w:vAlign w:val="center"/>
            <w:hideMark/>
          </w:tcPr>
          <w:p w14:paraId="1033250B"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2025</w:t>
            </w:r>
          </w:p>
        </w:tc>
        <w:tc>
          <w:tcPr>
            <w:tcW w:w="849" w:type="dxa"/>
            <w:tcBorders>
              <w:top w:val="single" w:sz="4" w:space="0" w:color="auto"/>
              <w:left w:val="single" w:sz="4" w:space="0" w:color="auto"/>
              <w:bottom w:val="single" w:sz="4" w:space="0" w:color="auto"/>
              <w:right w:val="single" w:sz="4" w:space="0" w:color="auto"/>
            </w:tcBorders>
            <w:vAlign w:val="center"/>
          </w:tcPr>
          <w:p w14:paraId="1520D32B"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2026</w:t>
            </w:r>
          </w:p>
        </w:tc>
        <w:tc>
          <w:tcPr>
            <w:tcW w:w="993" w:type="dxa"/>
            <w:tcBorders>
              <w:top w:val="single" w:sz="4" w:space="0" w:color="auto"/>
              <w:left w:val="single" w:sz="4" w:space="0" w:color="auto"/>
              <w:bottom w:val="single" w:sz="4" w:space="0" w:color="auto"/>
              <w:right w:val="single" w:sz="4" w:space="0" w:color="auto"/>
            </w:tcBorders>
            <w:vAlign w:val="center"/>
          </w:tcPr>
          <w:p w14:paraId="2751C6A1"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Всього</w:t>
            </w:r>
            <w:proofErr w:type="spellEnd"/>
          </w:p>
        </w:tc>
        <w:tc>
          <w:tcPr>
            <w:tcW w:w="1873" w:type="dxa"/>
            <w:vMerge/>
            <w:tcBorders>
              <w:left w:val="single" w:sz="4" w:space="0" w:color="auto"/>
              <w:bottom w:val="single" w:sz="4" w:space="0" w:color="auto"/>
              <w:right w:val="single" w:sz="4" w:space="0" w:color="auto"/>
            </w:tcBorders>
            <w:vAlign w:val="center"/>
          </w:tcPr>
          <w:p w14:paraId="073DD633"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r>
      <w:tr w:rsidR="00C7424D" w:rsidRPr="00C7424D" w14:paraId="28573093" w14:textId="77777777" w:rsidTr="005964B5">
        <w:trPr>
          <w:trHeight w:val="211"/>
        </w:trPr>
        <w:tc>
          <w:tcPr>
            <w:tcW w:w="567" w:type="dxa"/>
            <w:tcBorders>
              <w:top w:val="single" w:sz="4" w:space="0" w:color="auto"/>
              <w:left w:val="single" w:sz="4" w:space="0" w:color="auto"/>
              <w:bottom w:val="single" w:sz="4" w:space="0" w:color="auto"/>
              <w:right w:val="single" w:sz="4" w:space="0" w:color="auto"/>
            </w:tcBorders>
            <w:vAlign w:val="center"/>
          </w:tcPr>
          <w:p w14:paraId="7611E149"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1</w:t>
            </w:r>
          </w:p>
        </w:tc>
        <w:tc>
          <w:tcPr>
            <w:tcW w:w="2580" w:type="dxa"/>
            <w:tcBorders>
              <w:top w:val="single" w:sz="4" w:space="0" w:color="auto"/>
              <w:left w:val="single" w:sz="4" w:space="0" w:color="auto"/>
              <w:bottom w:val="single" w:sz="4" w:space="0" w:color="auto"/>
              <w:right w:val="single" w:sz="4" w:space="0" w:color="auto"/>
            </w:tcBorders>
            <w:vAlign w:val="center"/>
          </w:tcPr>
          <w:p w14:paraId="26FC942C"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2</w:t>
            </w:r>
          </w:p>
        </w:tc>
        <w:tc>
          <w:tcPr>
            <w:tcW w:w="1701" w:type="dxa"/>
            <w:tcBorders>
              <w:top w:val="single" w:sz="4" w:space="0" w:color="auto"/>
              <w:left w:val="single" w:sz="4" w:space="0" w:color="auto"/>
              <w:bottom w:val="single" w:sz="4" w:space="0" w:color="auto"/>
              <w:right w:val="single" w:sz="4" w:space="0" w:color="auto"/>
            </w:tcBorders>
            <w:vAlign w:val="center"/>
          </w:tcPr>
          <w:p w14:paraId="42CD3021"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3</w:t>
            </w:r>
          </w:p>
        </w:tc>
        <w:tc>
          <w:tcPr>
            <w:tcW w:w="1530" w:type="dxa"/>
            <w:tcBorders>
              <w:top w:val="single" w:sz="4" w:space="0" w:color="auto"/>
              <w:left w:val="single" w:sz="4" w:space="0" w:color="auto"/>
              <w:bottom w:val="single" w:sz="4" w:space="0" w:color="auto"/>
              <w:right w:val="single" w:sz="4" w:space="0" w:color="auto"/>
            </w:tcBorders>
            <w:vAlign w:val="center"/>
          </w:tcPr>
          <w:p w14:paraId="54BC3B27"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4</w:t>
            </w:r>
          </w:p>
        </w:tc>
        <w:tc>
          <w:tcPr>
            <w:tcW w:w="993" w:type="dxa"/>
            <w:tcBorders>
              <w:top w:val="single" w:sz="4" w:space="0" w:color="auto"/>
              <w:left w:val="single" w:sz="4" w:space="0" w:color="auto"/>
              <w:bottom w:val="single" w:sz="4" w:space="0" w:color="auto"/>
              <w:right w:val="single" w:sz="4" w:space="0" w:color="auto"/>
            </w:tcBorders>
            <w:vAlign w:val="center"/>
          </w:tcPr>
          <w:p w14:paraId="543626DA"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5</w:t>
            </w:r>
          </w:p>
        </w:tc>
        <w:tc>
          <w:tcPr>
            <w:tcW w:w="1701" w:type="dxa"/>
            <w:tcBorders>
              <w:top w:val="single" w:sz="4" w:space="0" w:color="auto"/>
              <w:left w:val="single" w:sz="4" w:space="0" w:color="auto"/>
              <w:bottom w:val="single" w:sz="4" w:space="0" w:color="auto"/>
              <w:right w:val="single" w:sz="4" w:space="0" w:color="auto"/>
            </w:tcBorders>
            <w:vAlign w:val="center"/>
          </w:tcPr>
          <w:p w14:paraId="3C7D5150"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6</w:t>
            </w:r>
          </w:p>
        </w:tc>
        <w:tc>
          <w:tcPr>
            <w:tcW w:w="992" w:type="dxa"/>
            <w:tcBorders>
              <w:top w:val="single" w:sz="4" w:space="0" w:color="auto"/>
              <w:left w:val="single" w:sz="4" w:space="0" w:color="auto"/>
              <w:bottom w:val="single" w:sz="4" w:space="0" w:color="auto"/>
              <w:right w:val="single" w:sz="4" w:space="0" w:color="auto"/>
            </w:tcBorders>
            <w:vAlign w:val="center"/>
          </w:tcPr>
          <w:p w14:paraId="2EA534EB"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7</w:t>
            </w:r>
          </w:p>
        </w:tc>
        <w:tc>
          <w:tcPr>
            <w:tcW w:w="992" w:type="dxa"/>
            <w:tcBorders>
              <w:top w:val="single" w:sz="4" w:space="0" w:color="auto"/>
              <w:left w:val="single" w:sz="4" w:space="0" w:color="auto"/>
              <w:bottom w:val="single" w:sz="4" w:space="0" w:color="auto"/>
              <w:right w:val="single" w:sz="4" w:space="0" w:color="auto"/>
            </w:tcBorders>
            <w:vAlign w:val="center"/>
          </w:tcPr>
          <w:p w14:paraId="12EBE075"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8</w:t>
            </w:r>
          </w:p>
        </w:tc>
        <w:tc>
          <w:tcPr>
            <w:tcW w:w="849" w:type="dxa"/>
            <w:tcBorders>
              <w:top w:val="single" w:sz="4" w:space="0" w:color="auto"/>
              <w:left w:val="single" w:sz="4" w:space="0" w:color="auto"/>
              <w:bottom w:val="single" w:sz="4" w:space="0" w:color="auto"/>
              <w:right w:val="single" w:sz="4" w:space="0" w:color="auto"/>
            </w:tcBorders>
            <w:vAlign w:val="center"/>
          </w:tcPr>
          <w:p w14:paraId="7E0EAE1C"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9</w:t>
            </w:r>
          </w:p>
        </w:tc>
        <w:tc>
          <w:tcPr>
            <w:tcW w:w="993" w:type="dxa"/>
            <w:tcBorders>
              <w:top w:val="single" w:sz="4" w:space="0" w:color="auto"/>
              <w:left w:val="single" w:sz="4" w:space="0" w:color="auto"/>
              <w:bottom w:val="single" w:sz="4" w:space="0" w:color="auto"/>
              <w:right w:val="single" w:sz="4" w:space="0" w:color="auto"/>
            </w:tcBorders>
            <w:vAlign w:val="center"/>
          </w:tcPr>
          <w:p w14:paraId="143A5E90"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10</w:t>
            </w:r>
          </w:p>
        </w:tc>
        <w:tc>
          <w:tcPr>
            <w:tcW w:w="1873" w:type="dxa"/>
            <w:tcBorders>
              <w:top w:val="single" w:sz="4" w:space="0" w:color="auto"/>
              <w:left w:val="single" w:sz="4" w:space="0" w:color="auto"/>
              <w:bottom w:val="single" w:sz="4" w:space="0" w:color="auto"/>
              <w:right w:val="single" w:sz="4" w:space="0" w:color="auto"/>
            </w:tcBorders>
            <w:vAlign w:val="center"/>
          </w:tcPr>
          <w:p w14:paraId="1E4A6D7E"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11</w:t>
            </w:r>
          </w:p>
        </w:tc>
      </w:tr>
      <w:tr w:rsidR="00C7424D" w:rsidRPr="00C7424D" w14:paraId="30E9EF92" w14:textId="77777777" w:rsidTr="005964B5">
        <w:trPr>
          <w:trHeight w:val="274"/>
        </w:trPr>
        <w:tc>
          <w:tcPr>
            <w:tcW w:w="567" w:type="dxa"/>
            <w:vMerge w:val="restart"/>
            <w:tcBorders>
              <w:top w:val="single" w:sz="4" w:space="0" w:color="auto"/>
              <w:left w:val="single" w:sz="4" w:space="0" w:color="auto"/>
              <w:right w:val="single" w:sz="4" w:space="0" w:color="auto"/>
            </w:tcBorders>
          </w:tcPr>
          <w:p w14:paraId="33EF3AEA"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1</w:t>
            </w:r>
          </w:p>
        </w:tc>
        <w:tc>
          <w:tcPr>
            <w:tcW w:w="2580" w:type="dxa"/>
            <w:vMerge w:val="restart"/>
            <w:tcBorders>
              <w:top w:val="single" w:sz="4" w:space="0" w:color="auto"/>
              <w:left w:val="single" w:sz="4" w:space="0" w:color="auto"/>
              <w:right w:val="single" w:sz="4" w:space="0" w:color="auto"/>
            </w:tcBorders>
          </w:tcPr>
          <w:p w14:paraId="7BB3EFBB"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lang w:val="ru-RU" w:eastAsia="ru-RU" w:bidi="ar-SA"/>
              </w:rPr>
              <w:t>Реалізація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державної</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політики</w:t>
            </w:r>
            <w:proofErr w:type="spellEnd"/>
            <w:r w:rsidRPr="00C7424D">
              <w:rPr>
                <w:rFonts w:ascii="Times New Roman" w:eastAsia="Times New Roman" w:hAnsi="Times New Roman" w:cs="Times New Roman"/>
                <w:lang w:val="ru-RU" w:eastAsia="ru-RU" w:bidi="ar-SA"/>
              </w:rPr>
              <w:t xml:space="preserve"> у </w:t>
            </w:r>
            <w:proofErr w:type="spellStart"/>
            <w:r w:rsidRPr="00C7424D">
              <w:rPr>
                <w:rFonts w:ascii="Times New Roman" w:eastAsia="Times New Roman" w:hAnsi="Times New Roman" w:cs="Times New Roman"/>
                <w:lang w:val="ru-RU" w:eastAsia="ru-RU" w:bidi="ar-SA"/>
              </w:rPr>
              <w:t>сфері</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запобігання</w:t>
            </w:r>
            <w:proofErr w:type="spellEnd"/>
            <w:r w:rsidRPr="00C7424D">
              <w:rPr>
                <w:rFonts w:ascii="Times New Roman" w:eastAsia="Times New Roman" w:hAnsi="Times New Roman" w:cs="Times New Roman"/>
                <w:lang w:val="ru-RU" w:eastAsia="ru-RU" w:bidi="ar-SA"/>
              </w:rPr>
              <w:t xml:space="preserve"> та </w:t>
            </w:r>
            <w:proofErr w:type="spellStart"/>
            <w:r w:rsidRPr="00C7424D">
              <w:rPr>
                <w:rFonts w:ascii="Times New Roman" w:eastAsia="Times New Roman" w:hAnsi="Times New Roman" w:cs="Times New Roman"/>
                <w:lang w:val="ru-RU" w:eastAsia="ru-RU" w:bidi="ar-SA"/>
              </w:rPr>
              <w:t>протидії</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домашньому</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насильству</w:t>
            </w:r>
            <w:proofErr w:type="spellEnd"/>
            <w:r w:rsidRPr="00C7424D">
              <w:rPr>
                <w:rFonts w:ascii="Times New Roman" w:eastAsia="Times New Roman" w:hAnsi="Times New Roman" w:cs="Times New Roman"/>
                <w:lang w:val="ru-RU" w:eastAsia="ru-RU" w:bidi="ar-SA"/>
              </w:rPr>
              <w:t xml:space="preserve"> і </w:t>
            </w:r>
            <w:proofErr w:type="spellStart"/>
            <w:r w:rsidRPr="00C7424D">
              <w:rPr>
                <w:rFonts w:ascii="Times New Roman" w:eastAsia="Times New Roman" w:hAnsi="Times New Roman" w:cs="Times New Roman"/>
                <w:lang w:val="ru-RU" w:eastAsia="ru-RU" w:bidi="ar-SA"/>
              </w:rPr>
              <w:t>насильству</w:t>
            </w:r>
            <w:proofErr w:type="spellEnd"/>
            <w:r w:rsidRPr="00C7424D">
              <w:rPr>
                <w:rFonts w:ascii="Times New Roman" w:eastAsia="Times New Roman" w:hAnsi="Times New Roman" w:cs="Times New Roman"/>
                <w:lang w:val="ru-RU" w:eastAsia="ru-RU" w:bidi="ar-SA"/>
              </w:rPr>
              <w:t xml:space="preserve"> за </w:t>
            </w:r>
            <w:proofErr w:type="spellStart"/>
            <w:r w:rsidRPr="00C7424D">
              <w:rPr>
                <w:rFonts w:ascii="Times New Roman" w:eastAsia="Times New Roman" w:hAnsi="Times New Roman" w:cs="Times New Roman"/>
                <w:lang w:val="ru-RU" w:eastAsia="ru-RU" w:bidi="ar-SA"/>
              </w:rPr>
              <w:t>ознакою</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статі</w:t>
            </w:r>
            <w:proofErr w:type="spellEnd"/>
            <w:r w:rsidRPr="00C7424D">
              <w:rPr>
                <w:rFonts w:ascii="Times New Roman" w:eastAsia="Times New Roman" w:hAnsi="Times New Roman" w:cs="Times New Roman"/>
                <w:lang w:val="ru-RU" w:eastAsia="ru-RU" w:bidi="ar-SA"/>
              </w:rPr>
              <w:t xml:space="preserve"> на </w:t>
            </w:r>
            <w:proofErr w:type="spellStart"/>
            <w:r w:rsidRPr="00C7424D">
              <w:rPr>
                <w:rFonts w:ascii="Times New Roman" w:eastAsia="Times New Roman" w:hAnsi="Times New Roman" w:cs="Times New Roman"/>
                <w:lang w:val="ru-RU" w:eastAsia="ru-RU" w:bidi="ar-SA"/>
              </w:rPr>
              <w:t>територі</w:t>
            </w:r>
            <w:proofErr w:type="spellEnd"/>
            <w:r w:rsidRPr="00C7424D">
              <w:rPr>
                <w:rFonts w:ascii="Times New Roman" w:eastAsia="Times New Roman" w:hAnsi="Times New Roman" w:cs="Times New Roman"/>
                <w:lang w:eastAsia="ru-RU" w:bidi="ar-SA"/>
              </w:rPr>
              <w:t xml:space="preserve">ї Вишнівської </w:t>
            </w:r>
            <w:proofErr w:type="gramStart"/>
            <w:r w:rsidRPr="00C7424D">
              <w:rPr>
                <w:rFonts w:ascii="Times New Roman" w:eastAsia="Times New Roman" w:hAnsi="Times New Roman" w:cs="Times New Roman"/>
                <w:lang w:val="ru-RU" w:eastAsia="ru-RU" w:bidi="ar-SA"/>
              </w:rPr>
              <w:t>с</w:t>
            </w:r>
            <w:proofErr w:type="spellStart"/>
            <w:r w:rsidRPr="00C7424D">
              <w:rPr>
                <w:rFonts w:ascii="Times New Roman" w:eastAsia="Times New Roman" w:hAnsi="Times New Roman" w:cs="Times New Roman"/>
                <w:lang w:eastAsia="ru-RU" w:bidi="ar-SA"/>
              </w:rPr>
              <w:t>ільської</w:t>
            </w:r>
            <w:proofErr w:type="spellEnd"/>
            <w:r w:rsidRPr="00C7424D">
              <w:rPr>
                <w:rFonts w:ascii="Times New Roman" w:eastAsia="Times New Roman" w:hAnsi="Times New Roman" w:cs="Times New Roman"/>
                <w:lang w:eastAsia="ru-RU" w:bidi="ar-SA"/>
              </w:rPr>
              <w:t xml:space="preserve"> </w:t>
            </w:r>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територіальної</w:t>
            </w:r>
            <w:proofErr w:type="spellEnd"/>
            <w:proofErr w:type="gram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громади</w:t>
            </w:r>
            <w:proofErr w:type="spellEnd"/>
          </w:p>
        </w:tc>
        <w:tc>
          <w:tcPr>
            <w:tcW w:w="1701" w:type="dxa"/>
            <w:vMerge w:val="restart"/>
            <w:tcBorders>
              <w:top w:val="single" w:sz="4" w:space="0" w:color="auto"/>
              <w:left w:val="single" w:sz="4" w:space="0" w:color="auto"/>
              <w:right w:val="single" w:sz="4" w:space="0" w:color="auto"/>
            </w:tcBorders>
          </w:tcPr>
          <w:p w14:paraId="4100D923"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Забезпечення</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розбудови</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системи</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запобігання</w:t>
            </w:r>
            <w:proofErr w:type="spellEnd"/>
            <w:r w:rsidRPr="00C7424D">
              <w:rPr>
                <w:rFonts w:ascii="Times New Roman" w:eastAsia="Times New Roman" w:hAnsi="Times New Roman" w:cs="Times New Roman"/>
                <w:color w:val="auto"/>
                <w:lang w:val="ru-RU" w:eastAsia="ru-RU" w:bidi="ar-SA"/>
              </w:rPr>
              <w:t xml:space="preserve"> та </w:t>
            </w:r>
            <w:proofErr w:type="spellStart"/>
            <w:r w:rsidRPr="00C7424D">
              <w:rPr>
                <w:rFonts w:ascii="Times New Roman" w:eastAsia="Times New Roman" w:hAnsi="Times New Roman" w:cs="Times New Roman"/>
                <w:color w:val="auto"/>
                <w:lang w:val="ru-RU" w:eastAsia="ru-RU" w:bidi="ar-SA"/>
              </w:rPr>
              <w:t>протидії</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домашньому</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насильству</w:t>
            </w:r>
            <w:proofErr w:type="spellEnd"/>
            <w:r w:rsidRPr="00C7424D">
              <w:rPr>
                <w:rFonts w:ascii="Times New Roman" w:eastAsia="Times New Roman" w:hAnsi="Times New Roman" w:cs="Times New Roman"/>
                <w:color w:val="auto"/>
                <w:lang w:val="ru-RU" w:eastAsia="ru-RU" w:bidi="ar-SA"/>
              </w:rPr>
              <w:t xml:space="preserve"> та </w:t>
            </w:r>
            <w:proofErr w:type="spellStart"/>
            <w:r w:rsidRPr="00C7424D">
              <w:rPr>
                <w:rFonts w:ascii="Times New Roman" w:eastAsia="Times New Roman" w:hAnsi="Times New Roman" w:cs="Times New Roman"/>
                <w:color w:val="auto"/>
                <w:lang w:val="ru-RU" w:eastAsia="ru-RU" w:bidi="ar-SA"/>
              </w:rPr>
              <w:t>насильству</w:t>
            </w:r>
            <w:proofErr w:type="spellEnd"/>
            <w:r w:rsidRPr="00C7424D">
              <w:rPr>
                <w:rFonts w:ascii="Times New Roman" w:eastAsia="Times New Roman" w:hAnsi="Times New Roman" w:cs="Times New Roman"/>
                <w:color w:val="auto"/>
                <w:lang w:val="ru-RU" w:eastAsia="ru-RU" w:bidi="ar-SA"/>
              </w:rPr>
              <w:t xml:space="preserve"> за </w:t>
            </w:r>
            <w:proofErr w:type="spellStart"/>
            <w:r w:rsidRPr="00C7424D">
              <w:rPr>
                <w:rFonts w:ascii="Times New Roman" w:eastAsia="Times New Roman" w:hAnsi="Times New Roman" w:cs="Times New Roman"/>
                <w:color w:val="auto"/>
                <w:lang w:val="ru-RU" w:eastAsia="ru-RU" w:bidi="ar-SA"/>
              </w:rPr>
              <w:t>ознакою</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статі</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відповідно</w:t>
            </w:r>
            <w:proofErr w:type="spellEnd"/>
            <w:r w:rsidRPr="00C7424D">
              <w:rPr>
                <w:rFonts w:ascii="Times New Roman" w:eastAsia="Times New Roman" w:hAnsi="Times New Roman" w:cs="Times New Roman"/>
                <w:color w:val="auto"/>
                <w:lang w:val="ru-RU" w:eastAsia="ru-RU" w:bidi="ar-SA"/>
              </w:rPr>
              <w:t xml:space="preserve"> до </w:t>
            </w:r>
            <w:proofErr w:type="spellStart"/>
            <w:r w:rsidRPr="00C7424D">
              <w:rPr>
                <w:rFonts w:ascii="Times New Roman" w:eastAsia="Times New Roman" w:hAnsi="Times New Roman" w:cs="Times New Roman"/>
                <w:color w:val="auto"/>
                <w:lang w:val="ru-RU" w:eastAsia="ru-RU" w:bidi="ar-SA"/>
              </w:rPr>
              <w:t>міжнародних</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стандартів</w:t>
            </w:r>
            <w:proofErr w:type="spellEnd"/>
            <w:r w:rsidRPr="00C7424D">
              <w:rPr>
                <w:rFonts w:ascii="Times New Roman" w:eastAsia="Times New Roman" w:hAnsi="Times New Roman" w:cs="Times New Roman"/>
                <w:color w:val="auto"/>
                <w:lang w:val="ru-RU" w:eastAsia="ru-RU" w:bidi="ar-SA"/>
              </w:rPr>
              <w:t xml:space="preserve"> і </w:t>
            </w:r>
            <w:proofErr w:type="spellStart"/>
            <w:r w:rsidRPr="00C7424D">
              <w:rPr>
                <w:rFonts w:ascii="Times New Roman" w:eastAsia="Times New Roman" w:hAnsi="Times New Roman" w:cs="Times New Roman"/>
                <w:color w:val="auto"/>
                <w:lang w:val="ru-RU" w:eastAsia="ru-RU" w:bidi="ar-SA"/>
              </w:rPr>
              <w:t>законодавства</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України</w:t>
            </w:r>
            <w:proofErr w:type="spellEnd"/>
          </w:p>
        </w:tc>
        <w:tc>
          <w:tcPr>
            <w:tcW w:w="1530" w:type="dxa"/>
            <w:vMerge w:val="restart"/>
            <w:tcBorders>
              <w:top w:val="single" w:sz="4" w:space="0" w:color="auto"/>
              <w:left w:val="single" w:sz="4" w:space="0" w:color="auto"/>
              <w:right w:val="single" w:sz="4" w:space="0" w:color="auto"/>
            </w:tcBorders>
          </w:tcPr>
          <w:p w14:paraId="5896E576" w14:textId="77777777" w:rsidR="00C7424D" w:rsidRPr="00C7424D" w:rsidRDefault="00C7424D" w:rsidP="00C7424D">
            <w:pPr>
              <w:widowControl/>
              <w:rPr>
                <w:rFonts w:ascii="Times New Roman" w:eastAsia="Times New Roman" w:hAnsi="Times New Roman" w:cs="Times New Roman"/>
                <w:color w:val="auto"/>
                <w:lang w:eastAsia="ru-RU" w:bidi="ar-SA"/>
              </w:rPr>
            </w:pPr>
            <w:r w:rsidRPr="00C7424D">
              <w:rPr>
                <w:rFonts w:ascii="Times New Roman" w:eastAsia="Times New Roman" w:hAnsi="Times New Roman" w:cs="Times New Roman"/>
                <w:color w:val="auto"/>
                <w:lang w:eastAsia="ru-RU" w:bidi="ar-SA"/>
              </w:rPr>
              <w:t>Вишнівська сільська рада</w:t>
            </w:r>
          </w:p>
        </w:tc>
        <w:tc>
          <w:tcPr>
            <w:tcW w:w="993" w:type="dxa"/>
            <w:vMerge w:val="restart"/>
            <w:tcBorders>
              <w:top w:val="single" w:sz="4" w:space="0" w:color="auto"/>
              <w:left w:val="single" w:sz="4" w:space="0" w:color="auto"/>
              <w:right w:val="single" w:sz="4" w:space="0" w:color="auto"/>
            </w:tcBorders>
          </w:tcPr>
          <w:p w14:paraId="2FEDC03A"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roofErr w:type="gramStart"/>
            <w:r w:rsidRPr="00C7424D">
              <w:rPr>
                <w:rFonts w:ascii="Times New Roman" w:eastAsia="Times New Roman" w:hAnsi="Times New Roman" w:cs="Times New Roman"/>
                <w:color w:val="auto"/>
                <w:lang w:val="ru-RU" w:eastAsia="ru-RU" w:bidi="ar-SA"/>
              </w:rPr>
              <w:t>2024</w:t>
            </w:r>
            <w:r w:rsidRPr="00C7424D">
              <w:rPr>
                <w:rFonts w:ascii="Times New Roman" w:eastAsia="Times New Roman" w:hAnsi="Times New Roman" w:cs="Times New Roman"/>
                <w:color w:val="auto"/>
                <w:lang w:eastAsia="ru-RU" w:bidi="ar-SA"/>
              </w:rPr>
              <w:t>-</w:t>
            </w:r>
            <w:r w:rsidRPr="00C7424D">
              <w:rPr>
                <w:rFonts w:ascii="Times New Roman" w:eastAsia="Times New Roman" w:hAnsi="Times New Roman" w:cs="Times New Roman"/>
                <w:color w:val="auto"/>
                <w:lang w:val="ru-RU" w:eastAsia="ru-RU" w:bidi="ar-SA"/>
              </w:rPr>
              <w:t>2026</w:t>
            </w:r>
            <w:proofErr w:type="gramEnd"/>
          </w:p>
        </w:tc>
        <w:tc>
          <w:tcPr>
            <w:tcW w:w="1701" w:type="dxa"/>
            <w:tcBorders>
              <w:top w:val="single" w:sz="4" w:space="0" w:color="auto"/>
              <w:left w:val="single" w:sz="4" w:space="0" w:color="auto"/>
              <w:bottom w:val="single" w:sz="4" w:space="0" w:color="auto"/>
              <w:right w:val="single" w:sz="4" w:space="0" w:color="auto"/>
            </w:tcBorders>
          </w:tcPr>
          <w:p w14:paraId="4EF43B2C"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Загальний</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обсяг</w:t>
            </w:r>
            <w:proofErr w:type="spellEnd"/>
            <w:r w:rsidRPr="00C7424D">
              <w:rPr>
                <w:rFonts w:ascii="Times New Roman" w:eastAsia="Times New Roman" w:hAnsi="Times New Roman" w:cs="Times New Roman"/>
                <w:color w:val="auto"/>
                <w:lang w:val="ru-RU" w:eastAsia="ru-RU" w:bidi="ar-SA"/>
              </w:rPr>
              <w:t>, у т. ч.</w:t>
            </w:r>
          </w:p>
        </w:tc>
        <w:tc>
          <w:tcPr>
            <w:tcW w:w="3826" w:type="dxa"/>
            <w:gridSpan w:val="4"/>
            <w:tcBorders>
              <w:top w:val="single" w:sz="4" w:space="0" w:color="auto"/>
              <w:left w:val="single" w:sz="4" w:space="0" w:color="auto"/>
              <w:bottom w:val="single" w:sz="4" w:space="0" w:color="auto"/>
              <w:right w:val="single" w:sz="4" w:space="0" w:color="auto"/>
            </w:tcBorders>
          </w:tcPr>
          <w:p w14:paraId="0A8EF97A"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lang w:val="ru-RU" w:eastAsia="ru-RU" w:bidi="ar-SA"/>
              </w:rPr>
              <w:t>Фінансування</w:t>
            </w:r>
            <w:proofErr w:type="spellEnd"/>
            <w:r w:rsidRPr="00C7424D">
              <w:rPr>
                <w:rFonts w:ascii="Times New Roman" w:eastAsia="Times New Roman" w:hAnsi="Times New Roman" w:cs="Times New Roman"/>
                <w:lang w:val="ru-RU" w:eastAsia="ru-RU" w:bidi="ar-SA"/>
              </w:rPr>
              <w:t xml:space="preserve"> не </w:t>
            </w:r>
            <w:proofErr w:type="spellStart"/>
            <w:r w:rsidRPr="00C7424D">
              <w:rPr>
                <w:rFonts w:ascii="Times New Roman" w:eastAsia="Times New Roman" w:hAnsi="Times New Roman" w:cs="Times New Roman"/>
                <w:lang w:val="ru-RU" w:eastAsia="ru-RU" w:bidi="ar-SA"/>
              </w:rPr>
              <w:t>потребує</w:t>
            </w:r>
            <w:proofErr w:type="spellEnd"/>
          </w:p>
        </w:tc>
        <w:tc>
          <w:tcPr>
            <w:tcW w:w="1873" w:type="dxa"/>
            <w:vMerge w:val="restart"/>
            <w:tcBorders>
              <w:top w:val="single" w:sz="4" w:space="0" w:color="auto"/>
              <w:left w:val="single" w:sz="4" w:space="0" w:color="auto"/>
              <w:right w:val="single" w:sz="4" w:space="0" w:color="auto"/>
            </w:tcBorders>
          </w:tcPr>
          <w:p w14:paraId="2A0585C7"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Зниження</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рівня</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домашнього</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насильства</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насильства</w:t>
            </w:r>
            <w:proofErr w:type="spellEnd"/>
            <w:r w:rsidRPr="00C7424D">
              <w:rPr>
                <w:rFonts w:ascii="Times New Roman" w:eastAsia="Times New Roman" w:hAnsi="Times New Roman" w:cs="Times New Roman"/>
                <w:color w:val="auto"/>
                <w:lang w:val="ru-RU" w:eastAsia="ru-RU" w:bidi="ar-SA"/>
              </w:rPr>
              <w:t xml:space="preserve"> за </w:t>
            </w:r>
            <w:proofErr w:type="spellStart"/>
            <w:r w:rsidRPr="00C7424D">
              <w:rPr>
                <w:rFonts w:ascii="Times New Roman" w:eastAsia="Times New Roman" w:hAnsi="Times New Roman" w:cs="Times New Roman"/>
                <w:color w:val="auto"/>
                <w:lang w:val="ru-RU" w:eastAsia="ru-RU" w:bidi="ar-SA"/>
              </w:rPr>
              <w:t>ознакою</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статі</w:t>
            </w:r>
            <w:proofErr w:type="spellEnd"/>
            <w:r w:rsidRPr="00C7424D">
              <w:rPr>
                <w:rFonts w:ascii="Times New Roman" w:eastAsia="Times New Roman" w:hAnsi="Times New Roman" w:cs="Times New Roman"/>
                <w:color w:val="auto"/>
                <w:lang w:val="ru-RU" w:eastAsia="ru-RU" w:bidi="ar-SA"/>
              </w:rPr>
              <w:t xml:space="preserve"> та </w:t>
            </w:r>
            <w:proofErr w:type="spellStart"/>
            <w:r w:rsidRPr="00C7424D">
              <w:rPr>
                <w:rFonts w:ascii="Times New Roman" w:eastAsia="Times New Roman" w:hAnsi="Times New Roman" w:cs="Times New Roman"/>
                <w:color w:val="auto"/>
                <w:lang w:val="ru-RU" w:eastAsia="ru-RU" w:bidi="ar-SA"/>
              </w:rPr>
              <w:t>забезпечен-ня</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захисту</w:t>
            </w:r>
            <w:proofErr w:type="spellEnd"/>
            <w:r w:rsidRPr="00C7424D">
              <w:rPr>
                <w:rFonts w:ascii="Times New Roman" w:eastAsia="Times New Roman" w:hAnsi="Times New Roman" w:cs="Times New Roman"/>
                <w:color w:val="auto"/>
                <w:lang w:val="ru-RU" w:eastAsia="ru-RU" w:bidi="ar-SA"/>
              </w:rPr>
              <w:t xml:space="preserve"> прав </w:t>
            </w:r>
            <w:proofErr w:type="spellStart"/>
            <w:r w:rsidRPr="00C7424D">
              <w:rPr>
                <w:rFonts w:ascii="Times New Roman" w:eastAsia="Times New Roman" w:hAnsi="Times New Roman" w:cs="Times New Roman"/>
                <w:color w:val="auto"/>
                <w:lang w:val="ru-RU" w:eastAsia="ru-RU" w:bidi="ar-SA"/>
              </w:rPr>
              <w:t>постражда</w:t>
            </w:r>
            <w:proofErr w:type="spellEnd"/>
            <w:r w:rsidRPr="00C7424D">
              <w:rPr>
                <w:rFonts w:ascii="Times New Roman" w:eastAsia="Times New Roman" w:hAnsi="Times New Roman" w:cs="Times New Roman"/>
                <w:color w:val="auto"/>
                <w:lang w:val="ru-RU" w:eastAsia="ru-RU" w:bidi="ar-SA"/>
              </w:rPr>
              <w:t xml:space="preserve">-лих </w:t>
            </w:r>
            <w:proofErr w:type="spellStart"/>
            <w:r w:rsidRPr="00C7424D">
              <w:rPr>
                <w:rFonts w:ascii="Times New Roman" w:eastAsia="Times New Roman" w:hAnsi="Times New Roman" w:cs="Times New Roman"/>
                <w:color w:val="auto"/>
                <w:lang w:val="ru-RU" w:eastAsia="ru-RU" w:bidi="ar-SA"/>
              </w:rPr>
              <w:t>осіб</w:t>
            </w:r>
            <w:proofErr w:type="spellEnd"/>
            <w:r w:rsidRPr="00C7424D">
              <w:rPr>
                <w:rFonts w:ascii="Times New Roman" w:eastAsia="Times New Roman" w:hAnsi="Times New Roman" w:cs="Times New Roman"/>
                <w:color w:val="auto"/>
                <w:lang w:val="ru-RU" w:eastAsia="ru-RU" w:bidi="ar-SA"/>
              </w:rPr>
              <w:t xml:space="preserve"> на </w:t>
            </w:r>
            <w:proofErr w:type="spellStart"/>
            <w:r w:rsidRPr="00C7424D">
              <w:rPr>
                <w:rFonts w:ascii="Times New Roman" w:eastAsia="Times New Roman" w:hAnsi="Times New Roman" w:cs="Times New Roman"/>
                <w:color w:val="auto"/>
                <w:lang w:val="ru-RU" w:eastAsia="ru-RU" w:bidi="ar-SA"/>
              </w:rPr>
              <w:t>території</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громади</w:t>
            </w:r>
            <w:proofErr w:type="spellEnd"/>
          </w:p>
        </w:tc>
      </w:tr>
      <w:tr w:rsidR="00C7424D" w:rsidRPr="00C7424D" w14:paraId="3FBEBAF0" w14:textId="77777777" w:rsidTr="005964B5">
        <w:trPr>
          <w:trHeight w:val="300"/>
        </w:trPr>
        <w:tc>
          <w:tcPr>
            <w:tcW w:w="567" w:type="dxa"/>
            <w:vMerge/>
            <w:tcBorders>
              <w:left w:val="single" w:sz="4" w:space="0" w:color="auto"/>
              <w:right w:val="single" w:sz="4" w:space="0" w:color="auto"/>
            </w:tcBorders>
          </w:tcPr>
          <w:p w14:paraId="19988A6F"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
        </w:tc>
        <w:tc>
          <w:tcPr>
            <w:tcW w:w="2580" w:type="dxa"/>
            <w:vMerge/>
            <w:tcBorders>
              <w:left w:val="single" w:sz="4" w:space="0" w:color="auto"/>
              <w:right w:val="single" w:sz="4" w:space="0" w:color="auto"/>
            </w:tcBorders>
          </w:tcPr>
          <w:p w14:paraId="0C03885D" w14:textId="77777777" w:rsidR="00C7424D" w:rsidRPr="00C7424D" w:rsidRDefault="00C7424D" w:rsidP="00C7424D">
            <w:pPr>
              <w:widowControl/>
              <w:rPr>
                <w:rFonts w:ascii="Times New Roman" w:eastAsia="Times New Roman" w:hAnsi="Times New Roman" w:cs="Times New Roman"/>
                <w:color w:val="1D1D1B"/>
                <w:shd w:val="clear" w:color="auto" w:fill="FFFFFF"/>
                <w:lang w:val="ru-RU" w:eastAsia="ru-RU" w:bidi="ar-SA"/>
              </w:rPr>
            </w:pPr>
          </w:p>
        </w:tc>
        <w:tc>
          <w:tcPr>
            <w:tcW w:w="1701" w:type="dxa"/>
            <w:vMerge/>
            <w:tcBorders>
              <w:left w:val="single" w:sz="4" w:space="0" w:color="auto"/>
              <w:right w:val="single" w:sz="4" w:space="0" w:color="auto"/>
            </w:tcBorders>
          </w:tcPr>
          <w:p w14:paraId="7E93088F"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530" w:type="dxa"/>
            <w:vMerge/>
            <w:tcBorders>
              <w:left w:val="single" w:sz="4" w:space="0" w:color="auto"/>
              <w:right w:val="single" w:sz="4" w:space="0" w:color="auto"/>
            </w:tcBorders>
          </w:tcPr>
          <w:p w14:paraId="69BC5FAA" w14:textId="77777777" w:rsidR="00C7424D" w:rsidRPr="00C7424D" w:rsidRDefault="00C7424D" w:rsidP="00C7424D">
            <w:pPr>
              <w:widowControl/>
              <w:rPr>
                <w:rFonts w:ascii="Times New Roman" w:eastAsia="Times New Roman" w:hAnsi="Times New Roman" w:cs="Times New Roman"/>
                <w:color w:val="1D1D1B"/>
                <w:shd w:val="clear" w:color="auto" w:fill="FFFFFF"/>
                <w:lang w:val="ru-RU" w:eastAsia="ru-RU" w:bidi="ar-SA"/>
              </w:rPr>
            </w:pPr>
          </w:p>
        </w:tc>
        <w:tc>
          <w:tcPr>
            <w:tcW w:w="993" w:type="dxa"/>
            <w:vMerge/>
            <w:tcBorders>
              <w:left w:val="single" w:sz="4" w:space="0" w:color="auto"/>
              <w:right w:val="single" w:sz="4" w:space="0" w:color="auto"/>
            </w:tcBorders>
          </w:tcPr>
          <w:p w14:paraId="7AAEF790"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
        </w:tc>
        <w:tc>
          <w:tcPr>
            <w:tcW w:w="1701" w:type="dxa"/>
            <w:tcBorders>
              <w:top w:val="single" w:sz="4" w:space="0" w:color="auto"/>
              <w:left w:val="single" w:sz="4" w:space="0" w:color="auto"/>
              <w:bottom w:val="single" w:sz="4" w:space="0" w:color="auto"/>
              <w:right w:val="single" w:sz="4" w:space="0" w:color="auto"/>
            </w:tcBorders>
          </w:tcPr>
          <w:p w14:paraId="255C445A"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Державний</w:t>
            </w:r>
            <w:proofErr w:type="spellEnd"/>
            <w:r w:rsidRPr="00C7424D">
              <w:rPr>
                <w:rFonts w:ascii="Times New Roman" w:eastAsia="Times New Roman" w:hAnsi="Times New Roman" w:cs="Times New Roman"/>
                <w:color w:val="auto"/>
                <w:lang w:val="ru-RU" w:eastAsia="ru-RU" w:bidi="ar-SA"/>
              </w:rPr>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5FB7000B"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2" w:type="dxa"/>
            <w:tcBorders>
              <w:top w:val="single" w:sz="4" w:space="0" w:color="auto"/>
              <w:left w:val="single" w:sz="4" w:space="0" w:color="auto"/>
              <w:bottom w:val="single" w:sz="4" w:space="0" w:color="auto"/>
              <w:right w:val="single" w:sz="4" w:space="0" w:color="auto"/>
            </w:tcBorders>
          </w:tcPr>
          <w:p w14:paraId="0A898D8D"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849" w:type="dxa"/>
            <w:tcBorders>
              <w:top w:val="single" w:sz="4" w:space="0" w:color="auto"/>
              <w:left w:val="single" w:sz="4" w:space="0" w:color="auto"/>
              <w:bottom w:val="single" w:sz="4" w:space="0" w:color="auto"/>
              <w:right w:val="single" w:sz="4" w:space="0" w:color="auto"/>
            </w:tcBorders>
          </w:tcPr>
          <w:p w14:paraId="5A080EBF"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3" w:type="dxa"/>
            <w:tcBorders>
              <w:top w:val="single" w:sz="4" w:space="0" w:color="auto"/>
              <w:left w:val="single" w:sz="4" w:space="0" w:color="auto"/>
              <w:bottom w:val="single" w:sz="4" w:space="0" w:color="auto"/>
              <w:right w:val="single" w:sz="4" w:space="0" w:color="auto"/>
            </w:tcBorders>
          </w:tcPr>
          <w:p w14:paraId="022A9BE5"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1873" w:type="dxa"/>
            <w:vMerge/>
            <w:tcBorders>
              <w:left w:val="single" w:sz="4" w:space="0" w:color="auto"/>
              <w:right w:val="single" w:sz="4" w:space="0" w:color="auto"/>
            </w:tcBorders>
          </w:tcPr>
          <w:p w14:paraId="37AB3FE3"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r>
      <w:tr w:rsidR="00C7424D" w:rsidRPr="00C7424D" w14:paraId="6BA19388" w14:textId="77777777" w:rsidTr="005964B5">
        <w:trPr>
          <w:trHeight w:val="473"/>
        </w:trPr>
        <w:tc>
          <w:tcPr>
            <w:tcW w:w="567" w:type="dxa"/>
            <w:vMerge/>
            <w:tcBorders>
              <w:left w:val="single" w:sz="4" w:space="0" w:color="auto"/>
              <w:right w:val="single" w:sz="4" w:space="0" w:color="auto"/>
            </w:tcBorders>
          </w:tcPr>
          <w:p w14:paraId="13166102"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
        </w:tc>
        <w:tc>
          <w:tcPr>
            <w:tcW w:w="2580" w:type="dxa"/>
            <w:vMerge/>
            <w:tcBorders>
              <w:left w:val="single" w:sz="4" w:space="0" w:color="auto"/>
              <w:right w:val="single" w:sz="4" w:space="0" w:color="auto"/>
            </w:tcBorders>
          </w:tcPr>
          <w:p w14:paraId="5C9438B5" w14:textId="77777777" w:rsidR="00C7424D" w:rsidRPr="00C7424D" w:rsidRDefault="00C7424D" w:rsidP="00C7424D">
            <w:pPr>
              <w:widowControl/>
              <w:rPr>
                <w:rFonts w:ascii="Times New Roman" w:eastAsia="Times New Roman" w:hAnsi="Times New Roman" w:cs="Times New Roman"/>
                <w:color w:val="1D1D1B"/>
                <w:shd w:val="clear" w:color="auto" w:fill="FFFFFF"/>
                <w:lang w:val="ru-RU" w:eastAsia="ru-RU" w:bidi="ar-SA"/>
              </w:rPr>
            </w:pPr>
          </w:p>
        </w:tc>
        <w:tc>
          <w:tcPr>
            <w:tcW w:w="1701" w:type="dxa"/>
            <w:vMerge/>
            <w:tcBorders>
              <w:left w:val="single" w:sz="4" w:space="0" w:color="auto"/>
              <w:right w:val="single" w:sz="4" w:space="0" w:color="auto"/>
            </w:tcBorders>
          </w:tcPr>
          <w:p w14:paraId="3D504D53"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530" w:type="dxa"/>
            <w:vMerge/>
            <w:tcBorders>
              <w:left w:val="single" w:sz="4" w:space="0" w:color="auto"/>
              <w:right w:val="single" w:sz="4" w:space="0" w:color="auto"/>
            </w:tcBorders>
          </w:tcPr>
          <w:p w14:paraId="4CB32D43" w14:textId="77777777" w:rsidR="00C7424D" w:rsidRPr="00C7424D" w:rsidRDefault="00C7424D" w:rsidP="00C7424D">
            <w:pPr>
              <w:widowControl/>
              <w:rPr>
                <w:rFonts w:ascii="Times New Roman" w:eastAsia="Times New Roman" w:hAnsi="Times New Roman" w:cs="Times New Roman"/>
                <w:color w:val="1D1D1B"/>
                <w:shd w:val="clear" w:color="auto" w:fill="FFFFFF"/>
                <w:lang w:val="ru-RU" w:eastAsia="ru-RU" w:bidi="ar-SA"/>
              </w:rPr>
            </w:pPr>
          </w:p>
        </w:tc>
        <w:tc>
          <w:tcPr>
            <w:tcW w:w="993" w:type="dxa"/>
            <w:vMerge/>
            <w:tcBorders>
              <w:left w:val="single" w:sz="4" w:space="0" w:color="auto"/>
              <w:right w:val="single" w:sz="4" w:space="0" w:color="auto"/>
            </w:tcBorders>
          </w:tcPr>
          <w:p w14:paraId="10DC4174"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
        </w:tc>
        <w:tc>
          <w:tcPr>
            <w:tcW w:w="1701" w:type="dxa"/>
            <w:tcBorders>
              <w:top w:val="single" w:sz="4" w:space="0" w:color="auto"/>
              <w:left w:val="single" w:sz="4" w:space="0" w:color="auto"/>
              <w:bottom w:val="single" w:sz="4" w:space="0" w:color="auto"/>
              <w:right w:val="single" w:sz="4" w:space="0" w:color="auto"/>
            </w:tcBorders>
          </w:tcPr>
          <w:p w14:paraId="6CC7B802"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Обласний</w:t>
            </w:r>
            <w:proofErr w:type="spellEnd"/>
            <w:r w:rsidRPr="00C7424D">
              <w:rPr>
                <w:rFonts w:ascii="Times New Roman" w:eastAsia="Times New Roman" w:hAnsi="Times New Roman" w:cs="Times New Roman"/>
                <w:color w:val="auto"/>
                <w:lang w:val="ru-RU" w:eastAsia="ru-RU" w:bidi="ar-SA"/>
              </w:rPr>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44EB1FC2"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2" w:type="dxa"/>
            <w:tcBorders>
              <w:top w:val="single" w:sz="4" w:space="0" w:color="auto"/>
              <w:left w:val="single" w:sz="4" w:space="0" w:color="auto"/>
              <w:bottom w:val="single" w:sz="4" w:space="0" w:color="auto"/>
              <w:right w:val="single" w:sz="4" w:space="0" w:color="auto"/>
            </w:tcBorders>
          </w:tcPr>
          <w:p w14:paraId="0B2E3936"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849" w:type="dxa"/>
            <w:tcBorders>
              <w:top w:val="single" w:sz="4" w:space="0" w:color="auto"/>
              <w:left w:val="single" w:sz="4" w:space="0" w:color="auto"/>
              <w:bottom w:val="single" w:sz="4" w:space="0" w:color="auto"/>
              <w:right w:val="single" w:sz="4" w:space="0" w:color="auto"/>
            </w:tcBorders>
          </w:tcPr>
          <w:p w14:paraId="07557708"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3" w:type="dxa"/>
            <w:tcBorders>
              <w:top w:val="single" w:sz="4" w:space="0" w:color="auto"/>
              <w:left w:val="single" w:sz="4" w:space="0" w:color="auto"/>
              <w:bottom w:val="single" w:sz="4" w:space="0" w:color="auto"/>
              <w:right w:val="single" w:sz="4" w:space="0" w:color="auto"/>
            </w:tcBorders>
          </w:tcPr>
          <w:p w14:paraId="74C41A09"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1873" w:type="dxa"/>
            <w:vMerge/>
            <w:tcBorders>
              <w:left w:val="single" w:sz="4" w:space="0" w:color="auto"/>
              <w:right w:val="single" w:sz="4" w:space="0" w:color="auto"/>
            </w:tcBorders>
          </w:tcPr>
          <w:p w14:paraId="2227CAF3"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r>
      <w:tr w:rsidR="00C7424D" w:rsidRPr="00C7424D" w14:paraId="2C8FB896" w14:textId="77777777" w:rsidTr="005964B5">
        <w:trPr>
          <w:trHeight w:val="527"/>
        </w:trPr>
        <w:tc>
          <w:tcPr>
            <w:tcW w:w="567" w:type="dxa"/>
            <w:vMerge/>
            <w:tcBorders>
              <w:left w:val="single" w:sz="4" w:space="0" w:color="auto"/>
              <w:right w:val="single" w:sz="4" w:space="0" w:color="auto"/>
            </w:tcBorders>
          </w:tcPr>
          <w:p w14:paraId="30A5BEA5"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
        </w:tc>
        <w:tc>
          <w:tcPr>
            <w:tcW w:w="2580" w:type="dxa"/>
            <w:vMerge/>
            <w:tcBorders>
              <w:left w:val="single" w:sz="4" w:space="0" w:color="auto"/>
              <w:right w:val="single" w:sz="4" w:space="0" w:color="auto"/>
            </w:tcBorders>
          </w:tcPr>
          <w:p w14:paraId="618F8BB1" w14:textId="77777777" w:rsidR="00C7424D" w:rsidRPr="00C7424D" w:rsidRDefault="00C7424D" w:rsidP="00C7424D">
            <w:pPr>
              <w:widowControl/>
              <w:rPr>
                <w:rFonts w:ascii="Times New Roman" w:eastAsia="Times New Roman" w:hAnsi="Times New Roman" w:cs="Times New Roman"/>
                <w:color w:val="1D1D1B"/>
                <w:shd w:val="clear" w:color="auto" w:fill="FFFFFF"/>
                <w:lang w:val="ru-RU" w:eastAsia="ru-RU" w:bidi="ar-SA"/>
              </w:rPr>
            </w:pPr>
          </w:p>
        </w:tc>
        <w:tc>
          <w:tcPr>
            <w:tcW w:w="1701" w:type="dxa"/>
            <w:vMerge/>
            <w:tcBorders>
              <w:left w:val="single" w:sz="4" w:space="0" w:color="auto"/>
              <w:right w:val="single" w:sz="4" w:space="0" w:color="auto"/>
            </w:tcBorders>
          </w:tcPr>
          <w:p w14:paraId="5AEEF7A4"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530" w:type="dxa"/>
            <w:vMerge/>
            <w:tcBorders>
              <w:left w:val="single" w:sz="4" w:space="0" w:color="auto"/>
              <w:right w:val="single" w:sz="4" w:space="0" w:color="auto"/>
            </w:tcBorders>
          </w:tcPr>
          <w:p w14:paraId="1C9F2F77" w14:textId="77777777" w:rsidR="00C7424D" w:rsidRPr="00C7424D" w:rsidRDefault="00C7424D" w:rsidP="00C7424D">
            <w:pPr>
              <w:widowControl/>
              <w:rPr>
                <w:rFonts w:ascii="Times New Roman" w:eastAsia="Times New Roman" w:hAnsi="Times New Roman" w:cs="Times New Roman"/>
                <w:color w:val="1D1D1B"/>
                <w:shd w:val="clear" w:color="auto" w:fill="FFFFFF"/>
                <w:lang w:val="ru-RU" w:eastAsia="ru-RU" w:bidi="ar-SA"/>
              </w:rPr>
            </w:pPr>
          </w:p>
        </w:tc>
        <w:tc>
          <w:tcPr>
            <w:tcW w:w="993" w:type="dxa"/>
            <w:vMerge/>
            <w:tcBorders>
              <w:left w:val="single" w:sz="4" w:space="0" w:color="auto"/>
              <w:right w:val="single" w:sz="4" w:space="0" w:color="auto"/>
            </w:tcBorders>
          </w:tcPr>
          <w:p w14:paraId="21EC9663"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
        </w:tc>
        <w:tc>
          <w:tcPr>
            <w:tcW w:w="1701" w:type="dxa"/>
            <w:tcBorders>
              <w:top w:val="single" w:sz="4" w:space="0" w:color="auto"/>
              <w:left w:val="single" w:sz="4" w:space="0" w:color="auto"/>
              <w:bottom w:val="single" w:sz="4" w:space="0" w:color="auto"/>
              <w:right w:val="single" w:sz="4" w:space="0" w:color="auto"/>
            </w:tcBorders>
          </w:tcPr>
          <w:p w14:paraId="0C52299D"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Місцевий</w:t>
            </w:r>
            <w:proofErr w:type="spellEnd"/>
            <w:r w:rsidRPr="00C7424D">
              <w:rPr>
                <w:rFonts w:ascii="Times New Roman" w:eastAsia="Times New Roman" w:hAnsi="Times New Roman" w:cs="Times New Roman"/>
                <w:color w:val="auto"/>
                <w:lang w:val="ru-RU" w:eastAsia="ru-RU" w:bidi="ar-SA"/>
              </w:rPr>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471310C0"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2" w:type="dxa"/>
            <w:tcBorders>
              <w:top w:val="single" w:sz="4" w:space="0" w:color="auto"/>
              <w:left w:val="single" w:sz="4" w:space="0" w:color="auto"/>
              <w:bottom w:val="single" w:sz="4" w:space="0" w:color="auto"/>
              <w:right w:val="single" w:sz="4" w:space="0" w:color="auto"/>
            </w:tcBorders>
          </w:tcPr>
          <w:p w14:paraId="41766FBD"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849" w:type="dxa"/>
            <w:tcBorders>
              <w:top w:val="single" w:sz="4" w:space="0" w:color="auto"/>
              <w:left w:val="single" w:sz="4" w:space="0" w:color="auto"/>
              <w:bottom w:val="single" w:sz="4" w:space="0" w:color="auto"/>
              <w:right w:val="single" w:sz="4" w:space="0" w:color="auto"/>
            </w:tcBorders>
          </w:tcPr>
          <w:p w14:paraId="77A98544"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3" w:type="dxa"/>
            <w:tcBorders>
              <w:top w:val="single" w:sz="4" w:space="0" w:color="auto"/>
              <w:left w:val="single" w:sz="4" w:space="0" w:color="auto"/>
              <w:bottom w:val="single" w:sz="4" w:space="0" w:color="auto"/>
              <w:right w:val="single" w:sz="4" w:space="0" w:color="auto"/>
            </w:tcBorders>
          </w:tcPr>
          <w:p w14:paraId="3D6A7937"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1873" w:type="dxa"/>
            <w:vMerge/>
            <w:tcBorders>
              <w:left w:val="single" w:sz="4" w:space="0" w:color="auto"/>
              <w:right w:val="single" w:sz="4" w:space="0" w:color="auto"/>
            </w:tcBorders>
          </w:tcPr>
          <w:p w14:paraId="38B90208"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r>
      <w:tr w:rsidR="00C7424D" w:rsidRPr="00C7424D" w14:paraId="17994018" w14:textId="77777777" w:rsidTr="005964B5">
        <w:trPr>
          <w:trHeight w:val="300"/>
        </w:trPr>
        <w:tc>
          <w:tcPr>
            <w:tcW w:w="567" w:type="dxa"/>
            <w:vMerge/>
            <w:tcBorders>
              <w:left w:val="single" w:sz="4" w:space="0" w:color="auto"/>
              <w:bottom w:val="single" w:sz="4" w:space="0" w:color="auto"/>
              <w:right w:val="single" w:sz="4" w:space="0" w:color="auto"/>
            </w:tcBorders>
          </w:tcPr>
          <w:p w14:paraId="20A91781"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
        </w:tc>
        <w:tc>
          <w:tcPr>
            <w:tcW w:w="2580" w:type="dxa"/>
            <w:vMerge/>
            <w:tcBorders>
              <w:left w:val="single" w:sz="4" w:space="0" w:color="auto"/>
              <w:bottom w:val="single" w:sz="4" w:space="0" w:color="auto"/>
              <w:right w:val="single" w:sz="4" w:space="0" w:color="auto"/>
            </w:tcBorders>
          </w:tcPr>
          <w:p w14:paraId="11F76E82" w14:textId="77777777" w:rsidR="00C7424D" w:rsidRPr="00C7424D" w:rsidRDefault="00C7424D" w:rsidP="00C7424D">
            <w:pPr>
              <w:widowControl/>
              <w:rPr>
                <w:rFonts w:ascii="Times New Roman" w:eastAsia="Times New Roman" w:hAnsi="Times New Roman" w:cs="Times New Roman"/>
                <w:color w:val="1D1D1B"/>
                <w:shd w:val="clear" w:color="auto" w:fill="FFFFFF"/>
                <w:lang w:val="ru-RU" w:eastAsia="ru-RU" w:bidi="ar-SA"/>
              </w:rPr>
            </w:pPr>
          </w:p>
        </w:tc>
        <w:tc>
          <w:tcPr>
            <w:tcW w:w="1701" w:type="dxa"/>
            <w:vMerge/>
            <w:tcBorders>
              <w:left w:val="single" w:sz="4" w:space="0" w:color="auto"/>
              <w:bottom w:val="single" w:sz="4" w:space="0" w:color="auto"/>
              <w:right w:val="single" w:sz="4" w:space="0" w:color="auto"/>
            </w:tcBorders>
          </w:tcPr>
          <w:p w14:paraId="5C571F02"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530" w:type="dxa"/>
            <w:vMerge/>
            <w:tcBorders>
              <w:left w:val="single" w:sz="4" w:space="0" w:color="auto"/>
              <w:bottom w:val="single" w:sz="4" w:space="0" w:color="auto"/>
              <w:right w:val="single" w:sz="4" w:space="0" w:color="auto"/>
            </w:tcBorders>
          </w:tcPr>
          <w:p w14:paraId="154D68E5" w14:textId="77777777" w:rsidR="00C7424D" w:rsidRPr="00C7424D" w:rsidRDefault="00C7424D" w:rsidP="00C7424D">
            <w:pPr>
              <w:widowControl/>
              <w:rPr>
                <w:rFonts w:ascii="Times New Roman" w:eastAsia="Times New Roman" w:hAnsi="Times New Roman" w:cs="Times New Roman"/>
                <w:color w:val="1D1D1B"/>
                <w:shd w:val="clear" w:color="auto" w:fill="FFFFFF"/>
                <w:lang w:val="ru-RU" w:eastAsia="ru-RU" w:bidi="ar-SA"/>
              </w:rPr>
            </w:pPr>
          </w:p>
        </w:tc>
        <w:tc>
          <w:tcPr>
            <w:tcW w:w="993" w:type="dxa"/>
            <w:vMerge/>
            <w:tcBorders>
              <w:left w:val="single" w:sz="4" w:space="0" w:color="auto"/>
              <w:bottom w:val="single" w:sz="4" w:space="0" w:color="auto"/>
              <w:right w:val="single" w:sz="4" w:space="0" w:color="auto"/>
            </w:tcBorders>
          </w:tcPr>
          <w:p w14:paraId="55BDD283"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
        </w:tc>
        <w:tc>
          <w:tcPr>
            <w:tcW w:w="1701" w:type="dxa"/>
            <w:tcBorders>
              <w:top w:val="single" w:sz="4" w:space="0" w:color="auto"/>
              <w:left w:val="single" w:sz="4" w:space="0" w:color="auto"/>
              <w:bottom w:val="single" w:sz="4" w:space="0" w:color="auto"/>
              <w:right w:val="single" w:sz="4" w:space="0" w:color="auto"/>
            </w:tcBorders>
          </w:tcPr>
          <w:p w14:paraId="6E41C3B4"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Інші</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джерела</w:t>
            </w:r>
            <w:proofErr w:type="spellEnd"/>
          </w:p>
        </w:tc>
        <w:tc>
          <w:tcPr>
            <w:tcW w:w="992" w:type="dxa"/>
            <w:tcBorders>
              <w:top w:val="single" w:sz="4" w:space="0" w:color="auto"/>
              <w:left w:val="single" w:sz="4" w:space="0" w:color="auto"/>
              <w:bottom w:val="single" w:sz="4" w:space="0" w:color="auto"/>
              <w:right w:val="single" w:sz="4" w:space="0" w:color="auto"/>
            </w:tcBorders>
          </w:tcPr>
          <w:p w14:paraId="6BFDC19B"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2" w:type="dxa"/>
            <w:tcBorders>
              <w:top w:val="single" w:sz="4" w:space="0" w:color="auto"/>
              <w:left w:val="single" w:sz="4" w:space="0" w:color="auto"/>
              <w:bottom w:val="single" w:sz="4" w:space="0" w:color="auto"/>
              <w:right w:val="single" w:sz="4" w:space="0" w:color="auto"/>
            </w:tcBorders>
          </w:tcPr>
          <w:p w14:paraId="00F942D6"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849" w:type="dxa"/>
            <w:tcBorders>
              <w:top w:val="single" w:sz="4" w:space="0" w:color="auto"/>
              <w:left w:val="single" w:sz="4" w:space="0" w:color="auto"/>
              <w:bottom w:val="single" w:sz="4" w:space="0" w:color="auto"/>
              <w:right w:val="single" w:sz="4" w:space="0" w:color="auto"/>
            </w:tcBorders>
          </w:tcPr>
          <w:p w14:paraId="7585B207"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3" w:type="dxa"/>
            <w:tcBorders>
              <w:top w:val="single" w:sz="4" w:space="0" w:color="auto"/>
              <w:left w:val="single" w:sz="4" w:space="0" w:color="auto"/>
              <w:bottom w:val="single" w:sz="4" w:space="0" w:color="auto"/>
              <w:right w:val="single" w:sz="4" w:space="0" w:color="auto"/>
            </w:tcBorders>
          </w:tcPr>
          <w:p w14:paraId="250BAFC8"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1873" w:type="dxa"/>
            <w:vMerge/>
            <w:tcBorders>
              <w:left w:val="single" w:sz="4" w:space="0" w:color="auto"/>
              <w:bottom w:val="single" w:sz="4" w:space="0" w:color="auto"/>
              <w:right w:val="single" w:sz="4" w:space="0" w:color="auto"/>
            </w:tcBorders>
          </w:tcPr>
          <w:p w14:paraId="4C6346A0"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r>
      <w:tr w:rsidR="00C7424D" w:rsidRPr="00C7424D" w14:paraId="00843A66" w14:textId="77777777" w:rsidTr="005964B5">
        <w:trPr>
          <w:trHeight w:val="274"/>
        </w:trPr>
        <w:tc>
          <w:tcPr>
            <w:tcW w:w="567" w:type="dxa"/>
            <w:vMerge w:val="restart"/>
            <w:tcBorders>
              <w:top w:val="single" w:sz="4" w:space="0" w:color="auto"/>
              <w:left w:val="single" w:sz="4" w:space="0" w:color="auto"/>
              <w:right w:val="single" w:sz="4" w:space="0" w:color="auto"/>
            </w:tcBorders>
          </w:tcPr>
          <w:p w14:paraId="6D3C95A2"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2</w:t>
            </w:r>
          </w:p>
        </w:tc>
        <w:tc>
          <w:tcPr>
            <w:tcW w:w="2580" w:type="dxa"/>
            <w:vMerge w:val="restart"/>
            <w:tcBorders>
              <w:top w:val="single" w:sz="4" w:space="0" w:color="auto"/>
              <w:left w:val="single" w:sz="4" w:space="0" w:color="auto"/>
              <w:right w:val="single" w:sz="4" w:space="0" w:color="auto"/>
            </w:tcBorders>
          </w:tcPr>
          <w:p w14:paraId="48455B8A" w14:textId="77777777" w:rsidR="00C7424D" w:rsidRPr="00C7424D" w:rsidRDefault="00C7424D" w:rsidP="00C7424D">
            <w:pPr>
              <w:widowControl/>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lang w:val="ru-RU" w:eastAsia="ru-RU" w:bidi="ar-SA"/>
              </w:rPr>
              <w:t xml:space="preserve">Робота з </w:t>
            </w:r>
            <w:proofErr w:type="spellStart"/>
            <w:r w:rsidRPr="00C7424D">
              <w:rPr>
                <w:rFonts w:ascii="Times New Roman" w:eastAsia="Times New Roman" w:hAnsi="Times New Roman" w:cs="Times New Roman"/>
                <w:lang w:val="ru-RU" w:eastAsia="ru-RU" w:bidi="ar-SA"/>
              </w:rPr>
              <w:t>прийому</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заяв</w:t>
            </w:r>
            <w:proofErr w:type="spellEnd"/>
            <w:r w:rsidRPr="00C7424D">
              <w:rPr>
                <w:rFonts w:ascii="Times New Roman" w:eastAsia="Times New Roman" w:hAnsi="Times New Roman" w:cs="Times New Roman"/>
                <w:lang w:val="ru-RU" w:eastAsia="ru-RU" w:bidi="ar-SA"/>
              </w:rPr>
              <w:t xml:space="preserve"> і </w:t>
            </w:r>
            <w:proofErr w:type="spellStart"/>
            <w:r w:rsidRPr="00C7424D">
              <w:rPr>
                <w:rFonts w:ascii="Times New Roman" w:eastAsia="Times New Roman" w:hAnsi="Times New Roman" w:cs="Times New Roman"/>
                <w:lang w:val="ru-RU" w:eastAsia="ru-RU" w:bidi="ar-SA"/>
              </w:rPr>
              <w:t>повідомлень</w:t>
            </w:r>
            <w:proofErr w:type="spellEnd"/>
            <w:r w:rsidRPr="00C7424D">
              <w:rPr>
                <w:rFonts w:ascii="Times New Roman" w:eastAsia="Times New Roman" w:hAnsi="Times New Roman" w:cs="Times New Roman"/>
                <w:lang w:val="ru-RU" w:eastAsia="ru-RU" w:bidi="ar-SA"/>
              </w:rPr>
              <w:t xml:space="preserve"> про </w:t>
            </w:r>
            <w:proofErr w:type="spellStart"/>
            <w:r w:rsidRPr="00C7424D">
              <w:rPr>
                <w:rFonts w:ascii="Times New Roman" w:eastAsia="Times New Roman" w:hAnsi="Times New Roman" w:cs="Times New Roman"/>
                <w:lang w:val="ru-RU" w:eastAsia="ru-RU" w:bidi="ar-SA"/>
              </w:rPr>
              <w:t>вчинення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насильства</w:t>
            </w:r>
            <w:proofErr w:type="spellEnd"/>
          </w:p>
        </w:tc>
        <w:tc>
          <w:tcPr>
            <w:tcW w:w="1701" w:type="dxa"/>
            <w:vMerge w:val="restart"/>
            <w:tcBorders>
              <w:top w:val="single" w:sz="4" w:space="0" w:color="auto"/>
              <w:left w:val="single" w:sz="4" w:space="0" w:color="auto"/>
              <w:right w:val="single" w:sz="4" w:space="0" w:color="auto"/>
            </w:tcBorders>
          </w:tcPr>
          <w:p w14:paraId="27D5A85B"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Прийом</w:t>
            </w:r>
            <w:proofErr w:type="spellEnd"/>
            <w:r w:rsidRPr="00C7424D">
              <w:rPr>
                <w:rFonts w:ascii="Times New Roman" w:eastAsia="Times New Roman" w:hAnsi="Times New Roman" w:cs="Times New Roman"/>
                <w:lang w:val="ru-RU" w:eastAsia="ru-RU" w:bidi="ar-SA"/>
              </w:rPr>
              <w:t xml:space="preserve"> та </w:t>
            </w:r>
            <w:proofErr w:type="spellStart"/>
            <w:r w:rsidRPr="00C7424D">
              <w:rPr>
                <w:rFonts w:ascii="Times New Roman" w:eastAsia="Times New Roman" w:hAnsi="Times New Roman" w:cs="Times New Roman"/>
                <w:lang w:val="ru-RU" w:eastAsia="ru-RU" w:bidi="ar-SA"/>
              </w:rPr>
              <w:t>реєстрація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заяв</w:t>
            </w:r>
            <w:proofErr w:type="spellEnd"/>
            <w:r w:rsidRPr="00C7424D">
              <w:rPr>
                <w:rFonts w:ascii="Times New Roman" w:eastAsia="Times New Roman" w:hAnsi="Times New Roman" w:cs="Times New Roman"/>
                <w:lang w:val="ru-RU" w:eastAsia="ru-RU" w:bidi="ar-SA"/>
              </w:rPr>
              <w:t xml:space="preserve"> і </w:t>
            </w:r>
            <w:proofErr w:type="spellStart"/>
            <w:r w:rsidRPr="00C7424D">
              <w:rPr>
                <w:rFonts w:ascii="Times New Roman" w:eastAsia="Times New Roman" w:hAnsi="Times New Roman" w:cs="Times New Roman"/>
                <w:lang w:val="ru-RU" w:eastAsia="ru-RU" w:bidi="ar-SA"/>
              </w:rPr>
              <w:t>повідомлень</w:t>
            </w:r>
            <w:proofErr w:type="spellEnd"/>
            <w:r w:rsidRPr="00C7424D">
              <w:rPr>
                <w:rFonts w:ascii="Times New Roman" w:eastAsia="Times New Roman" w:hAnsi="Times New Roman" w:cs="Times New Roman"/>
                <w:lang w:val="ru-RU" w:eastAsia="ru-RU" w:bidi="ar-SA"/>
              </w:rPr>
              <w:t xml:space="preserve"> про </w:t>
            </w:r>
            <w:proofErr w:type="spellStart"/>
            <w:r w:rsidRPr="00C7424D">
              <w:rPr>
                <w:rFonts w:ascii="Times New Roman" w:eastAsia="Times New Roman" w:hAnsi="Times New Roman" w:cs="Times New Roman"/>
                <w:lang w:val="ru-RU" w:eastAsia="ru-RU" w:bidi="ar-SA"/>
              </w:rPr>
              <w:t>вчинення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насильства</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координація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заходів</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реагування</w:t>
            </w:r>
            <w:proofErr w:type="spellEnd"/>
            <w:r w:rsidRPr="00C7424D">
              <w:rPr>
                <w:rFonts w:ascii="Times New Roman" w:eastAsia="Times New Roman" w:hAnsi="Times New Roman" w:cs="Times New Roman"/>
                <w:lang w:val="ru-RU" w:eastAsia="ru-RU" w:bidi="ar-SA"/>
              </w:rPr>
              <w:t xml:space="preserve"> на </w:t>
            </w:r>
            <w:proofErr w:type="spellStart"/>
            <w:r w:rsidRPr="00C7424D">
              <w:rPr>
                <w:rFonts w:ascii="Times New Roman" w:eastAsia="Times New Roman" w:hAnsi="Times New Roman" w:cs="Times New Roman"/>
                <w:lang w:val="ru-RU" w:eastAsia="ru-RU" w:bidi="ar-SA"/>
              </w:rPr>
              <w:t>факти</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lastRenderedPageBreak/>
              <w:t>вчинення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насильства</w:t>
            </w:r>
            <w:proofErr w:type="spellEnd"/>
          </w:p>
        </w:tc>
        <w:tc>
          <w:tcPr>
            <w:tcW w:w="1530" w:type="dxa"/>
            <w:vMerge w:val="restart"/>
            <w:tcBorders>
              <w:top w:val="single" w:sz="4" w:space="0" w:color="auto"/>
              <w:left w:val="single" w:sz="4" w:space="0" w:color="auto"/>
              <w:right w:val="single" w:sz="4" w:space="0" w:color="auto"/>
            </w:tcBorders>
          </w:tcPr>
          <w:p w14:paraId="4AA88220" w14:textId="77777777" w:rsidR="00C7424D" w:rsidRPr="00C7424D" w:rsidRDefault="00C7424D" w:rsidP="00C7424D">
            <w:pPr>
              <w:widowControl/>
              <w:rPr>
                <w:rFonts w:ascii="Times New Roman" w:eastAsia="Times New Roman" w:hAnsi="Times New Roman" w:cs="Times New Roman"/>
                <w:color w:val="auto"/>
                <w:lang w:eastAsia="ru-RU" w:bidi="ar-SA"/>
              </w:rPr>
            </w:pPr>
            <w:r w:rsidRPr="00C7424D">
              <w:rPr>
                <w:rFonts w:ascii="Times New Roman" w:eastAsia="Times New Roman" w:hAnsi="Times New Roman" w:cs="Times New Roman"/>
                <w:color w:val="auto"/>
                <w:lang w:eastAsia="ru-RU" w:bidi="ar-SA"/>
              </w:rPr>
              <w:lastRenderedPageBreak/>
              <w:t xml:space="preserve">Вишнівська сільська рада, гуманітарний відділ Вишнівської сільської ради, сектор «Служба у справах </w:t>
            </w:r>
            <w:r w:rsidRPr="00C7424D">
              <w:rPr>
                <w:rFonts w:ascii="Times New Roman" w:eastAsia="Times New Roman" w:hAnsi="Times New Roman" w:cs="Times New Roman"/>
                <w:color w:val="auto"/>
                <w:lang w:eastAsia="ru-RU" w:bidi="ar-SA"/>
              </w:rPr>
              <w:lastRenderedPageBreak/>
              <w:t>дітей»</w:t>
            </w:r>
          </w:p>
        </w:tc>
        <w:tc>
          <w:tcPr>
            <w:tcW w:w="993" w:type="dxa"/>
            <w:vMerge w:val="restart"/>
            <w:tcBorders>
              <w:top w:val="single" w:sz="4" w:space="0" w:color="auto"/>
              <w:left w:val="single" w:sz="4" w:space="0" w:color="auto"/>
              <w:right w:val="single" w:sz="4" w:space="0" w:color="auto"/>
            </w:tcBorders>
          </w:tcPr>
          <w:p w14:paraId="3D94E203"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roofErr w:type="gramStart"/>
            <w:r w:rsidRPr="00C7424D">
              <w:rPr>
                <w:rFonts w:ascii="Times New Roman" w:eastAsia="Times New Roman" w:hAnsi="Times New Roman" w:cs="Times New Roman"/>
                <w:color w:val="auto"/>
                <w:lang w:val="ru-RU" w:eastAsia="ru-RU" w:bidi="ar-SA"/>
              </w:rPr>
              <w:lastRenderedPageBreak/>
              <w:t>2024-2026</w:t>
            </w:r>
            <w:proofErr w:type="gramEnd"/>
          </w:p>
        </w:tc>
        <w:tc>
          <w:tcPr>
            <w:tcW w:w="1701" w:type="dxa"/>
            <w:tcBorders>
              <w:top w:val="single" w:sz="4" w:space="0" w:color="auto"/>
              <w:left w:val="single" w:sz="4" w:space="0" w:color="auto"/>
              <w:bottom w:val="single" w:sz="4" w:space="0" w:color="auto"/>
              <w:right w:val="single" w:sz="4" w:space="0" w:color="auto"/>
            </w:tcBorders>
          </w:tcPr>
          <w:p w14:paraId="13AF6582"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Загальний</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обсяг</w:t>
            </w:r>
            <w:proofErr w:type="spellEnd"/>
            <w:r w:rsidRPr="00C7424D">
              <w:rPr>
                <w:rFonts w:ascii="Times New Roman" w:eastAsia="Times New Roman" w:hAnsi="Times New Roman" w:cs="Times New Roman"/>
                <w:color w:val="auto"/>
                <w:lang w:val="ru-RU" w:eastAsia="ru-RU" w:bidi="ar-SA"/>
              </w:rPr>
              <w:t>, у т. ч.</w:t>
            </w:r>
          </w:p>
        </w:tc>
        <w:tc>
          <w:tcPr>
            <w:tcW w:w="3826" w:type="dxa"/>
            <w:gridSpan w:val="4"/>
            <w:tcBorders>
              <w:top w:val="single" w:sz="4" w:space="0" w:color="auto"/>
              <w:left w:val="single" w:sz="4" w:space="0" w:color="auto"/>
              <w:bottom w:val="single" w:sz="4" w:space="0" w:color="auto"/>
              <w:right w:val="single" w:sz="4" w:space="0" w:color="auto"/>
            </w:tcBorders>
          </w:tcPr>
          <w:p w14:paraId="4AD5EC97"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lang w:val="ru-RU" w:eastAsia="ru-RU" w:bidi="ar-SA"/>
              </w:rPr>
              <w:t>Фінансування</w:t>
            </w:r>
            <w:proofErr w:type="spellEnd"/>
            <w:r w:rsidRPr="00C7424D">
              <w:rPr>
                <w:rFonts w:ascii="Times New Roman" w:eastAsia="Times New Roman" w:hAnsi="Times New Roman" w:cs="Times New Roman"/>
                <w:lang w:val="ru-RU" w:eastAsia="ru-RU" w:bidi="ar-SA"/>
              </w:rPr>
              <w:t xml:space="preserve"> не </w:t>
            </w:r>
            <w:proofErr w:type="spellStart"/>
            <w:r w:rsidRPr="00C7424D">
              <w:rPr>
                <w:rFonts w:ascii="Times New Roman" w:eastAsia="Times New Roman" w:hAnsi="Times New Roman" w:cs="Times New Roman"/>
                <w:lang w:val="ru-RU" w:eastAsia="ru-RU" w:bidi="ar-SA"/>
              </w:rPr>
              <w:t>потребує</w:t>
            </w:r>
            <w:proofErr w:type="spellEnd"/>
          </w:p>
        </w:tc>
        <w:tc>
          <w:tcPr>
            <w:tcW w:w="1873" w:type="dxa"/>
            <w:vMerge w:val="restart"/>
            <w:tcBorders>
              <w:top w:val="single" w:sz="4" w:space="0" w:color="auto"/>
              <w:left w:val="single" w:sz="4" w:space="0" w:color="auto"/>
              <w:right w:val="single" w:sz="4" w:space="0" w:color="auto"/>
            </w:tcBorders>
          </w:tcPr>
          <w:p w14:paraId="0BE237D2"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lang w:val="ru-RU" w:eastAsia="ru-RU" w:bidi="ar-SA"/>
              </w:rPr>
              <w:t>Інформування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комуналь</w:t>
            </w:r>
            <w:r w:rsidRPr="00C7424D">
              <w:rPr>
                <w:rFonts w:ascii="Times New Roman" w:eastAsia="Times New Roman" w:hAnsi="Times New Roman" w:cs="Times New Roman"/>
                <w:lang w:eastAsia="ru-RU" w:bidi="ar-SA"/>
              </w:rPr>
              <w:t>ної</w:t>
            </w:r>
            <w:proofErr w:type="spellEnd"/>
            <w:r w:rsidRPr="00C7424D">
              <w:rPr>
                <w:rFonts w:ascii="Times New Roman" w:eastAsia="Times New Roman" w:hAnsi="Times New Roman" w:cs="Times New Roman"/>
                <w:lang w:val="ru-RU" w:eastAsia="ru-RU" w:bidi="ar-SA"/>
              </w:rPr>
              <w:t xml:space="preserve"> </w:t>
            </w:r>
            <w:r w:rsidRPr="00C7424D">
              <w:rPr>
                <w:rFonts w:ascii="Times New Roman" w:eastAsia="Times New Roman" w:hAnsi="Times New Roman" w:cs="Times New Roman"/>
                <w:lang w:eastAsia="ru-RU" w:bidi="ar-SA"/>
              </w:rPr>
              <w:t>установи</w:t>
            </w:r>
            <w:r w:rsidRPr="00C7424D">
              <w:rPr>
                <w:rFonts w:ascii="Times New Roman" w:eastAsia="Times New Roman" w:hAnsi="Times New Roman" w:cs="Times New Roman"/>
                <w:lang w:val="ru-RU" w:eastAsia="ru-RU" w:bidi="ar-SA"/>
              </w:rPr>
              <w:t xml:space="preserve"> «Центр </w:t>
            </w:r>
            <w:r w:rsidRPr="00C7424D">
              <w:rPr>
                <w:rFonts w:ascii="Times New Roman" w:eastAsia="Times New Roman" w:hAnsi="Times New Roman" w:cs="Times New Roman"/>
                <w:lang w:eastAsia="ru-RU" w:bidi="ar-SA"/>
              </w:rPr>
              <w:t xml:space="preserve">надання </w:t>
            </w:r>
            <w:proofErr w:type="spellStart"/>
            <w:r w:rsidRPr="00C7424D">
              <w:rPr>
                <w:rFonts w:ascii="Times New Roman" w:eastAsia="Times New Roman" w:hAnsi="Times New Roman" w:cs="Times New Roman"/>
                <w:lang w:val="ru-RU" w:eastAsia="ru-RU" w:bidi="ar-SA"/>
              </w:rPr>
              <w:t>соціальних</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послуг</w:t>
            </w:r>
            <w:proofErr w:type="spellEnd"/>
            <w:r w:rsidRPr="00C7424D">
              <w:rPr>
                <w:rFonts w:ascii="Times New Roman" w:eastAsia="Times New Roman" w:hAnsi="Times New Roman" w:cs="Times New Roman"/>
                <w:lang w:val="ru-RU" w:eastAsia="ru-RU" w:bidi="ar-SA"/>
              </w:rPr>
              <w:t>»</w:t>
            </w:r>
            <w:r w:rsidRPr="00C7424D">
              <w:rPr>
                <w:rFonts w:ascii="Times New Roman" w:eastAsia="Times New Roman" w:hAnsi="Times New Roman" w:cs="Times New Roman"/>
                <w:lang w:eastAsia="ru-RU" w:bidi="ar-SA"/>
              </w:rPr>
              <w:t xml:space="preserve"> Вишнівської сільської ради</w:t>
            </w:r>
            <w:r w:rsidRPr="00C7424D">
              <w:rPr>
                <w:rFonts w:ascii="Times New Roman" w:eastAsia="Times New Roman" w:hAnsi="Times New Roman" w:cs="Times New Roman"/>
                <w:lang w:val="ru-RU" w:eastAsia="ru-RU" w:bidi="ar-SA"/>
              </w:rPr>
              <w:t xml:space="preserve"> про </w:t>
            </w:r>
            <w:proofErr w:type="spellStart"/>
            <w:r w:rsidRPr="00C7424D">
              <w:rPr>
                <w:rFonts w:ascii="Times New Roman" w:eastAsia="Times New Roman" w:hAnsi="Times New Roman" w:cs="Times New Roman"/>
                <w:lang w:val="ru-RU" w:eastAsia="ru-RU" w:bidi="ar-SA"/>
              </w:rPr>
              <w:t>зареєстровані</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lastRenderedPageBreak/>
              <w:t>випадки</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вчинення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домашнього</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насильства</w:t>
            </w:r>
            <w:proofErr w:type="spellEnd"/>
          </w:p>
        </w:tc>
      </w:tr>
      <w:tr w:rsidR="00C7424D" w:rsidRPr="00C7424D" w14:paraId="5942A0AB" w14:textId="77777777" w:rsidTr="005964B5">
        <w:trPr>
          <w:trHeight w:val="573"/>
        </w:trPr>
        <w:tc>
          <w:tcPr>
            <w:tcW w:w="567" w:type="dxa"/>
            <w:vMerge/>
            <w:tcBorders>
              <w:left w:val="single" w:sz="4" w:space="0" w:color="auto"/>
              <w:right w:val="single" w:sz="4" w:space="0" w:color="auto"/>
            </w:tcBorders>
          </w:tcPr>
          <w:p w14:paraId="6BC11CFD"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2580" w:type="dxa"/>
            <w:vMerge/>
            <w:tcBorders>
              <w:left w:val="single" w:sz="4" w:space="0" w:color="auto"/>
              <w:right w:val="single" w:sz="4" w:space="0" w:color="auto"/>
            </w:tcBorders>
          </w:tcPr>
          <w:p w14:paraId="6A82101E" w14:textId="77777777" w:rsidR="00C7424D" w:rsidRPr="00C7424D" w:rsidRDefault="00C7424D" w:rsidP="00C7424D">
            <w:pPr>
              <w:widowControl/>
              <w:rPr>
                <w:rFonts w:ascii="Times New Roman" w:eastAsia="Times New Roman" w:hAnsi="Times New Roman" w:cs="Times New Roman"/>
                <w:color w:val="1D1D1B"/>
                <w:shd w:val="clear" w:color="auto" w:fill="FFFFFF"/>
                <w:lang w:val="ru-RU" w:eastAsia="ru-RU" w:bidi="ar-SA"/>
              </w:rPr>
            </w:pPr>
          </w:p>
        </w:tc>
        <w:tc>
          <w:tcPr>
            <w:tcW w:w="1701" w:type="dxa"/>
            <w:vMerge/>
            <w:tcBorders>
              <w:left w:val="single" w:sz="4" w:space="0" w:color="auto"/>
              <w:right w:val="single" w:sz="4" w:space="0" w:color="auto"/>
            </w:tcBorders>
          </w:tcPr>
          <w:p w14:paraId="1AB13E2B"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530" w:type="dxa"/>
            <w:vMerge/>
            <w:tcBorders>
              <w:left w:val="single" w:sz="4" w:space="0" w:color="auto"/>
              <w:right w:val="single" w:sz="4" w:space="0" w:color="auto"/>
            </w:tcBorders>
          </w:tcPr>
          <w:p w14:paraId="1CAAC759" w14:textId="77777777" w:rsidR="00C7424D" w:rsidRPr="00C7424D" w:rsidRDefault="00C7424D" w:rsidP="00C7424D">
            <w:pPr>
              <w:widowControl/>
              <w:rPr>
                <w:rFonts w:ascii="Times New Roman" w:eastAsia="Times New Roman" w:hAnsi="Times New Roman" w:cs="Times New Roman"/>
                <w:color w:val="1D1D1B"/>
                <w:shd w:val="clear" w:color="auto" w:fill="FFFFFF"/>
                <w:lang w:val="ru-RU" w:eastAsia="ru-RU" w:bidi="ar-SA"/>
              </w:rPr>
            </w:pPr>
          </w:p>
        </w:tc>
        <w:tc>
          <w:tcPr>
            <w:tcW w:w="993" w:type="dxa"/>
            <w:vMerge/>
            <w:tcBorders>
              <w:left w:val="single" w:sz="4" w:space="0" w:color="auto"/>
              <w:right w:val="single" w:sz="4" w:space="0" w:color="auto"/>
            </w:tcBorders>
          </w:tcPr>
          <w:p w14:paraId="5EAE5EFF"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701" w:type="dxa"/>
            <w:tcBorders>
              <w:top w:val="single" w:sz="4" w:space="0" w:color="auto"/>
              <w:left w:val="single" w:sz="4" w:space="0" w:color="auto"/>
              <w:bottom w:val="single" w:sz="4" w:space="0" w:color="auto"/>
              <w:right w:val="single" w:sz="4" w:space="0" w:color="auto"/>
            </w:tcBorders>
          </w:tcPr>
          <w:p w14:paraId="627F4948"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Державний</w:t>
            </w:r>
            <w:proofErr w:type="spellEnd"/>
            <w:r w:rsidRPr="00C7424D">
              <w:rPr>
                <w:rFonts w:ascii="Times New Roman" w:eastAsia="Times New Roman" w:hAnsi="Times New Roman" w:cs="Times New Roman"/>
                <w:color w:val="auto"/>
                <w:lang w:val="ru-RU" w:eastAsia="ru-RU" w:bidi="ar-SA"/>
              </w:rPr>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482B3788"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2" w:type="dxa"/>
            <w:tcBorders>
              <w:top w:val="single" w:sz="4" w:space="0" w:color="auto"/>
              <w:left w:val="single" w:sz="4" w:space="0" w:color="auto"/>
              <w:bottom w:val="single" w:sz="4" w:space="0" w:color="auto"/>
              <w:right w:val="single" w:sz="4" w:space="0" w:color="auto"/>
            </w:tcBorders>
          </w:tcPr>
          <w:p w14:paraId="3CFE3738"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849" w:type="dxa"/>
            <w:tcBorders>
              <w:top w:val="single" w:sz="4" w:space="0" w:color="auto"/>
              <w:left w:val="single" w:sz="4" w:space="0" w:color="auto"/>
              <w:bottom w:val="single" w:sz="4" w:space="0" w:color="auto"/>
              <w:right w:val="single" w:sz="4" w:space="0" w:color="auto"/>
            </w:tcBorders>
          </w:tcPr>
          <w:p w14:paraId="7F993EE0"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3" w:type="dxa"/>
            <w:tcBorders>
              <w:top w:val="single" w:sz="4" w:space="0" w:color="auto"/>
              <w:left w:val="single" w:sz="4" w:space="0" w:color="auto"/>
              <w:bottom w:val="single" w:sz="4" w:space="0" w:color="auto"/>
              <w:right w:val="single" w:sz="4" w:space="0" w:color="auto"/>
            </w:tcBorders>
          </w:tcPr>
          <w:p w14:paraId="350E07EB"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1873" w:type="dxa"/>
            <w:vMerge/>
            <w:tcBorders>
              <w:left w:val="single" w:sz="4" w:space="0" w:color="auto"/>
              <w:right w:val="single" w:sz="4" w:space="0" w:color="auto"/>
            </w:tcBorders>
          </w:tcPr>
          <w:p w14:paraId="7652959D"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r>
      <w:tr w:rsidR="00C7424D" w:rsidRPr="00C7424D" w14:paraId="7D39FB31" w14:textId="77777777" w:rsidTr="005964B5">
        <w:trPr>
          <w:trHeight w:val="270"/>
        </w:trPr>
        <w:tc>
          <w:tcPr>
            <w:tcW w:w="567" w:type="dxa"/>
            <w:vMerge/>
            <w:tcBorders>
              <w:left w:val="single" w:sz="4" w:space="0" w:color="auto"/>
              <w:right w:val="single" w:sz="4" w:space="0" w:color="auto"/>
            </w:tcBorders>
          </w:tcPr>
          <w:p w14:paraId="6C1AAB0B"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2580" w:type="dxa"/>
            <w:vMerge/>
            <w:tcBorders>
              <w:left w:val="single" w:sz="4" w:space="0" w:color="auto"/>
              <w:right w:val="single" w:sz="4" w:space="0" w:color="auto"/>
            </w:tcBorders>
          </w:tcPr>
          <w:p w14:paraId="5620A68D" w14:textId="77777777" w:rsidR="00C7424D" w:rsidRPr="00C7424D" w:rsidRDefault="00C7424D" w:rsidP="00C7424D">
            <w:pPr>
              <w:widowControl/>
              <w:rPr>
                <w:rFonts w:ascii="Times New Roman" w:eastAsia="Times New Roman" w:hAnsi="Times New Roman" w:cs="Times New Roman"/>
                <w:color w:val="1D1D1B"/>
                <w:shd w:val="clear" w:color="auto" w:fill="FFFFFF"/>
                <w:lang w:val="ru-RU" w:eastAsia="ru-RU" w:bidi="ar-SA"/>
              </w:rPr>
            </w:pPr>
          </w:p>
        </w:tc>
        <w:tc>
          <w:tcPr>
            <w:tcW w:w="1701" w:type="dxa"/>
            <w:vMerge/>
            <w:tcBorders>
              <w:left w:val="single" w:sz="4" w:space="0" w:color="auto"/>
              <w:right w:val="single" w:sz="4" w:space="0" w:color="auto"/>
            </w:tcBorders>
          </w:tcPr>
          <w:p w14:paraId="3DA25C3E"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530" w:type="dxa"/>
            <w:vMerge/>
            <w:tcBorders>
              <w:left w:val="single" w:sz="4" w:space="0" w:color="auto"/>
              <w:right w:val="single" w:sz="4" w:space="0" w:color="auto"/>
            </w:tcBorders>
          </w:tcPr>
          <w:p w14:paraId="18B99B61" w14:textId="77777777" w:rsidR="00C7424D" w:rsidRPr="00C7424D" w:rsidRDefault="00C7424D" w:rsidP="00C7424D">
            <w:pPr>
              <w:widowControl/>
              <w:rPr>
                <w:rFonts w:ascii="Times New Roman" w:eastAsia="Times New Roman" w:hAnsi="Times New Roman" w:cs="Times New Roman"/>
                <w:color w:val="1D1D1B"/>
                <w:shd w:val="clear" w:color="auto" w:fill="FFFFFF"/>
                <w:lang w:val="ru-RU" w:eastAsia="ru-RU" w:bidi="ar-SA"/>
              </w:rPr>
            </w:pPr>
          </w:p>
        </w:tc>
        <w:tc>
          <w:tcPr>
            <w:tcW w:w="993" w:type="dxa"/>
            <w:vMerge/>
            <w:tcBorders>
              <w:left w:val="single" w:sz="4" w:space="0" w:color="auto"/>
              <w:right w:val="single" w:sz="4" w:space="0" w:color="auto"/>
            </w:tcBorders>
          </w:tcPr>
          <w:p w14:paraId="238A9E73"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701" w:type="dxa"/>
            <w:tcBorders>
              <w:top w:val="single" w:sz="4" w:space="0" w:color="auto"/>
              <w:left w:val="single" w:sz="4" w:space="0" w:color="auto"/>
              <w:bottom w:val="single" w:sz="4" w:space="0" w:color="auto"/>
              <w:right w:val="single" w:sz="4" w:space="0" w:color="auto"/>
            </w:tcBorders>
          </w:tcPr>
          <w:p w14:paraId="17ED5CD3"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Обласний</w:t>
            </w:r>
            <w:proofErr w:type="spellEnd"/>
            <w:r w:rsidRPr="00C7424D">
              <w:rPr>
                <w:rFonts w:ascii="Times New Roman" w:eastAsia="Times New Roman" w:hAnsi="Times New Roman" w:cs="Times New Roman"/>
                <w:color w:val="auto"/>
                <w:lang w:val="ru-RU" w:eastAsia="ru-RU" w:bidi="ar-SA"/>
              </w:rPr>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080EC33A"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2" w:type="dxa"/>
            <w:tcBorders>
              <w:top w:val="single" w:sz="4" w:space="0" w:color="auto"/>
              <w:left w:val="single" w:sz="4" w:space="0" w:color="auto"/>
              <w:bottom w:val="single" w:sz="4" w:space="0" w:color="auto"/>
              <w:right w:val="single" w:sz="4" w:space="0" w:color="auto"/>
            </w:tcBorders>
          </w:tcPr>
          <w:p w14:paraId="396440DE"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849" w:type="dxa"/>
            <w:tcBorders>
              <w:top w:val="single" w:sz="4" w:space="0" w:color="auto"/>
              <w:left w:val="single" w:sz="4" w:space="0" w:color="auto"/>
              <w:bottom w:val="single" w:sz="4" w:space="0" w:color="auto"/>
              <w:right w:val="single" w:sz="4" w:space="0" w:color="auto"/>
            </w:tcBorders>
          </w:tcPr>
          <w:p w14:paraId="56195259"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3" w:type="dxa"/>
            <w:tcBorders>
              <w:top w:val="single" w:sz="4" w:space="0" w:color="auto"/>
              <w:left w:val="single" w:sz="4" w:space="0" w:color="auto"/>
              <w:bottom w:val="single" w:sz="4" w:space="0" w:color="auto"/>
              <w:right w:val="single" w:sz="4" w:space="0" w:color="auto"/>
            </w:tcBorders>
          </w:tcPr>
          <w:p w14:paraId="24790809"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1873" w:type="dxa"/>
            <w:vMerge/>
            <w:tcBorders>
              <w:left w:val="single" w:sz="4" w:space="0" w:color="auto"/>
              <w:right w:val="single" w:sz="4" w:space="0" w:color="auto"/>
            </w:tcBorders>
          </w:tcPr>
          <w:p w14:paraId="523603BB"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r>
      <w:tr w:rsidR="00C7424D" w:rsidRPr="00C7424D" w14:paraId="186C1BDB" w14:textId="77777777" w:rsidTr="005964B5">
        <w:trPr>
          <w:trHeight w:val="300"/>
        </w:trPr>
        <w:tc>
          <w:tcPr>
            <w:tcW w:w="567" w:type="dxa"/>
            <w:vMerge/>
            <w:tcBorders>
              <w:left w:val="single" w:sz="4" w:space="0" w:color="auto"/>
              <w:right w:val="single" w:sz="4" w:space="0" w:color="auto"/>
            </w:tcBorders>
          </w:tcPr>
          <w:p w14:paraId="346673F9"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2580" w:type="dxa"/>
            <w:vMerge/>
            <w:tcBorders>
              <w:left w:val="single" w:sz="4" w:space="0" w:color="auto"/>
              <w:right w:val="single" w:sz="4" w:space="0" w:color="auto"/>
            </w:tcBorders>
          </w:tcPr>
          <w:p w14:paraId="597BE3F5" w14:textId="77777777" w:rsidR="00C7424D" w:rsidRPr="00C7424D" w:rsidRDefault="00C7424D" w:rsidP="00C7424D">
            <w:pPr>
              <w:widowControl/>
              <w:rPr>
                <w:rFonts w:ascii="Times New Roman" w:eastAsia="Times New Roman" w:hAnsi="Times New Roman" w:cs="Times New Roman"/>
                <w:color w:val="1D1D1B"/>
                <w:shd w:val="clear" w:color="auto" w:fill="FFFFFF"/>
                <w:lang w:val="ru-RU" w:eastAsia="ru-RU" w:bidi="ar-SA"/>
              </w:rPr>
            </w:pPr>
          </w:p>
        </w:tc>
        <w:tc>
          <w:tcPr>
            <w:tcW w:w="1701" w:type="dxa"/>
            <w:vMerge/>
            <w:tcBorders>
              <w:left w:val="single" w:sz="4" w:space="0" w:color="auto"/>
              <w:right w:val="single" w:sz="4" w:space="0" w:color="auto"/>
            </w:tcBorders>
          </w:tcPr>
          <w:p w14:paraId="00E5194E"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530" w:type="dxa"/>
            <w:vMerge/>
            <w:tcBorders>
              <w:left w:val="single" w:sz="4" w:space="0" w:color="auto"/>
              <w:right w:val="single" w:sz="4" w:space="0" w:color="auto"/>
            </w:tcBorders>
          </w:tcPr>
          <w:p w14:paraId="70087D01" w14:textId="77777777" w:rsidR="00C7424D" w:rsidRPr="00C7424D" w:rsidRDefault="00C7424D" w:rsidP="00C7424D">
            <w:pPr>
              <w:widowControl/>
              <w:rPr>
                <w:rFonts w:ascii="Times New Roman" w:eastAsia="Times New Roman" w:hAnsi="Times New Roman" w:cs="Times New Roman"/>
                <w:color w:val="1D1D1B"/>
                <w:shd w:val="clear" w:color="auto" w:fill="FFFFFF"/>
                <w:lang w:val="ru-RU" w:eastAsia="ru-RU" w:bidi="ar-SA"/>
              </w:rPr>
            </w:pPr>
          </w:p>
        </w:tc>
        <w:tc>
          <w:tcPr>
            <w:tcW w:w="993" w:type="dxa"/>
            <w:vMerge/>
            <w:tcBorders>
              <w:left w:val="single" w:sz="4" w:space="0" w:color="auto"/>
              <w:right w:val="single" w:sz="4" w:space="0" w:color="auto"/>
            </w:tcBorders>
          </w:tcPr>
          <w:p w14:paraId="10B08DFF"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701" w:type="dxa"/>
            <w:tcBorders>
              <w:top w:val="single" w:sz="4" w:space="0" w:color="auto"/>
              <w:left w:val="single" w:sz="4" w:space="0" w:color="auto"/>
              <w:bottom w:val="single" w:sz="4" w:space="0" w:color="auto"/>
              <w:right w:val="single" w:sz="4" w:space="0" w:color="auto"/>
            </w:tcBorders>
          </w:tcPr>
          <w:p w14:paraId="60442D9A"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Місцевий</w:t>
            </w:r>
            <w:proofErr w:type="spellEnd"/>
            <w:r w:rsidRPr="00C7424D">
              <w:rPr>
                <w:rFonts w:ascii="Times New Roman" w:eastAsia="Times New Roman" w:hAnsi="Times New Roman" w:cs="Times New Roman"/>
                <w:color w:val="auto"/>
                <w:lang w:val="ru-RU" w:eastAsia="ru-RU" w:bidi="ar-SA"/>
              </w:rPr>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32964F1A"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2" w:type="dxa"/>
            <w:tcBorders>
              <w:top w:val="single" w:sz="4" w:space="0" w:color="auto"/>
              <w:left w:val="single" w:sz="4" w:space="0" w:color="auto"/>
              <w:bottom w:val="single" w:sz="4" w:space="0" w:color="auto"/>
              <w:right w:val="single" w:sz="4" w:space="0" w:color="auto"/>
            </w:tcBorders>
          </w:tcPr>
          <w:p w14:paraId="4B657056"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849" w:type="dxa"/>
            <w:tcBorders>
              <w:top w:val="single" w:sz="4" w:space="0" w:color="auto"/>
              <w:left w:val="single" w:sz="4" w:space="0" w:color="auto"/>
              <w:bottom w:val="single" w:sz="4" w:space="0" w:color="auto"/>
              <w:right w:val="single" w:sz="4" w:space="0" w:color="auto"/>
            </w:tcBorders>
          </w:tcPr>
          <w:p w14:paraId="0D936F8F"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3" w:type="dxa"/>
            <w:tcBorders>
              <w:top w:val="single" w:sz="4" w:space="0" w:color="auto"/>
              <w:left w:val="single" w:sz="4" w:space="0" w:color="auto"/>
              <w:bottom w:val="single" w:sz="4" w:space="0" w:color="auto"/>
              <w:right w:val="single" w:sz="4" w:space="0" w:color="auto"/>
            </w:tcBorders>
          </w:tcPr>
          <w:p w14:paraId="6C2B6C08"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1873" w:type="dxa"/>
            <w:vMerge/>
            <w:tcBorders>
              <w:left w:val="single" w:sz="4" w:space="0" w:color="auto"/>
              <w:right w:val="single" w:sz="4" w:space="0" w:color="auto"/>
            </w:tcBorders>
          </w:tcPr>
          <w:p w14:paraId="58DC59C1"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r>
      <w:tr w:rsidR="00C7424D" w:rsidRPr="00C7424D" w14:paraId="27F76D42" w14:textId="77777777" w:rsidTr="005964B5">
        <w:trPr>
          <w:trHeight w:val="537"/>
        </w:trPr>
        <w:tc>
          <w:tcPr>
            <w:tcW w:w="567" w:type="dxa"/>
            <w:vMerge/>
            <w:tcBorders>
              <w:left w:val="single" w:sz="4" w:space="0" w:color="auto"/>
              <w:bottom w:val="single" w:sz="4" w:space="0" w:color="auto"/>
              <w:right w:val="single" w:sz="4" w:space="0" w:color="auto"/>
            </w:tcBorders>
          </w:tcPr>
          <w:p w14:paraId="067552C4"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2580" w:type="dxa"/>
            <w:vMerge/>
            <w:tcBorders>
              <w:left w:val="single" w:sz="4" w:space="0" w:color="auto"/>
              <w:bottom w:val="single" w:sz="4" w:space="0" w:color="auto"/>
              <w:right w:val="single" w:sz="4" w:space="0" w:color="auto"/>
            </w:tcBorders>
          </w:tcPr>
          <w:p w14:paraId="5DF4D123" w14:textId="77777777" w:rsidR="00C7424D" w:rsidRPr="00C7424D" w:rsidRDefault="00C7424D" w:rsidP="00C7424D">
            <w:pPr>
              <w:widowControl/>
              <w:rPr>
                <w:rFonts w:ascii="Times New Roman" w:eastAsia="Times New Roman" w:hAnsi="Times New Roman" w:cs="Times New Roman"/>
                <w:color w:val="1D1D1B"/>
                <w:shd w:val="clear" w:color="auto" w:fill="FFFFFF"/>
                <w:lang w:val="ru-RU" w:eastAsia="ru-RU" w:bidi="ar-SA"/>
              </w:rPr>
            </w:pPr>
          </w:p>
        </w:tc>
        <w:tc>
          <w:tcPr>
            <w:tcW w:w="1701" w:type="dxa"/>
            <w:vMerge/>
            <w:tcBorders>
              <w:left w:val="single" w:sz="4" w:space="0" w:color="auto"/>
              <w:bottom w:val="single" w:sz="4" w:space="0" w:color="auto"/>
              <w:right w:val="single" w:sz="4" w:space="0" w:color="auto"/>
            </w:tcBorders>
          </w:tcPr>
          <w:p w14:paraId="140824CD"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530" w:type="dxa"/>
            <w:vMerge/>
            <w:tcBorders>
              <w:left w:val="single" w:sz="4" w:space="0" w:color="auto"/>
              <w:bottom w:val="single" w:sz="4" w:space="0" w:color="auto"/>
              <w:right w:val="single" w:sz="4" w:space="0" w:color="auto"/>
            </w:tcBorders>
          </w:tcPr>
          <w:p w14:paraId="17789455" w14:textId="77777777" w:rsidR="00C7424D" w:rsidRPr="00C7424D" w:rsidRDefault="00C7424D" w:rsidP="00C7424D">
            <w:pPr>
              <w:widowControl/>
              <w:rPr>
                <w:rFonts w:ascii="Times New Roman" w:eastAsia="Times New Roman" w:hAnsi="Times New Roman" w:cs="Times New Roman"/>
                <w:color w:val="1D1D1B"/>
                <w:shd w:val="clear" w:color="auto" w:fill="FFFFFF"/>
                <w:lang w:val="ru-RU" w:eastAsia="ru-RU" w:bidi="ar-SA"/>
              </w:rPr>
            </w:pPr>
          </w:p>
        </w:tc>
        <w:tc>
          <w:tcPr>
            <w:tcW w:w="993" w:type="dxa"/>
            <w:vMerge/>
            <w:tcBorders>
              <w:left w:val="single" w:sz="4" w:space="0" w:color="auto"/>
              <w:bottom w:val="single" w:sz="4" w:space="0" w:color="auto"/>
              <w:right w:val="single" w:sz="4" w:space="0" w:color="auto"/>
            </w:tcBorders>
          </w:tcPr>
          <w:p w14:paraId="07DF3BC7"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701" w:type="dxa"/>
            <w:tcBorders>
              <w:top w:val="single" w:sz="4" w:space="0" w:color="auto"/>
              <w:left w:val="single" w:sz="4" w:space="0" w:color="auto"/>
              <w:bottom w:val="single" w:sz="4" w:space="0" w:color="auto"/>
              <w:right w:val="single" w:sz="4" w:space="0" w:color="auto"/>
            </w:tcBorders>
          </w:tcPr>
          <w:p w14:paraId="1A04EBEE"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Інші</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джерела</w:t>
            </w:r>
            <w:proofErr w:type="spellEnd"/>
          </w:p>
        </w:tc>
        <w:tc>
          <w:tcPr>
            <w:tcW w:w="992" w:type="dxa"/>
            <w:tcBorders>
              <w:top w:val="single" w:sz="4" w:space="0" w:color="auto"/>
              <w:left w:val="single" w:sz="4" w:space="0" w:color="auto"/>
              <w:bottom w:val="single" w:sz="4" w:space="0" w:color="auto"/>
              <w:right w:val="single" w:sz="4" w:space="0" w:color="auto"/>
            </w:tcBorders>
          </w:tcPr>
          <w:p w14:paraId="49DBCA80"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2" w:type="dxa"/>
            <w:tcBorders>
              <w:top w:val="single" w:sz="4" w:space="0" w:color="auto"/>
              <w:left w:val="single" w:sz="4" w:space="0" w:color="auto"/>
              <w:bottom w:val="single" w:sz="4" w:space="0" w:color="auto"/>
              <w:right w:val="single" w:sz="4" w:space="0" w:color="auto"/>
            </w:tcBorders>
          </w:tcPr>
          <w:p w14:paraId="0FF45D74"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849" w:type="dxa"/>
            <w:tcBorders>
              <w:top w:val="single" w:sz="4" w:space="0" w:color="auto"/>
              <w:left w:val="single" w:sz="4" w:space="0" w:color="auto"/>
              <w:bottom w:val="single" w:sz="4" w:space="0" w:color="auto"/>
              <w:right w:val="single" w:sz="4" w:space="0" w:color="auto"/>
            </w:tcBorders>
          </w:tcPr>
          <w:p w14:paraId="2CB1F386"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3" w:type="dxa"/>
            <w:tcBorders>
              <w:top w:val="single" w:sz="4" w:space="0" w:color="auto"/>
              <w:left w:val="single" w:sz="4" w:space="0" w:color="auto"/>
              <w:bottom w:val="single" w:sz="4" w:space="0" w:color="auto"/>
              <w:right w:val="single" w:sz="4" w:space="0" w:color="auto"/>
            </w:tcBorders>
          </w:tcPr>
          <w:p w14:paraId="41D820FD"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1873" w:type="dxa"/>
            <w:vMerge/>
            <w:tcBorders>
              <w:left w:val="single" w:sz="4" w:space="0" w:color="auto"/>
              <w:bottom w:val="single" w:sz="4" w:space="0" w:color="auto"/>
              <w:right w:val="single" w:sz="4" w:space="0" w:color="auto"/>
            </w:tcBorders>
          </w:tcPr>
          <w:p w14:paraId="1B76646D"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r>
      <w:tr w:rsidR="00C7424D" w:rsidRPr="00C7424D" w14:paraId="5080DC5E" w14:textId="77777777" w:rsidTr="005964B5">
        <w:trPr>
          <w:trHeight w:val="575"/>
        </w:trPr>
        <w:tc>
          <w:tcPr>
            <w:tcW w:w="567" w:type="dxa"/>
            <w:vMerge w:val="restart"/>
            <w:tcBorders>
              <w:top w:val="single" w:sz="4" w:space="0" w:color="auto"/>
              <w:left w:val="single" w:sz="4" w:space="0" w:color="auto"/>
              <w:right w:val="single" w:sz="4" w:space="0" w:color="auto"/>
            </w:tcBorders>
          </w:tcPr>
          <w:p w14:paraId="5A2757A3"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3</w:t>
            </w:r>
          </w:p>
        </w:tc>
        <w:tc>
          <w:tcPr>
            <w:tcW w:w="2580" w:type="dxa"/>
            <w:vMerge w:val="restart"/>
            <w:tcBorders>
              <w:top w:val="single" w:sz="4" w:space="0" w:color="auto"/>
              <w:left w:val="single" w:sz="4" w:space="0" w:color="auto"/>
              <w:right w:val="single" w:sz="4" w:space="0" w:color="auto"/>
            </w:tcBorders>
          </w:tcPr>
          <w:p w14:paraId="325A002D" w14:textId="77777777" w:rsidR="00C7424D" w:rsidRPr="00C7424D" w:rsidRDefault="00C7424D" w:rsidP="00C7424D">
            <w:pPr>
              <w:widowControl/>
              <w:rPr>
                <w:rFonts w:ascii="Times New Roman" w:eastAsia="Times New Roman" w:hAnsi="Times New Roman" w:cs="Times New Roman"/>
                <w:bCs/>
                <w:lang w:eastAsia="ru-RU" w:bidi="ar-SA"/>
              </w:rPr>
            </w:pPr>
            <w:proofErr w:type="spellStart"/>
            <w:r w:rsidRPr="00C7424D">
              <w:rPr>
                <w:rFonts w:ascii="Times New Roman" w:eastAsia="Times New Roman" w:hAnsi="Times New Roman" w:cs="Times New Roman"/>
                <w:lang w:val="ru-RU" w:eastAsia="ru-RU" w:bidi="ar-SA"/>
              </w:rPr>
              <w:t>Координація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діяльності</w:t>
            </w:r>
            <w:proofErr w:type="spellEnd"/>
            <w:r w:rsidRPr="00C7424D">
              <w:rPr>
                <w:rFonts w:ascii="Times New Roman" w:eastAsia="Times New Roman" w:hAnsi="Times New Roman" w:cs="Times New Roman"/>
                <w:lang w:val="ru-RU" w:eastAsia="ru-RU" w:bidi="ar-SA"/>
              </w:rPr>
              <w:t xml:space="preserve"> та </w:t>
            </w:r>
            <w:proofErr w:type="spellStart"/>
            <w:r w:rsidRPr="00C7424D">
              <w:rPr>
                <w:rFonts w:ascii="Times New Roman" w:eastAsia="Times New Roman" w:hAnsi="Times New Roman" w:cs="Times New Roman"/>
                <w:lang w:val="ru-RU" w:eastAsia="ru-RU" w:bidi="ar-SA"/>
              </w:rPr>
              <w:t>взаємодія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суб’єктів</w:t>
            </w:r>
            <w:proofErr w:type="spellEnd"/>
            <w:r w:rsidRPr="00C7424D">
              <w:rPr>
                <w:rFonts w:ascii="Times New Roman" w:eastAsia="Times New Roman" w:hAnsi="Times New Roman" w:cs="Times New Roman"/>
                <w:lang w:val="ru-RU" w:eastAsia="ru-RU" w:bidi="ar-SA"/>
              </w:rPr>
              <w:t xml:space="preserve"> при </w:t>
            </w:r>
            <w:proofErr w:type="spellStart"/>
            <w:r w:rsidRPr="00C7424D">
              <w:rPr>
                <w:rFonts w:ascii="Times New Roman" w:eastAsia="Times New Roman" w:hAnsi="Times New Roman" w:cs="Times New Roman"/>
                <w:lang w:val="ru-RU" w:eastAsia="ru-RU" w:bidi="ar-SA"/>
              </w:rPr>
              <w:t>забезпеченні</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виконання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Програми</w:t>
            </w:r>
            <w:proofErr w:type="spellEnd"/>
            <w:r w:rsidRPr="00C7424D">
              <w:rPr>
                <w:rFonts w:ascii="Times New Roman" w:eastAsia="Times New Roman" w:hAnsi="Times New Roman" w:cs="Times New Roman"/>
                <w:lang w:val="ru-RU" w:eastAsia="ru-RU" w:bidi="ar-SA"/>
              </w:rPr>
              <w:t xml:space="preserve"> для </w:t>
            </w:r>
            <w:proofErr w:type="spellStart"/>
            <w:r w:rsidRPr="00C7424D">
              <w:rPr>
                <w:rFonts w:ascii="Times New Roman" w:eastAsia="Times New Roman" w:hAnsi="Times New Roman" w:cs="Times New Roman"/>
                <w:lang w:val="ru-RU" w:eastAsia="ru-RU" w:bidi="ar-SA"/>
              </w:rPr>
              <w:t>кривдників</w:t>
            </w:r>
            <w:proofErr w:type="spellEnd"/>
            <w:r w:rsidRPr="00C7424D">
              <w:rPr>
                <w:rFonts w:ascii="Times New Roman" w:eastAsia="Times New Roman" w:hAnsi="Times New Roman" w:cs="Times New Roman"/>
                <w:lang w:eastAsia="ru-RU" w:bidi="ar-SA"/>
              </w:rPr>
              <w:t xml:space="preserve"> Вишнівської сільської ради</w:t>
            </w:r>
          </w:p>
          <w:p w14:paraId="41C590C5"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xml:space="preserve">на </w:t>
            </w:r>
            <w:proofErr w:type="gramStart"/>
            <w:r w:rsidRPr="00C7424D">
              <w:rPr>
                <w:rFonts w:ascii="Times New Roman" w:eastAsia="Times New Roman" w:hAnsi="Times New Roman" w:cs="Times New Roman"/>
                <w:lang w:val="ru-RU" w:eastAsia="ru-RU" w:bidi="ar-SA"/>
              </w:rPr>
              <w:t>2024-2026</w:t>
            </w:r>
            <w:proofErr w:type="gramEnd"/>
            <w:r w:rsidRPr="00C7424D">
              <w:rPr>
                <w:rFonts w:ascii="Times New Roman" w:eastAsia="Times New Roman" w:hAnsi="Times New Roman" w:cs="Times New Roman"/>
                <w:lang w:val="ru-RU" w:eastAsia="ru-RU" w:bidi="ar-SA"/>
              </w:rPr>
              <w:t xml:space="preserve"> роки</w:t>
            </w:r>
          </w:p>
          <w:p w14:paraId="534FA7E9"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701" w:type="dxa"/>
            <w:vMerge w:val="restart"/>
            <w:tcBorders>
              <w:top w:val="single" w:sz="4" w:space="0" w:color="auto"/>
              <w:left w:val="single" w:sz="4" w:space="0" w:color="auto"/>
              <w:right w:val="single" w:sz="4" w:space="0" w:color="auto"/>
            </w:tcBorders>
          </w:tcPr>
          <w:p w14:paraId="31E98763"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Інформування</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суб’єктів</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що</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здійснюють</w:t>
            </w:r>
            <w:proofErr w:type="spellEnd"/>
            <w:r w:rsidRPr="00C7424D">
              <w:rPr>
                <w:rFonts w:ascii="Times New Roman" w:eastAsia="Times New Roman" w:hAnsi="Times New Roman" w:cs="Times New Roman"/>
                <w:color w:val="auto"/>
                <w:lang w:val="ru-RU" w:eastAsia="ru-RU" w:bidi="ar-SA"/>
              </w:rPr>
              <w:t xml:space="preserve"> заходи у </w:t>
            </w:r>
            <w:proofErr w:type="spellStart"/>
            <w:r w:rsidRPr="00C7424D">
              <w:rPr>
                <w:rFonts w:ascii="Times New Roman" w:eastAsia="Times New Roman" w:hAnsi="Times New Roman" w:cs="Times New Roman"/>
                <w:color w:val="auto"/>
                <w:lang w:val="ru-RU" w:eastAsia="ru-RU" w:bidi="ar-SA"/>
              </w:rPr>
              <w:t>сфері</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запобігання</w:t>
            </w:r>
            <w:proofErr w:type="spellEnd"/>
            <w:r w:rsidRPr="00C7424D">
              <w:rPr>
                <w:rFonts w:ascii="Times New Roman" w:eastAsia="Times New Roman" w:hAnsi="Times New Roman" w:cs="Times New Roman"/>
                <w:color w:val="auto"/>
                <w:lang w:val="ru-RU" w:eastAsia="ru-RU" w:bidi="ar-SA"/>
              </w:rPr>
              <w:t xml:space="preserve"> та </w:t>
            </w:r>
            <w:proofErr w:type="spellStart"/>
            <w:r w:rsidRPr="00C7424D">
              <w:rPr>
                <w:rFonts w:ascii="Times New Roman" w:eastAsia="Times New Roman" w:hAnsi="Times New Roman" w:cs="Times New Roman"/>
                <w:color w:val="auto"/>
                <w:lang w:val="ru-RU" w:eastAsia="ru-RU" w:bidi="ar-SA"/>
              </w:rPr>
              <w:t>протидії</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домашньому</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насильству</w:t>
            </w:r>
            <w:proofErr w:type="spellEnd"/>
            <w:r w:rsidRPr="00C7424D">
              <w:rPr>
                <w:rFonts w:ascii="Times New Roman" w:eastAsia="Times New Roman" w:hAnsi="Times New Roman" w:cs="Times New Roman"/>
                <w:color w:val="auto"/>
                <w:lang w:val="ru-RU" w:eastAsia="ru-RU" w:bidi="ar-SA"/>
              </w:rPr>
              <w:t xml:space="preserve"> </w:t>
            </w:r>
          </w:p>
        </w:tc>
        <w:tc>
          <w:tcPr>
            <w:tcW w:w="1530" w:type="dxa"/>
            <w:vMerge w:val="restart"/>
            <w:tcBorders>
              <w:top w:val="single" w:sz="4" w:space="0" w:color="auto"/>
              <w:left w:val="single" w:sz="4" w:space="0" w:color="auto"/>
              <w:right w:val="single" w:sz="4" w:space="0" w:color="auto"/>
            </w:tcBorders>
          </w:tcPr>
          <w:p w14:paraId="66FBB076" w14:textId="77777777" w:rsidR="00C7424D" w:rsidRPr="00C7424D" w:rsidRDefault="00C7424D" w:rsidP="00C7424D">
            <w:pPr>
              <w:widowControl/>
              <w:rPr>
                <w:rFonts w:ascii="Times New Roman" w:eastAsia="Times New Roman" w:hAnsi="Times New Roman" w:cs="Times New Roman"/>
                <w:sz w:val="23"/>
                <w:szCs w:val="23"/>
                <w:lang w:eastAsia="ru-RU" w:bidi="ar-SA"/>
              </w:rPr>
            </w:pPr>
            <w:r w:rsidRPr="00C7424D">
              <w:rPr>
                <w:rFonts w:ascii="Times New Roman" w:eastAsia="Times New Roman" w:hAnsi="Times New Roman" w:cs="Times New Roman"/>
                <w:sz w:val="23"/>
                <w:szCs w:val="23"/>
                <w:lang w:eastAsia="ru-RU" w:bidi="ar-SA"/>
              </w:rPr>
              <w:t>Вишнівська сільська рада</w:t>
            </w:r>
            <w:r w:rsidRPr="00C7424D">
              <w:rPr>
                <w:rFonts w:ascii="Times New Roman" w:eastAsia="Times New Roman" w:hAnsi="Times New Roman" w:cs="Times New Roman"/>
                <w:sz w:val="23"/>
                <w:szCs w:val="23"/>
                <w:lang w:val="ru-RU" w:eastAsia="ru-RU" w:bidi="ar-SA"/>
              </w:rPr>
              <w:t>,</w:t>
            </w:r>
            <w:r w:rsidRPr="00C7424D">
              <w:rPr>
                <w:rFonts w:ascii="Times New Roman" w:eastAsia="Times New Roman" w:hAnsi="Times New Roman" w:cs="Times New Roman"/>
                <w:sz w:val="23"/>
                <w:szCs w:val="23"/>
                <w:lang w:eastAsia="ru-RU" w:bidi="ar-SA"/>
              </w:rPr>
              <w:t xml:space="preserve"> гуманітарний відділ</w:t>
            </w:r>
            <w:r w:rsidRPr="00C7424D">
              <w:rPr>
                <w:rFonts w:ascii="Times New Roman" w:eastAsia="Times New Roman" w:hAnsi="Times New Roman" w:cs="Times New Roman"/>
                <w:sz w:val="23"/>
                <w:szCs w:val="23"/>
                <w:lang w:val="ru-RU" w:eastAsia="ru-RU" w:bidi="ar-SA"/>
              </w:rPr>
              <w:t xml:space="preserve">, </w:t>
            </w:r>
            <w:r w:rsidRPr="00C7424D">
              <w:rPr>
                <w:rFonts w:ascii="Times New Roman" w:eastAsia="Times New Roman" w:hAnsi="Times New Roman" w:cs="Times New Roman"/>
                <w:sz w:val="23"/>
                <w:szCs w:val="23"/>
                <w:lang w:eastAsia="ru-RU" w:bidi="ar-SA"/>
              </w:rPr>
              <w:t xml:space="preserve">сектор «Служба у справах дітей», </w:t>
            </w:r>
            <w:proofErr w:type="spellStart"/>
            <w:r w:rsidRPr="00C7424D">
              <w:rPr>
                <w:rFonts w:ascii="Times New Roman" w:eastAsia="Times New Roman" w:hAnsi="Times New Roman" w:cs="Times New Roman"/>
                <w:sz w:val="23"/>
                <w:szCs w:val="23"/>
                <w:lang w:val="ru-RU" w:eastAsia="ru-RU" w:bidi="ar-SA"/>
              </w:rPr>
              <w:t>комуналь</w:t>
            </w:r>
            <w:proofErr w:type="spellEnd"/>
            <w:r w:rsidRPr="00C7424D">
              <w:rPr>
                <w:rFonts w:ascii="Times New Roman" w:eastAsia="Times New Roman" w:hAnsi="Times New Roman" w:cs="Times New Roman"/>
                <w:sz w:val="23"/>
                <w:szCs w:val="23"/>
                <w:lang w:eastAsia="ru-RU" w:bidi="ar-SA"/>
              </w:rPr>
              <w:t xml:space="preserve">на </w:t>
            </w:r>
            <w:r w:rsidRPr="00C7424D">
              <w:rPr>
                <w:rFonts w:ascii="Times New Roman" w:eastAsia="Times New Roman" w:hAnsi="Times New Roman" w:cs="Times New Roman"/>
                <w:sz w:val="23"/>
                <w:szCs w:val="23"/>
                <w:lang w:val="ru-RU" w:eastAsia="ru-RU" w:bidi="ar-SA"/>
              </w:rPr>
              <w:t xml:space="preserve"> </w:t>
            </w:r>
            <w:r w:rsidRPr="00C7424D">
              <w:rPr>
                <w:rFonts w:ascii="Times New Roman" w:eastAsia="Times New Roman" w:hAnsi="Times New Roman" w:cs="Times New Roman"/>
                <w:sz w:val="23"/>
                <w:szCs w:val="23"/>
                <w:lang w:eastAsia="ru-RU" w:bidi="ar-SA"/>
              </w:rPr>
              <w:t xml:space="preserve">установа </w:t>
            </w:r>
            <w:r w:rsidRPr="00C7424D">
              <w:rPr>
                <w:rFonts w:ascii="Times New Roman" w:eastAsia="Times New Roman" w:hAnsi="Times New Roman" w:cs="Times New Roman"/>
                <w:sz w:val="23"/>
                <w:szCs w:val="23"/>
                <w:lang w:val="ru-RU" w:eastAsia="ru-RU" w:bidi="ar-SA"/>
              </w:rPr>
              <w:t xml:space="preserve">«Центр </w:t>
            </w:r>
            <w:r w:rsidRPr="00C7424D">
              <w:rPr>
                <w:rFonts w:ascii="Times New Roman" w:eastAsia="Times New Roman" w:hAnsi="Times New Roman" w:cs="Times New Roman"/>
                <w:sz w:val="23"/>
                <w:szCs w:val="23"/>
                <w:lang w:eastAsia="ru-RU" w:bidi="ar-SA"/>
              </w:rPr>
              <w:t xml:space="preserve">надання </w:t>
            </w:r>
            <w:proofErr w:type="spellStart"/>
            <w:r w:rsidRPr="00C7424D">
              <w:rPr>
                <w:rFonts w:ascii="Times New Roman" w:eastAsia="Times New Roman" w:hAnsi="Times New Roman" w:cs="Times New Roman"/>
                <w:sz w:val="23"/>
                <w:szCs w:val="23"/>
                <w:lang w:val="ru-RU" w:eastAsia="ru-RU" w:bidi="ar-SA"/>
              </w:rPr>
              <w:t>соціальних</w:t>
            </w:r>
            <w:proofErr w:type="spellEnd"/>
            <w:r w:rsidRPr="00C7424D">
              <w:rPr>
                <w:rFonts w:ascii="Times New Roman" w:eastAsia="Times New Roman" w:hAnsi="Times New Roman" w:cs="Times New Roman"/>
                <w:sz w:val="23"/>
                <w:szCs w:val="23"/>
                <w:lang w:val="ru-RU" w:eastAsia="ru-RU" w:bidi="ar-SA"/>
              </w:rPr>
              <w:t xml:space="preserve"> </w:t>
            </w:r>
            <w:proofErr w:type="spellStart"/>
            <w:r w:rsidRPr="00C7424D">
              <w:rPr>
                <w:rFonts w:ascii="Times New Roman" w:eastAsia="Times New Roman" w:hAnsi="Times New Roman" w:cs="Times New Roman"/>
                <w:sz w:val="23"/>
                <w:szCs w:val="23"/>
                <w:lang w:val="ru-RU" w:eastAsia="ru-RU" w:bidi="ar-SA"/>
              </w:rPr>
              <w:t>послуг</w:t>
            </w:r>
            <w:proofErr w:type="spellEnd"/>
            <w:r w:rsidRPr="00C7424D">
              <w:rPr>
                <w:rFonts w:ascii="Times New Roman" w:eastAsia="Times New Roman" w:hAnsi="Times New Roman" w:cs="Times New Roman"/>
                <w:sz w:val="23"/>
                <w:szCs w:val="23"/>
                <w:lang w:val="ru-RU" w:eastAsia="ru-RU" w:bidi="ar-SA"/>
              </w:rPr>
              <w:t xml:space="preserve">», </w:t>
            </w:r>
            <w:proofErr w:type="spellStart"/>
            <w:r w:rsidRPr="00C7424D">
              <w:rPr>
                <w:rFonts w:ascii="Times New Roman" w:eastAsia="Times New Roman" w:hAnsi="Times New Roman" w:cs="Times New Roman"/>
                <w:sz w:val="23"/>
                <w:szCs w:val="23"/>
                <w:lang w:val="ru-RU" w:eastAsia="ru-RU" w:bidi="ar-SA"/>
              </w:rPr>
              <w:t>правоохоронні</w:t>
            </w:r>
            <w:proofErr w:type="spellEnd"/>
            <w:r w:rsidRPr="00C7424D">
              <w:rPr>
                <w:rFonts w:ascii="Times New Roman" w:eastAsia="Times New Roman" w:hAnsi="Times New Roman" w:cs="Times New Roman"/>
                <w:sz w:val="23"/>
                <w:szCs w:val="23"/>
                <w:lang w:val="ru-RU" w:eastAsia="ru-RU" w:bidi="ar-SA"/>
              </w:rPr>
              <w:t xml:space="preserve"> </w:t>
            </w:r>
            <w:proofErr w:type="spellStart"/>
            <w:r w:rsidRPr="00C7424D">
              <w:rPr>
                <w:rFonts w:ascii="Times New Roman" w:eastAsia="Times New Roman" w:hAnsi="Times New Roman" w:cs="Times New Roman"/>
                <w:sz w:val="23"/>
                <w:szCs w:val="23"/>
                <w:lang w:val="ru-RU" w:eastAsia="ru-RU" w:bidi="ar-SA"/>
              </w:rPr>
              <w:t>органи</w:t>
            </w:r>
            <w:proofErr w:type="spellEnd"/>
            <w:r w:rsidRPr="00C7424D">
              <w:rPr>
                <w:rFonts w:ascii="Times New Roman" w:eastAsia="Times New Roman" w:hAnsi="Times New Roman" w:cs="Times New Roman"/>
                <w:sz w:val="23"/>
                <w:szCs w:val="23"/>
                <w:lang w:val="ru-RU" w:eastAsia="ru-RU" w:bidi="ar-SA"/>
              </w:rPr>
              <w:t xml:space="preserve"> (за </w:t>
            </w:r>
            <w:proofErr w:type="spellStart"/>
            <w:r w:rsidRPr="00C7424D">
              <w:rPr>
                <w:rFonts w:ascii="Times New Roman" w:eastAsia="Times New Roman" w:hAnsi="Times New Roman" w:cs="Times New Roman"/>
                <w:sz w:val="23"/>
                <w:szCs w:val="23"/>
                <w:lang w:val="ru-RU" w:eastAsia="ru-RU" w:bidi="ar-SA"/>
              </w:rPr>
              <w:t>згодою</w:t>
            </w:r>
            <w:proofErr w:type="spellEnd"/>
            <w:r w:rsidRPr="00C7424D">
              <w:rPr>
                <w:rFonts w:ascii="Times New Roman" w:eastAsia="Times New Roman" w:hAnsi="Times New Roman" w:cs="Times New Roman"/>
                <w:sz w:val="23"/>
                <w:szCs w:val="23"/>
                <w:lang w:val="ru-RU" w:eastAsia="ru-RU" w:bidi="ar-SA"/>
              </w:rPr>
              <w:t>)</w:t>
            </w:r>
          </w:p>
        </w:tc>
        <w:tc>
          <w:tcPr>
            <w:tcW w:w="993" w:type="dxa"/>
            <w:vMerge w:val="restart"/>
            <w:tcBorders>
              <w:top w:val="single" w:sz="4" w:space="0" w:color="auto"/>
              <w:left w:val="single" w:sz="4" w:space="0" w:color="auto"/>
              <w:right w:val="single" w:sz="4" w:space="0" w:color="auto"/>
            </w:tcBorders>
          </w:tcPr>
          <w:p w14:paraId="60AD945A"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roofErr w:type="gramStart"/>
            <w:r w:rsidRPr="00C7424D">
              <w:rPr>
                <w:rFonts w:ascii="Times New Roman" w:eastAsia="Times New Roman" w:hAnsi="Times New Roman" w:cs="Times New Roman"/>
                <w:color w:val="auto"/>
                <w:lang w:val="ru-RU" w:eastAsia="ru-RU" w:bidi="ar-SA"/>
              </w:rPr>
              <w:t>2024-2026</w:t>
            </w:r>
            <w:proofErr w:type="gramEnd"/>
          </w:p>
        </w:tc>
        <w:tc>
          <w:tcPr>
            <w:tcW w:w="1701" w:type="dxa"/>
            <w:tcBorders>
              <w:top w:val="single" w:sz="4" w:space="0" w:color="auto"/>
              <w:left w:val="single" w:sz="4" w:space="0" w:color="auto"/>
              <w:bottom w:val="single" w:sz="4" w:space="0" w:color="auto"/>
              <w:right w:val="single" w:sz="4" w:space="0" w:color="auto"/>
            </w:tcBorders>
          </w:tcPr>
          <w:p w14:paraId="7E2139B3"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Загальний</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обсяг</w:t>
            </w:r>
            <w:proofErr w:type="spellEnd"/>
            <w:r w:rsidRPr="00C7424D">
              <w:rPr>
                <w:rFonts w:ascii="Times New Roman" w:eastAsia="Times New Roman" w:hAnsi="Times New Roman" w:cs="Times New Roman"/>
                <w:color w:val="auto"/>
                <w:lang w:val="ru-RU" w:eastAsia="ru-RU" w:bidi="ar-SA"/>
              </w:rPr>
              <w:t>, у т. ч.</w:t>
            </w:r>
          </w:p>
        </w:tc>
        <w:tc>
          <w:tcPr>
            <w:tcW w:w="3826" w:type="dxa"/>
            <w:gridSpan w:val="4"/>
            <w:tcBorders>
              <w:top w:val="single" w:sz="4" w:space="0" w:color="auto"/>
              <w:left w:val="single" w:sz="4" w:space="0" w:color="auto"/>
              <w:bottom w:val="single" w:sz="4" w:space="0" w:color="auto"/>
              <w:right w:val="single" w:sz="4" w:space="0" w:color="auto"/>
            </w:tcBorders>
          </w:tcPr>
          <w:p w14:paraId="5BAF95A4"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lang w:val="ru-RU" w:eastAsia="ru-RU" w:bidi="ar-SA"/>
              </w:rPr>
              <w:t>Фінансування</w:t>
            </w:r>
            <w:proofErr w:type="spellEnd"/>
            <w:r w:rsidRPr="00C7424D">
              <w:rPr>
                <w:rFonts w:ascii="Times New Roman" w:eastAsia="Times New Roman" w:hAnsi="Times New Roman" w:cs="Times New Roman"/>
                <w:lang w:val="ru-RU" w:eastAsia="ru-RU" w:bidi="ar-SA"/>
              </w:rPr>
              <w:t xml:space="preserve"> не </w:t>
            </w:r>
            <w:proofErr w:type="spellStart"/>
            <w:r w:rsidRPr="00C7424D">
              <w:rPr>
                <w:rFonts w:ascii="Times New Roman" w:eastAsia="Times New Roman" w:hAnsi="Times New Roman" w:cs="Times New Roman"/>
                <w:lang w:val="ru-RU" w:eastAsia="ru-RU" w:bidi="ar-SA"/>
              </w:rPr>
              <w:t>потребує</w:t>
            </w:r>
            <w:proofErr w:type="spellEnd"/>
          </w:p>
        </w:tc>
        <w:tc>
          <w:tcPr>
            <w:tcW w:w="1873" w:type="dxa"/>
            <w:vMerge w:val="restart"/>
            <w:tcBorders>
              <w:top w:val="single" w:sz="4" w:space="0" w:color="auto"/>
              <w:left w:val="single" w:sz="4" w:space="0" w:color="auto"/>
              <w:right w:val="single" w:sz="4" w:space="0" w:color="auto"/>
            </w:tcBorders>
          </w:tcPr>
          <w:p w14:paraId="7A0C9A1A"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Запровадження</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дієвого</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механізму</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взаємодії</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суб’єктів</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що</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здійснюють</w:t>
            </w:r>
            <w:proofErr w:type="spellEnd"/>
            <w:r w:rsidRPr="00C7424D">
              <w:rPr>
                <w:rFonts w:ascii="Times New Roman" w:eastAsia="Times New Roman" w:hAnsi="Times New Roman" w:cs="Times New Roman"/>
                <w:color w:val="auto"/>
                <w:lang w:val="ru-RU" w:eastAsia="ru-RU" w:bidi="ar-SA"/>
              </w:rPr>
              <w:t xml:space="preserve"> заходи у </w:t>
            </w:r>
            <w:proofErr w:type="spellStart"/>
            <w:r w:rsidRPr="00C7424D">
              <w:rPr>
                <w:rFonts w:ascii="Times New Roman" w:eastAsia="Times New Roman" w:hAnsi="Times New Roman" w:cs="Times New Roman"/>
                <w:color w:val="auto"/>
                <w:lang w:val="ru-RU" w:eastAsia="ru-RU" w:bidi="ar-SA"/>
              </w:rPr>
              <w:t>сфері</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запобігання</w:t>
            </w:r>
            <w:proofErr w:type="spellEnd"/>
            <w:r w:rsidRPr="00C7424D">
              <w:rPr>
                <w:rFonts w:ascii="Times New Roman" w:eastAsia="Times New Roman" w:hAnsi="Times New Roman" w:cs="Times New Roman"/>
                <w:color w:val="auto"/>
                <w:lang w:val="ru-RU" w:eastAsia="ru-RU" w:bidi="ar-SA"/>
              </w:rPr>
              <w:t xml:space="preserve"> та </w:t>
            </w:r>
            <w:proofErr w:type="spellStart"/>
            <w:r w:rsidRPr="00C7424D">
              <w:rPr>
                <w:rFonts w:ascii="Times New Roman" w:eastAsia="Times New Roman" w:hAnsi="Times New Roman" w:cs="Times New Roman"/>
                <w:color w:val="auto"/>
                <w:lang w:val="ru-RU" w:eastAsia="ru-RU" w:bidi="ar-SA"/>
              </w:rPr>
              <w:t>протидії</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домашньому</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насильству</w:t>
            </w:r>
            <w:proofErr w:type="spellEnd"/>
          </w:p>
        </w:tc>
      </w:tr>
      <w:tr w:rsidR="00C7424D" w:rsidRPr="00C7424D" w14:paraId="638975A4" w14:textId="77777777" w:rsidTr="005964B5">
        <w:trPr>
          <w:trHeight w:val="534"/>
        </w:trPr>
        <w:tc>
          <w:tcPr>
            <w:tcW w:w="567" w:type="dxa"/>
            <w:vMerge/>
            <w:tcBorders>
              <w:left w:val="single" w:sz="4" w:space="0" w:color="auto"/>
              <w:right w:val="single" w:sz="4" w:space="0" w:color="auto"/>
            </w:tcBorders>
          </w:tcPr>
          <w:p w14:paraId="7A92E4FA"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
        </w:tc>
        <w:tc>
          <w:tcPr>
            <w:tcW w:w="2580" w:type="dxa"/>
            <w:vMerge/>
            <w:tcBorders>
              <w:left w:val="single" w:sz="4" w:space="0" w:color="auto"/>
              <w:right w:val="single" w:sz="4" w:space="0" w:color="auto"/>
            </w:tcBorders>
          </w:tcPr>
          <w:p w14:paraId="70673B0F"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701" w:type="dxa"/>
            <w:vMerge/>
            <w:tcBorders>
              <w:left w:val="single" w:sz="4" w:space="0" w:color="auto"/>
              <w:right w:val="single" w:sz="4" w:space="0" w:color="auto"/>
            </w:tcBorders>
          </w:tcPr>
          <w:p w14:paraId="4351B28C"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530" w:type="dxa"/>
            <w:vMerge/>
            <w:tcBorders>
              <w:left w:val="single" w:sz="4" w:space="0" w:color="auto"/>
              <w:right w:val="single" w:sz="4" w:space="0" w:color="auto"/>
            </w:tcBorders>
          </w:tcPr>
          <w:p w14:paraId="303B87B1" w14:textId="77777777" w:rsidR="00C7424D" w:rsidRPr="00C7424D" w:rsidRDefault="00C7424D" w:rsidP="00C7424D">
            <w:pPr>
              <w:widowControl/>
              <w:rPr>
                <w:rFonts w:ascii="Times New Roman" w:eastAsia="Times New Roman" w:hAnsi="Times New Roman" w:cs="Times New Roman"/>
                <w:color w:val="1D1D1B"/>
                <w:shd w:val="clear" w:color="auto" w:fill="FFFFFF"/>
                <w:lang w:val="ru-RU" w:eastAsia="ru-RU" w:bidi="ar-SA"/>
              </w:rPr>
            </w:pPr>
          </w:p>
        </w:tc>
        <w:tc>
          <w:tcPr>
            <w:tcW w:w="993" w:type="dxa"/>
            <w:vMerge/>
            <w:tcBorders>
              <w:left w:val="single" w:sz="4" w:space="0" w:color="auto"/>
              <w:right w:val="single" w:sz="4" w:space="0" w:color="auto"/>
            </w:tcBorders>
          </w:tcPr>
          <w:p w14:paraId="76D15B2D"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701" w:type="dxa"/>
            <w:tcBorders>
              <w:top w:val="single" w:sz="4" w:space="0" w:color="auto"/>
              <w:left w:val="single" w:sz="4" w:space="0" w:color="auto"/>
              <w:bottom w:val="single" w:sz="4" w:space="0" w:color="auto"/>
              <w:right w:val="single" w:sz="4" w:space="0" w:color="auto"/>
            </w:tcBorders>
          </w:tcPr>
          <w:p w14:paraId="58A3D14C"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Державний</w:t>
            </w:r>
            <w:proofErr w:type="spellEnd"/>
            <w:r w:rsidRPr="00C7424D">
              <w:rPr>
                <w:rFonts w:ascii="Times New Roman" w:eastAsia="Times New Roman" w:hAnsi="Times New Roman" w:cs="Times New Roman"/>
                <w:color w:val="auto"/>
                <w:lang w:val="ru-RU" w:eastAsia="ru-RU" w:bidi="ar-SA"/>
              </w:rPr>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1FA12581"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2" w:type="dxa"/>
            <w:tcBorders>
              <w:top w:val="single" w:sz="4" w:space="0" w:color="auto"/>
              <w:left w:val="single" w:sz="4" w:space="0" w:color="auto"/>
              <w:bottom w:val="single" w:sz="4" w:space="0" w:color="auto"/>
              <w:right w:val="single" w:sz="4" w:space="0" w:color="auto"/>
            </w:tcBorders>
          </w:tcPr>
          <w:p w14:paraId="042897FD"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849" w:type="dxa"/>
            <w:tcBorders>
              <w:top w:val="single" w:sz="4" w:space="0" w:color="auto"/>
              <w:left w:val="single" w:sz="4" w:space="0" w:color="auto"/>
              <w:bottom w:val="single" w:sz="4" w:space="0" w:color="auto"/>
              <w:right w:val="single" w:sz="4" w:space="0" w:color="auto"/>
            </w:tcBorders>
          </w:tcPr>
          <w:p w14:paraId="245B7B63"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3" w:type="dxa"/>
            <w:tcBorders>
              <w:top w:val="single" w:sz="4" w:space="0" w:color="auto"/>
              <w:left w:val="single" w:sz="4" w:space="0" w:color="auto"/>
              <w:bottom w:val="single" w:sz="4" w:space="0" w:color="auto"/>
              <w:right w:val="single" w:sz="4" w:space="0" w:color="auto"/>
            </w:tcBorders>
          </w:tcPr>
          <w:p w14:paraId="64993A76"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1873" w:type="dxa"/>
            <w:vMerge/>
            <w:tcBorders>
              <w:left w:val="single" w:sz="4" w:space="0" w:color="auto"/>
              <w:right w:val="single" w:sz="4" w:space="0" w:color="auto"/>
            </w:tcBorders>
          </w:tcPr>
          <w:p w14:paraId="6564B53B"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r>
      <w:tr w:rsidR="00C7424D" w:rsidRPr="00C7424D" w14:paraId="21378036" w14:textId="77777777" w:rsidTr="005964B5">
        <w:trPr>
          <w:trHeight w:val="570"/>
        </w:trPr>
        <w:tc>
          <w:tcPr>
            <w:tcW w:w="567" w:type="dxa"/>
            <w:vMerge/>
            <w:tcBorders>
              <w:left w:val="single" w:sz="4" w:space="0" w:color="auto"/>
              <w:right w:val="single" w:sz="4" w:space="0" w:color="auto"/>
            </w:tcBorders>
          </w:tcPr>
          <w:p w14:paraId="2B731349"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
        </w:tc>
        <w:tc>
          <w:tcPr>
            <w:tcW w:w="2580" w:type="dxa"/>
            <w:vMerge/>
            <w:tcBorders>
              <w:left w:val="single" w:sz="4" w:space="0" w:color="auto"/>
              <w:right w:val="single" w:sz="4" w:space="0" w:color="auto"/>
            </w:tcBorders>
          </w:tcPr>
          <w:p w14:paraId="78B790E9"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701" w:type="dxa"/>
            <w:vMerge/>
            <w:tcBorders>
              <w:left w:val="single" w:sz="4" w:space="0" w:color="auto"/>
              <w:right w:val="single" w:sz="4" w:space="0" w:color="auto"/>
            </w:tcBorders>
          </w:tcPr>
          <w:p w14:paraId="353F4018"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530" w:type="dxa"/>
            <w:vMerge/>
            <w:tcBorders>
              <w:left w:val="single" w:sz="4" w:space="0" w:color="auto"/>
              <w:right w:val="single" w:sz="4" w:space="0" w:color="auto"/>
            </w:tcBorders>
          </w:tcPr>
          <w:p w14:paraId="568A9F86" w14:textId="77777777" w:rsidR="00C7424D" w:rsidRPr="00C7424D" w:rsidRDefault="00C7424D" w:rsidP="00C7424D">
            <w:pPr>
              <w:widowControl/>
              <w:rPr>
                <w:rFonts w:ascii="Times New Roman" w:eastAsia="Times New Roman" w:hAnsi="Times New Roman" w:cs="Times New Roman"/>
                <w:color w:val="1D1D1B"/>
                <w:shd w:val="clear" w:color="auto" w:fill="FFFFFF"/>
                <w:lang w:val="ru-RU" w:eastAsia="ru-RU" w:bidi="ar-SA"/>
              </w:rPr>
            </w:pPr>
          </w:p>
        </w:tc>
        <w:tc>
          <w:tcPr>
            <w:tcW w:w="993" w:type="dxa"/>
            <w:vMerge/>
            <w:tcBorders>
              <w:left w:val="single" w:sz="4" w:space="0" w:color="auto"/>
              <w:right w:val="single" w:sz="4" w:space="0" w:color="auto"/>
            </w:tcBorders>
          </w:tcPr>
          <w:p w14:paraId="1F16CA79"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701" w:type="dxa"/>
            <w:tcBorders>
              <w:top w:val="single" w:sz="4" w:space="0" w:color="auto"/>
              <w:left w:val="single" w:sz="4" w:space="0" w:color="auto"/>
              <w:bottom w:val="single" w:sz="4" w:space="0" w:color="auto"/>
              <w:right w:val="single" w:sz="4" w:space="0" w:color="auto"/>
            </w:tcBorders>
          </w:tcPr>
          <w:p w14:paraId="486241EC"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Обласний</w:t>
            </w:r>
            <w:proofErr w:type="spellEnd"/>
            <w:r w:rsidRPr="00C7424D">
              <w:rPr>
                <w:rFonts w:ascii="Times New Roman" w:eastAsia="Times New Roman" w:hAnsi="Times New Roman" w:cs="Times New Roman"/>
                <w:color w:val="auto"/>
                <w:lang w:val="ru-RU" w:eastAsia="ru-RU" w:bidi="ar-SA"/>
              </w:rPr>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7C87DCE3"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2" w:type="dxa"/>
            <w:tcBorders>
              <w:top w:val="single" w:sz="4" w:space="0" w:color="auto"/>
              <w:left w:val="single" w:sz="4" w:space="0" w:color="auto"/>
              <w:bottom w:val="single" w:sz="4" w:space="0" w:color="auto"/>
              <w:right w:val="single" w:sz="4" w:space="0" w:color="auto"/>
            </w:tcBorders>
          </w:tcPr>
          <w:p w14:paraId="0331EEB9"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849" w:type="dxa"/>
            <w:tcBorders>
              <w:top w:val="single" w:sz="4" w:space="0" w:color="auto"/>
              <w:left w:val="single" w:sz="4" w:space="0" w:color="auto"/>
              <w:bottom w:val="single" w:sz="4" w:space="0" w:color="auto"/>
              <w:right w:val="single" w:sz="4" w:space="0" w:color="auto"/>
            </w:tcBorders>
          </w:tcPr>
          <w:p w14:paraId="2D9FE53B"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3" w:type="dxa"/>
            <w:tcBorders>
              <w:top w:val="single" w:sz="4" w:space="0" w:color="auto"/>
              <w:left w:val="single" w:sz="4" w:space="0" w:color="auto"/>
              <w:bottom w:val="single" w:sz="4" w:space="0" w:color="auto"/>
              <w:right w:val="single" w:sz="4" w:space="0" w:color="auto"/>
            </w:tcBorders>
          </w:tcPr>
          <w:p w14:paraId="6A29E0D9"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1873" w:type="dxa"/>
            <w:vMerge/>
            <w:tcBorders>
              <w:left w:val="single" w:sz="4" w:space="0" w:color="auto"/>
              <w:right w:val="single" w:sz="4" w:space="0" w:color="auto"/>
            </w:tcBorders>
          </w:tcPr>
          <w:p w14:paraId="63A3E28F"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r>
      <w:tr w:rsidR="00C7424D" w:rsidRPr="00C7424D" w14:paraId="42A13DA3" w14:textId="77777777" w:rsidTr="005964B5">
        <w:trPr>
          <w:trHeight w:val="375"/>
        </w:trPr>
        <w:tc>
          <w:tcPr>
            <w:tcW w:w="567" w:type="dxa"/>
            <w:vMerge/>
            <w:tcBorders>
              <w:left w:val="single" w:sz="4" w:space="0" w:color="auto"/>
              <w:right w:val="single" w:sz="4" w:space="0" w:color="auto"/>
            </w:tcBorders>
          </w:tcPr>
          <w:p w14:paraId="693E5F8C"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
        </w:tc>
        <w:tc>
          <w:tcPr>
            <w:tcW w:w="2580" w:type="dxa"/>
            <w:vMerge/>
            <w:tcBorders>
              <w:left w:val="single" w:sz="4" w:space="0" w:color="auto"/>
              <w:right w:val="single" w:sz="4" w:space="0" w:color="auto"/>
            </w:tcBorders>
          </w:tcPr>
          <w:p w14:paraId="18E46616"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701" w:type="dxa"/>
            <w:vMerge/>
            <w:tcBorders>
              <w:left w:val="single" w:sz="4" w:space="0" w:color="auto"/>
              <w:right w:val="single" w:sz="4" w:space="0" w:color="auto"/>
            </w:tcBorders>
          </w:tcPr>
          <w:p w14:paraId="0D2D26DF"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530" w:type="dxa"/>
            <w:vMerge/>
            <w:tcBorders>
              <w:left w:val="single" w:sz="4" w:space="0" w:color="auto"/>
              <w:right w:val="single" w:sz="4" w:space="0" w:color="auto"/>
            </w:tcBorders>
          </w:tcPr>
          <w:p w14:paraId="1838FA6D" w14:textId="77777777" w:rsidR="00C7424D" w:rsidRPr="00C7424D" w:rsidRDefault="00C7424D" w:rsidP="00C7424D">
            <w:pPr>
              <w:widowControl/>
              <w:rPr>
                <w:rFonts w:ascii="Times New Roman" w:eastAsia="Times New Roman" w:hAnsi="Times New Roman" w:cs="Times New Roman"/>
                <w:color w:val="1D1D1B"/>
                <w:shd w:val="clear" w:color="auto" w:fill="FFFFFF"/>
                <w:lang w:val="ru-RU" w:eastAsia="ru-RU" w:bidi="ar-SA"/>
              </w:rPr>
            </w:pPr>
          </w:p>
        </w:tc>
        <w:tc>
          <w:tcPr>
            <w:tcW w:w="993" w:type="dxa"/>
            <w:vMerge/>
            <w:tcBorders>
              <w:left w:val="single" w:sz="4" w:space="0" w:color="auto"/>
              <w:right w:val="single" w:sz="4" w:space="0" w:color="auto"/>
            </w:tcBorders>
          </w:tcPr>
          <w:p w14:paraId="5CEBF107"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701" w:type="dxa"/>
            <w:tcBorders>
              <w:top w:val="single" w:sz="4" w:space="0" w:color="auto"/>
              <w:left w:val="single" w:sz="4" w:space="0" w:color="auto"/>
              <w:bottom w:val="single" w:sz="4" w:space="0" w:color="auto"/>
              <w:right w:val="single" w:sz="4" w:space="0" w:color="auto"/>
            </w:tcBorders>
          </w:tcPr>
          <w:p w14:paraId="628A73AE"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Місцевий</w:t>
            </w:r>
            <w:proofErr w:type="spellEnd"/>
            <w:r w:rsidRPr="00C7424D">
              <w:rPr>
                <w:rFonts w:ascii="Times New Roman" w:eastAsia="Times New Roman" w:hAnsi="Times New Roman" w:cs="Times New Roman"/>
                <w:color w:val="auto"/>
                <w:lang w:val="ru-RU" w:eastAsia="ru-RU" w:bidi="ar-SA"/>
              </w:rPr>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7484C7C1"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2" w:type="dxa"/>
            <w:tcBorders>
              <w:top w:val="single" w:sz="4" w:space="0" w:color="auto"/>
              <w:left w:val="single" w:sz="4" w:space="0" w:color="auto"/>
              <w:bottom w:val="single" w:sz="4" w:space="0" w:color="auto"/>
              <w:right w:val="single" w:sz="4" w:space="0" w:color="auto"/>
            </w:tcBorders>
          </w:tcPr>
          <w:p w14:paraId="24F02662"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849" w:type="dxa"/>
            <w:tcBorders>
              <w:top w:val="single" w:sz="4" w:space="0" w:color="auto"/>
              <w:left w:val="single" w:sz="4" w:space="0" w:color="auto"/>
              <w:bottom w:val="single" w:sz="4" w:space="0" w:color="auto"/>
              <w:right w:val="single" w:sz="4" w:space="0" w:color="auto"/>
            </w:tcBorders>
          </w:tcPr>
          <w:p w14:paraId="2BFD4D67"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3" w:type="dxa"/>
            <w:tcBorders>
              <w:top w:val="single" w:sz="4" w:space="0" w:color="auto"/>
              <w:left w:val="single" w:sz="4" w:space="0" w:color="auto"/>
              <w:bottom w:val="single" w:sz="4" w:space="0" w:color="auto"/>
              <w:right w:val="single" w:sz="4" w:space="0" w:color="auto"/>
            </w:tcBorders>
          </w:tcPr>
          <w:p w14:paraId="2F8F2D0E"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1873" w:type="dxa"/>
            <w:vMerge/>
            <w:tcBorders>
              <w:left w:val="single" w:sz="4" w:space="0" w:color="auto"/>
              <w:right w:val="single" w:sz="4" w:space="0" w:color="auto"/>
            </w:tcBorders>
          </w:tcPr>
          <w:p w14:paraId="22C03440"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r>
      <w:tr w:rsidR="00C7424D" w:rsidRPr="00C7424D" w14:paraId="0DC7E297" w14:textId="77777777" w:rsidTr="005964B5">
        <w:trPr>
          <w:trHeight w:val="2609"/>
        </w:trPr>
        <w:tc>
          <w:tcPr>
            <w:tcW w:w="567" w:type="dxa"/>
            <w:vMerge/>
            <w:tcBorders>
              <w:left w:val="single" w:sz="4" w:space="0" w:color="auto"/>
              <w:bottom w:val="single" w:sz="4" w:space="0" w:color="auto"/>
              <w:right w:val="single" w:sz="4" w:space="0" w:color="auto"/>
            </w:tcBorders>
          </w:tcPr>
          <w:p w14:paraId="3EC66D82"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
        </w:tc>
        <w:tc>
          <w:tcPr>
            <w:tcW w:w="2580" w:type="dxa"/>
            <w:vMerge/>
            <w:tcBorders>
              <w:left w:val="single" w:sz="4" w:space="0" w:color="auto"/>
              <w:bottom w:val="single" w:sz="4" w:space="0" w:color="auto"/>
              <w:right w:val="single" w:sz="4" w:space="0" w:color="auto"/>
            </w:tcBorders>
          </w:tcPr>
          <w:p w14:paraId="5D63DF27"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701" w:type="dxa"/>
            <w:vMerge/>
            <w:tcBorders>
              <w:left w:val="single" w:sz="4" w:space="0" w:color="auto"/>
              <w:bottom w:val="single" w:sz="4" w:space="0" w:color="auto"/>
              <w:right w:val="single" w:sz="4" w:space="0" w:color="auto"/>
            </w:tcBorders>
          </w:tcPr>
          <w:p w14:paraId="5B74CD95"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530" w:type="dxa"/>
            <w:vMerge/>
            <w:tcBorders>
              <w:left w:val="single" w:sz="4" w:space="0" w:color="auto"/>
              <w:bottom w:val="single" w:sz="4" w:space="0" w:color="auto"/>
              <w:right w:val="single" w:sz="4" w:space="0" w:color="auto"/>
            </w:tcBorders>
          </w:tcPr>
          <w:p w14:paraId="2AFFB4FB" w14:textId="77777777" w:rsidR="00C7424D" w:rsidRPr="00C7424D" w:rsidRDefault="00C7424D" w:rsidP="00C7424D">
            <w:pPr>
              <w:widowControl/>
              <w:rPr>
                <w:rFonts w:ascii="Times New Roman" w:eastAsia="Times New Roman" w:hAnsi="Times New Roman" w:cs="Times New Roman"/>
                <w:color w:val="1D1D1B"/>
                <w:shd w:val="clear" w:color="auto" w:fill="FFFFFF"/>
                <w:lang w:val="ru-RU" w:eastAsia="ru-RU" w:bidi="ar-SA"/>
              </w:rPr>
            </w:pPr>
          </w:p>
        </w:tc>
        <w:tc>
          <w:tcPr>
            <w:tcW w:w="993" w:type="dxa"/>
            <w:vMerge/>
            <w:tcBorders>
              <w:left w:val="single" w:sz="4" w:space="0" w:color="auto"/>
              <w:bottom w:val="single" w:sz="4" w:space="0" w:color="auto"/>
              <w:right w:val="single" w:sz="4" w:space="0" w:color="auto"/>
            </w:tcBorders>
          </w:tcPr>
          <w:p w14:paraId="2ECED195"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701" w:type="dxa"/>
            <w:tcBorders>
              <w:top w:val="single" w:sz="4" w:space="0" w:color="auto"/>
              <w:left w:val="single" w:sz="4" w:space="0" w:color="auto"/>
              <w:bottom w:val="single" w:sz="4" w:space="0" w:color="auto"/>
              <w:right w:val="single" w:sz="4" w:space="0" w:color="auto"/>
            </w:tcBorders>
          </w:tcPr>
          <w:p w14:paraId="4F4B1725"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Інші</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джерела</w:t>
            </w:r>
            <w:proofErr w:type="spellEnd"/>
          </w:p>
        </w:tc>
        <w:tc>
          <w:tcPr>
            <w:tcW w:w="992" w:type="dxa"/>
            <w:tcBorders>
              <w:top w:val="single" w:sz="4" w:space="0" w:color="auto"/>
              <w:left w:val="single" w:sz="4" w:space="0" w:color="auto"/>
              <w:bottom w:val="single" w:sz="4" w:space="0" w:color="auto"/>
              <w:right w:val="single" w:sz="4" w:space="0" w:color="auto"/>
            </w:tcBorders>
          </w:tcPr>
          <w:p w14:paraId="0EC3D45D"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2" w:type="dxa"/>
            <w:tcBorders>
              <w:top w:val="single" w:sz="4" w:space="0" w:color="auto"/>
              <w:left w:val="single" w:sz="4" w:space="0" w:color="auto"/>
              <w:bottom w:val="single" w:sz="4" w:space="0" w:color="auto"/>
              <w:right w:val="single" w:sz="4" w:space="0" w:color="auto"/>
            </w:tcBorders>
          </w:tcPr>
          <w:p w14:paraId="09B6B92C"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849" w:type="dxa"/>
            <w:tcBorders>
              <w:top w:val="single" w:sz="4" w:space="0" w:color="auto"/>
              <w:left w:val="single" w:sz="4" w:space="0" w:color="auto"/>
              <w:bottom w:val="single" w:sz="4" w:space="0" w:color="auto"/>
              <w:right w:val="single" w:sz="4" w:space="0" w:color="auto"/>
            </w:tcBorders>
          </w:tcPr>
          <w:p w14:paraId="41EA881A"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3" w:type="dxa"/>
            <w:tcBorders>
              <w:top w:val="single" w:sz="4" w:space="0" w:color="auto"/>
              <w:left w:val="single" w:sz="4" w:space="0" w:color="auto"/>
              <w:bottom w:val="single" w:sz="4" w:space="0" w:color="auto"/>
              <w:right w:val="single" w:sz="4" w:space="0" w:color="auto"/>
            </w:tcBorders>
          </w:tcPr>
          <w:p w14:paraId="5D743359"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1873" w:type="dxa"/>
            <w:vMerge/>
            <w:tcBorders>
              <w:left w:val="single" w:sz="4" w:space="0" w:color="auto"/>
              <w:bottom w:val="single" w:sz="4" w:space="0" w:color="auto"/>
              <w:right w:val="single" w:sz="4" w:space="0" w:color="auto"/>
            </w:tcBorders>
          </w:tcPr>
          <w:p w14:paraId="4DE2B85F"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r>
      <w:tr w:rsidR="00C7424D" w:rsidRPr="00C7424D" w14:paraId="39166EB8" w14:textId="77777777" w:rsidTr="005964B5">
        <w:trPr>
          <w:trHeight w:val="585"/>
        </w:trPr>
        <w:tc>
          <w:tcPr>
            <w:tcW w:w="567" w:type="dxa"/>
            <w:vMerge w:val="restart"/>
            <w:tcBorders>
              <w:top w:val="single" w:sz="4" w:space="0" w:color="auto"/>
              <w:left w:val="single" w:sz="4" w:space="0" w:color="auto"/>
              <w:right w:val="single" w:sz="4" w:space="0" w:color="auto"/>
            </w:tcBorders>
          </w:tcPr>
          <w:p w14:paraId="484C78AC"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4</w:t>
            </w:r>
          </w:p>
        </w:tc>
        <w:tc>
          <w:tcPr>
            <w:tcW w:w="2580" w:type="dxa"/>
            <w:vMerge w:val="restart"/>
            <w:tcBorders>
              <w:top w:val="single" w:sz="4" w:space="0" w:color="auto"/>
              <w:left w:val="single" w:sz="4" w:space="0" w:color="auto"/>
              <w:right w:val="single" w:sz="4" w:space="0" w:color="auto"/>
            </w:tcBorders>
          </w:tcPr>
          <w:p w14:paraId="38BE32B4"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lang w:val="ru-RU" w:eastAsia="ru-RU" w:bidi="ar-SA"/>
              </w:rPr>
              <w:t>Проведення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корекційної</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роботи</w:t>
            </w:r>
            <w:proofErr w:type="spellEnd"/>
            <w:r w:rsidRPr="00C7424D">
              <w:rPr>
                <w:rFonts w:ascii="Times New Roman" w:eastAsia="Times New Roman" w:hAnsi="Times New Roman" w:cs="Times New Roman"/>
                <w:lang w:val="ru-RU" w:eastAsia="ru-RU" w:bidi="ar-SA"/>
              </w:rPr>
              <w:t xml:space="preserve"> з особами, </w:t>
            </w:r>
            <w:proofErr w:type="spellStart"/>
            <w:r w:rsidRPr="00C7424D">
              <w:rPr>
                <w:rFonts w:ascii="Times New Roman" w:eastAsia="Times New Roman" w:hAnsi="Times New Roman" w:cs="Times New Roman"/>
                <w:lang w:val="ru-RU" w:eastAsia="ru-RU" w:bidi="ar-SA"/>
              </w:rPr>
              <w:t>які</w:t>
            </w:r>
            <w:proofErr w:type="spellEnd"/>
            <w:r w:rsidRPr="00C7424D">
              <w:rPr>
                <w:rFonts w:ascii="Times New Roman" w:eastAsia="Times New Roman" w:hAnsi="Times New Roman" w:cs="Times New Roman"/>
                <w:lang w:val="ru-RU" w:eastAsia="ru-RU" w:bidi="ar-SA"/>
              </w:rPr>
              <w:t xml:space="preserve"> вчинили </w:t>
            </w:r>
            <w:proofErr w:type="spellStart"/>
            <w:r w:rsidRPr="00C7424D">
              <w:rPr>
                <w:rFonts w:ascii="Times New Roman" w:eastAsia="Times New Roman" w:hAnsi="Times New Roman" w:cs="Times New Roman"/>
                <w:lang w:val="ru-RU" w:eastAsia="ru-RU" w:bidi="ar-SA"/>
              </w:rPr>
              <w:t>домашнє</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насильство</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або</w:t>
            </w:r>
            <w:proofErr w:type="spellEnd"/>
            <w:r w:rsidRPr="00C7424D">
              <w:rPr>
                <w:rFonts w:ascii="Times New Roman" w:eastAsia="Times New Roman" w:hAnsi="Times New Roman" w:cs="Times New Roman"/>
                <w:lang w:val="ru-RU" w:eastAsia="ru-RU" w:bidi="ar-SA"/>
              </w:rPr>
              <w:t xml:space="preserve"> належать до </w:t>
            </w:r>
            <w:proofErr w:type="spellStart"/>
            <w:r w:rsidRPr="00C7424D">
              <w:rPr>
                <w:rFonts w:ascii="Times New Roman" w:eastAsia="Times New Roman" w:hAnsi="Times New Roman" w:cs="Times New Roman"/>
                <w:lang w:val="ru-RU" w:eastAsia="ru-RU" w:bidi="ar-SA"/>
              </w:rPr>
              <w:t>групи</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ризику</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індивідуальні</w:t>
            </w:r>
            <w:proofErr w:type="spellEnd"/>
            <w:r w:rsidRPr="00C7424D">
              <w:rPr>
                <w:rFonts w:ascii="Times New Roman" w:eastAsia="Times New Roman" w:hAnsi="Times New Roman" w:cs="Times New Roman"/>
                <w:lang w:val="ru-RU" w:eastAsia="ru-RU" w:bidi="ar-SA"/>
              </w:rPr>
              <w:t xml:space="preserve"> та </w:t>
            </w:r>
            <w:proofErr w:type="spellStart"/>
            <w:r w:rsidRPr="00C7424D">
              <w:rPr>
                <w:rFonts w:ascii="Times New Roman" w:eastAsia="Times New Roman" w:hAnsi="Times New Roman" w:cs="Times New Roman"/>
                <w:lang w:val="ru-RU" w:eastAsia="ru-RU" w:bidi="ar-SA"/>
              </w:rPr>
              <w:t>групові</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заняття</w:t>
            </w:r>
            <w:proofErr w:type="spellEnd"/>
            <w:r w:rsidRPr="00C7424D">
              <w:rPr>
                <w:rFonts w:ascii="Times New Roman" w:eastAsia="Times New Roman" w:hAnsi="Times New Roman" w:cs="Times New Roman"/>
                <w:lang w:val="ru-RU" w:eastAsia="ru-RU" w:bidi="ar-SA"/>
              </w:rPr>
              <w:t>)</w:t>
            </w:r>
          </w:p>
        </w:tc>
        <w:tc>
          <w:tcPr>
            <w:tcW w:w="1701" w:type="dxa"/>
            <w:vMerge w:val="restart"/>
            <w:tcBorders>
              <w:top w:val="single" w:sz="4" w:space="0" w:color="auto"/>
              <w:left w:val="single" w:sz="4" w:space="0" w:color="auto"/>
              <w:right w:val="single" w:sz="4" w:space="0" w:color="auto"/>
            </w:tcBorders>
          </w:tcPr>
          <w:p w14:paraId="73AC0385"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Комплексний</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підхід</w:t>
            </w:r>
            <w:proofErr w:type="spellEnd"/>
            <w:r w:rsidRPr="00C7424D">
              <w:rPr>
                <w:rFonts w:ascii="Times New Roman" w:eastAsia="Times New Roman" w:hAnsi="Times New Roman" w:cs="Times New Roman"/>
                <w:color w:val="auto"/>
                <w:lang w:val="ru-RU" w:eastAsia="ru-RU" w:bidi="ar-SA"/>
              </w:rPr>
              <w:t xml:space="preserve"> до </w:t>
            </w:r>
            <w:proofErr w:type="spellStart"/>
            <w:r w:rsidRPr="00C7424D">
              <w:rPr>
                <w:rFonts w:ascii="Times New Roman" w:eastAsia="Times New Roman" w:hAnsi="Times New Roman" w:cs="Times New Roman"/>
                <w:color w:val="auto"/>
                <w:lang w:val="ru-RU" w:eastAsia="ru-RU" w:bidi="ar-SA"/>
              </w:rPr>
              <w:t>проведення</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корекційної</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роботи</w:t>
            </w:r>
            <w:proofErr w:type="spellEnd"/>
            <w:r w:rsidRPr="00C7424D">
              <w:rPr>
                <w:rFonts w:ascii="Times New Roman" w:eastAsia="Times New Roman" w:hAnsi="Times New Roman" w:cs="Times New Roman"/>
                <w:color w:val="auto"/>
                <w:lang w:val="ru-RU" w:eastAsia="ru-RU" w:bidi="ar-SA"/>
              </w:rPr>
              <w:t xml:space="preserve"> з особами, </w:t>
            </w:r>
            <w:proofErr w:type="spellStart"/>
            <w:r w:rsidRPr="00C7424D">
              <w:rPr>
                <w:rFonts w:ascii="Times New Roman" w:eastAsia="Times New Roman" w:hAnsi="Times New Roman" w:cs="Times New Roman"/>
                <w:color w:val="auto"/>
                <w:lang w:val="ru-RU" w:eastAsia="ru-RU" w:bidi="ar-SA"/>
              </w:rPr>
              <w:t>які</w:t>
            </w:r>
            <w:proofErr w:type="spellEnd"/>
            <w:r w:rsidRPr="00C7424D">
              <w:rPr>
                <w:rFonts w:ascii="Times New Roman" w:eastAsia="Times New Roman" w:hAnsi="Times New Roman" w:cs="Times New Roman"/>
                <w:color w:val="auto"/>
                <w:lang w:val="ru-RU" w:eastAsia="ru-RU" w:bidi="ar-SA"/>
              </w:rPr>
              <w:t xml:space="preserve"> вчинили </w:t>
            </w:r>
            <w:proofErr w:type="spellStart"/>
            <w:r w:rsidRPr="00C7424D">
              <w:rPr>
                <w:rFonts w:ascii="Times New Roman" w:eastAsia="Times New Roman" w:hAnsi="Times New Roman" w:cs="Times New Roman"/>
                <w:color w:val="auto"/>
                <w:lang w:val="ru-RU" w:eastAsia="ru-RU" w:bidi="ar-SA"/>
              </w:rPr>
              <w:t>домашнє</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насильство</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або</w:t>
            </w:r>
            <w:proofErr w:type="spellEnd"/>
            <w:r w:rsidRPr="00C7424D">
              <w:rPr>
                <w:rFonts w:ascii="Times New Roman" w:eastAsia="Times New Roman" w:hAnsi="Times New Roman" w:cs="Times New Roman"/>
                <w:color w:val="auto"/>
                <w:lang w:val="ru-RU" w:eastAsia="ru-RU" w:bidi="ar-SA"/>
              </w:rPr>
              <w:t xml:space="preserve"> належать до </w:t>
            </w:r>
            <w:proofErr w:type="spellStart"/>
            <w:r w:rsidRPr="00C7424D">
              <w:rPr>
                <w:rFonts w:ascii="Times New Roman" w:eastAsia="Times New Roman" w:hAnsi="Times New Roman" w:cs="Times New Roman"/>
                <w:color w:val="auto"/>
                <w:lang w:val="ru-RU" w:eastAsia="ru-RU" w:bidi="ar-SA"/>
              </w:rPr>
              <w:t>групи</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ризику</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щодо</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його</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вчинення</w:t>
            </w:r>
            <w:proofErr w:type="spellEnd"/>
          </w:p>
        </w:tc>
        <w:tc>
          <w:tcPr>
            <w:tcW w:w="1530" w:type="dxa"/>
            <w:vMerge w:val="restart"/>
            <w:tcBorders>
              <w:top w:val="single" w:sz="4" w:space="0" w:color="auto"/>
              <w:left w:val="single" w:sz="4" w:space="0" w:color="auto"/>
              <w:right w:val="single" w:sz="4" w:space="0" w:color="auto"/>
            </w:tcBorders>
          </w:tcPr>
          <w:p w14:paraId="2910073E" w14:textId="77777777" w:rsidR="00C7424D" w:rsidRPr="00C7424D" w:rsidRDefault="00C7424D" w:rsidP="00C7424D">
            <w:pPr>
              <w:widowControl/>
              <w:rPr>
                <w:rFonts w:ascii="Times New Roman" w:eastAsia="Times New Roman" w:hAnsi="Times New Roman" w:cs="Times New Roman"/>
                <w:color w:val="auto"/>
                <w:lang w:eastAsia="ru-RU" w:bidi="ar-SA"/>
              </w:rPr>
            </w:pPr>
            <w:proofErr w:type="spellStart"/>
            <w:r w:rsidRPr="00C7424D">
              <w:rPr>
                <w:rFonts w:ascii="Times New Roman" w:eastAsia="Times New Roman" w:hAnsi="Times New Roman" w:cs="Times New Roman"/>
                <w:lang w:val="ru-RU" w:eastAsia="ru-RU" w:bidi="ar-SA"/>
              </w:rPr>
              <w:t>Комунал</w:t>
            </w:r>
            <w:r w:rsidRPr="00C7424D">
              <w:rPr>
                <w:rFonts w:ascii="Times New Roman" w:eastAsia="Times New Roman" w:hAnsi="Times New Roman" w:cs="Times New Roman"/>
                <w:lang w:eastAsia="ru-RU" w:bidi="ar-SA"/>
              </w:rPr>
              <w:t>ьна</w:t>
            </w:r>
            <w:proofErr w:type="spellEnd"/>
            <w:r w:rsidRPr="00C7424D">
              <w:rPr>
                <w:rFonts w:ascii="Times New Roman" w:eastAsia="Times New Roman" w:hAnsi="Times New Roman" w:cs="Times New Roman"/>
                <w:lang w:eastAsia="ru-RU" w:bidi="ar-SA"/>
              </w:rPr>
              <w:t xml:space="preserve"> установа </w:t>
            </w:r>
            <w:r w:rsidRPr="00C7424D">
              <w:rPr>
                <w:rFonts w:ascii="Times New Roman" w:eastAsia="Times New Roman" w:hAnsi="Times New Roman" w:cs="Times New Roman"/>
                <w:lang w:val="ru-RU" w:eastAsia="ru-RU" w:bidi="ar-SA"/>
              </w:rPr>
              <w:t xml:space="preserve">«Центр </w:t>
            </w:r>
            <w:r w:rsidRPr="00C7424D">
              <w:rPr>
                <w:rFonts w:ascii="Times New Roman" w:eastAsia="Times New Roman" w:hAnsi="Times New Roman" w:cs="Times New Roman"/>
                <w:lang w:eastAsia="ru-RU" w:bidi="ar-SA"/>
              </w:rPr>
              <w:t xml:space="preserve">надання </w:t>
            </w:r>
            <w:proofErr w:type="spellStart"/>
            <w:r w:rsidRPr="00C7424D">
              <w:rPr>
                <w:rFonts w:ascii="Times New Roman" w:eastAsia="Times New Roman" w:hAnsi="Times New Roman" w:cs="Times New Roman"/>
                <w:lang w:val="ru-RU" w:eastAsia="ru-RU" w:bidi="ar-SA"/>
              </w:rPr>
              <w:t>соціальних</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послуг</w:t>
            </w:r>
            <w:proofErr w:type="spellEnd"/>
            <w:r w:rsidRPr="00C7424D">
              <w:rPr>
                <w:rFonts w:ascii="Times New Roman" w:eastAsia="Times New Roman" w:hAnsi="Times New Roman" w:cs="Times New Roman"/>
                <w:lang w:val="ru-RU" w:eastAsia="ru-RU" w:bidi="ar-SA"/>
              </w:rPr>
              <w:t xml:space="preserve">» </w:t>
            </w:r>
            <w:r w:rsidRPr="00C7424D">
              <w:rPr>
                <w:rFonts w:ascii="Times New Roman" w:eastAsia="Times New Roman" w:hAnsi="Times New Roman" w:cs="Times New Roman"/>
                <w:lang w:eastAsia="ru-RU" w:bidi="ar-SA"/>
              </w:rPr>
              <w:t xml:space="preserve">Вишнівської сільської </w:t>
            </w:r>
            <w:r w:rsidRPr="00C7424D">
              <w:rPr>
                <w:rFonts w:ascii="Times New Roman" w:eastAsia="Times New Roman" w:hAnsi="Times New Roman" w:cs="Times New Roman"/>
                <w:lang w:val="ru-RU" w:eastAsia="ru-RU" w:bidi="ar-SA"/>
              </w:rPr>
              <w:t>ради</w:t>
            </w:r>
          </w:p>
        </w:tc>
        <w:tc>
          <w:tcPr>
            <w:tcW w:w="993" w:type="dxa"/>
            <w:vMerge w:val="restart"/>
            <w:tcBorders>
              <w:top w:val="single" w:sz="4" w:space="0" w:color="auto"/>
              <w:left w:val="single" w:sz="4" w:space="0" w:color="auto"/>
              <w:right w:val="single" w:sz="4" w:space="0" w:color="auto"/>
            </w:tcBorders>
          </w:tcPr>
          <w:p w14:paraId="66F2AE29"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roofErr w:type="gramStart"/>
            <w:r w:rsidRPr="00C7424D">
              <w:rPr>
                <w:rFonts w:ascii="Times New Roman" w:eastAsia="Times New Roman" w:hAnsi="Times New Roman" w:cs="Times New Roman"/>
                <w:color w:val="auto"/>
                <w:lang w:val="ru-RU" w:eastAsia="ru-RU" w:bidi="ar-SA"/>
              </w:rPr>
              <w:t>2024-2026</w:t>
            </w:r>
            <w:proofErr w:type="gramEnd"/>
          </w:p>
        </w:tc>
        <w:tc>
          <w:tcPr>
            <w:tcW w:w="1701" w:type="dxa"/>
            <w:tcBorders>
              <w:top w:val="single" w:sz="4" w:space="0" w:color="auto"/>
              <w:left w:val="single" w:sz="4" w:space="0" w:color="auto"/>
              <w:bottom w:val="single" w:sz="4" w:space="0" w:color="auto"/>
              <w:right w:val="single" w:sz="4" w:space="0" w:color="auto"/>
            </w:tcBorders>
          </w:tcPr>
          <w:p w14:paraId="07105688"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Загальний</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обсяг</w:t>
            </w:r>
            <w:proofErr w:type="spellEnd"/>
            <w:r w:rsidRPr="00C7424D">
              <w:rPr>
                <w:rFonts w:ascii="Times New Roman" w:eastAsia="Times New Roman" w:hAnsi="Times New Roman" w:cs="Times New Roman"/>
                <w:color w:val="auto"/>
                <w:lang w:val="ru-RU" w:eastAsia="ru-RU" w:bidi="ar-SA"/>
              </w:rPr>
              <w:t>, у т. ч.</w:t>
            </w:r>
          </w:p>
        </w:tc>
        <w:tc>
          <w:tcPr>
            <w:tcW w:w="3826" w:type="dxa"/>
            <w:gridSpan w:val="4"/>
            <w:tcBorders>
              <w:top w:val="single" w:sz="4" w:space="0" w:color="auto"/>
              <w:left w:val="single" w:sz="4" w:space="0" w:color="auto"/>
              <w:bottom w:val="single" w:sz="4" w:space="0" w:color="auto"/>
              <w:right w:val="single" w:sz="4" w:space="0" w:color="auto"/>
            </w:tcBorders>
          </w:tcPr>
          <w:p w14:paraId="18D447A5"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lang w:val="ru-RU" w:eastAsia="ru-RU" w:bidi="ar-SA"/>
              </w:rPr>
              <w:t>Фінансування</w:t>
            </w:r>
            <w:proofErr w:type="spellEnd"/>
            <w:r w:rsidRPr="00C7424D">
              <w:rPr>
                <w:rFonts w:ascii="Times New Roman" w:eastAsia="Times New Roman" w:hAnsi="Times New Roman" w:cs="Times New Roman"/>
                <w:lang w:val="ru-RU" w:eastAsia="ru-RU" w:bidi="ar-SA"/>
              </w:rPr>
              <w:t xml:space="preserve"> не </w:t>
            </w:r>
            <w:proofErr w:type="spellStart"/>
            <w:r w:rsidRPr="00C7424D">
              <w:rPr>
                <w:rFonts w:ascii="Times New Roman" w:eastAsia="Times New Roman" w:hAnsi="Times New Roman" w:cs="Times New Roman"/>
                <w:lang w:val="ru-RU" w:eastAsia="ru-RU" w:bidi="ar-SA"/>
              </w:rPr>
              <w:t>потребує</w:t>
            </w:r>
            <w:proofErr w:type="spellEnd"/>
          </w:p>
        </w:tc>
        <w:tc>
          <w:tcPr>
            <w:tcW w:w="1873" w:type="dxa"/>
            <w:vMerge w:val="restart"/>
            <w:tcBorders>
              <w:top w:val="single" w:sz="4" w:space="0" w:color="auto"/>
              <w:left w:val="single" w:sz="4" w:space="0" w:color="auto"/>
              <w:right w:val="single" w:sz="4" w:space="0" w:color="auto"/>
            </w:tcBorders>
          </w:tcPr>
          <w:p w14:paraId="22CD4D2D" w14:textId="77777777" w:rsidR="00C7424D" w:rsidRPr="00C7424D" w:rsidRDefault="00C7424D" w:rsidP="00C7424D">
            <w:pPr>
              <w:widowControl/>
              <w:rPr>
                <w:rFonts w:ascii="Times New Roman" w:eastAsia="Times New Roman" w:hAnsi="Times New Roman" w:cs="Times New Roman"/>
                <w:color w:val="auto"/>
                <w:sz w:val="23"/>
                <w:szCs w:val="23"/>
                <w:lang w:val="ru-RU" w:eastAsia="ru-RU" w:bidi="ar-SA"/>
              </w:rPr>
            </w:pPr>
            <w:proofErr w:type="spellStart"/>
            <w:r w:rsidRPr="00C7424D">
              <w:rPr>
                <w:rFonts w:ascii="Times New Roman" w:eastAsia="Times New Roman" w:hAnsi="Times New Roman" w:cs="Times New Roman"/>
                <w:color w:val="auto"/>
                <w:sz w:val="23"/>
                <w:szCs w:val="23"/>
                <w:lang w:val="ru-RU" w:eastAsia="ru-RU" w:bidi="ar-SA"/>
              </w:rPr>
              <w:t>Формування</w:t>
            </w:r>
            <w:proofErr w:type="spellEnd"/>
            <w:r w:rsidRPr="00C7424D">
              <w:rPr>
                <w:rFonts w:ascii="Times New Roman" w:eastAsia="Times New Roman" w:hAnsi="Times New Roman" w:cs="Times New Roman"/>
                <w:color w:val="auto"/>
                <w:sz w:val="23"/>
                <w:szCs w:val="23"/>
                <w:lang w:val="ru-RU" w:eastAsia="ru-RU" w:bidi="ar-SA"/>
              </w:rPr>
              <w:t xml:space="preserve"> у насильника </w:t>
            </w:r>
            <w:proofErr w:type="spellStart"/>
            <w:r w:rsidRPr="00C7424D">
              <w:rPr>
                <w:rFonts w:ascii="Times New Roman" w:eastAsia="Times New Roman" w:hAnsi="Times New Roman" w:cs="Times New Roman"/>
                <w:color w:val="auto"/>
                <w:sz w:val="23"/>
                <w:szCs w:val="23"/>
                <w:lang w:val="ru-RU" w:eastAsia="ru-RU" w:bidi="ar-SA"/>
              </w:rPr>
              <w:t>нової</w:t>
            </w:r>
            <w:proofErr w:type="spellEnd"/>
            <w:r w:rsidRPr="00C7424D">
              <w:rPr>
                <w:rFonts w:ascii="Times New Roman" w:eastAsia="Times New Roman" w:hAnsi="Times New Roman" w:cs="Times New Roman"/>
                <w:color w:val="auto"/>
                <w:sz w:val="23"/>
                <w:szCs w:val="23"/>
                <w:lang w:val="ru-RU" w:eastAsia="ru-RU" w:bidi="ar-SA"/>
              </w:rPr>
              <w:t xml:space="preserve"> </w:t>
            </w:r>
            <w:proofErr w:type="spellStart"/>
            <w:r w:rsidRPr="00C7424D">
              <w:rPr>
                <w:rFonts w:ascii="Times New Roman" w:eastAsia="Times New Roman" w:hAnsi="Times New Roman" w:cs="Times New Roman"/>
                <w:color w:val="auto"/>
                <w:sz w:val="23"/>
                <w:szCs w:val="23"/>
                <w:lang w:val="ru-RU" w:eastAsia="ru-RU" w:bidi="ar-SA"/>
              </w:rPr>
              <w:t>неагресивної</w:t>
            </w:r>
            <w:proofErr w:type="spellEnd"/>
            <w:r w:rsidRPr="00C7424D">
              <w:rPr>
                <w:rFonts w:ascii="Times New Roman" w:eastAsia="Times New Roman" w:hAnsi="Times New Roman" w:cs="Times New Roman"/>
                <w:color w:val="auto"/>
                <w:sz w:val="23"/>
                <w:szCs w:val="23"/>
                <w:lang w:val="ru-RU" w:eastAsia="ru-RU" w:bidi="ar-SA"/>
              </w:rPr>
              <w:t xml:space="preserve"> </w:t>
            </w:r>
            <w:proofErr w:type="spellStart"/>
            <w:r w:rsidRPr="00C7424D">
              <w:rPr>
                <w:rFonts w:ascii="Times New Roman" w:eastAsia="Times New Roman" w:hAnsi="Times New Roman" w:cs="Times New Roman"/>
                <w:color w:val="auto"/>
                <w:sz w:val="23"/>
                <w:szCs w:val="23"/>
                <w:lang w:val="ru-RU" w:eastAsia="ru-RU" w:bidi="ar-SA"/>
              </w:rPr>
              <w:t>моделі</w:t>
            </w:r>
            <w:proofErr w:type="spellEnd"/>
            <w:r w:rsidRPr="00C7424D">
              <w:rPr>
                <w:rFonts w:ascii="Times New Roman" w:eastAsia="Times New Roman" w:hAnsi="Times New Roman" w:cs="Times New Roman"/>
                <w:color w:val="auto"/>
                <w:sz w:val="23"/>
                <w:szCs w:val="23"/>
                <w:lang w:val="ru-RU" w:eastAsia="ru-RU" w:bidi="ar-SA"/>
              </w:rPr>
              <w:t xml:space="preserve"> </w:t>
            </w:r>
            <w:proofErr w:type="spellStart"/>
            <w:r w:rsidRPr="00C7424D">
              <w:rPr>
                <w:rFonts w:ascii="Times New Roman" w:eastAsia="Times New Roman" w:hAnsi="Times New Roman" w:cs="Times New Roman"/>
                <w:color w:val="auto"/>
                <w:sz w:val="23"/>
                <w:szCs w:val="23"/>
                <w:lang w:val="ru-RU" w:eastAsia="ru-RU" w:bidi="ar-SA"/>
              </w:rPr>
              <w:t>поведінки</w:t>
            </w:r>
            <w:proofErr w:type="spellEnd"/>
            <w:r w:rsidRPr="00C7424D">
              <w:rPr>
                <w:rFonts w:ascii="Times New Roman" w:eastAsia="Times New Roman" w:hAnsi="Times New Roman" w:cs="Times New Roman"/>
                <w:color w:val="auto"/>
                <w:sz w:val="23"/>
                <w:szCs w:val="23"/>
                <w:lang w:val="ru-RU" w:eastAsia="ru-RU" w:bidi="ar-SA"/>
              </w:rPr>
              <w:t xml:space="preserve"> у </w:t>
            </w:r>
            <w:proofErr w:type="spellStart"/>
            <w:r w:rsidRPr="00C7424D">
              <w:rPr>
                <w:rFonts w:ascii="Times New Roman" w:eastAsia="Times New Roman" w:hAnsi="Times New Roman" w:cs="Times New Roman"/>
                <w:color w:val="auto"/>
                <w:sz w:val="23"/>
                <w:szCs w:val="23"/>
                <w:lang w:val="ru-RU" w:eastAsia="ru-RU" w:bidi="ar-SA"/>
              </w:rPr>
              <w:t>приватних</w:t>
            </w:r>
            <w:proofErr w:type="spellEnd"/>
            <w:r w:rsidRPr="00C7424D">
              <w:rPr>
                <w:rFonts w:ascii="Times New Roman" w:eastAsia="Times New Roman" w:hAnsi="Times New Roman" w:cs="Times New Roman"/>
                <w:color w:val="auto"/>
                <w:sz w:val="23"/>
                <w:szCs w:val="23"/>
                <w:lang w:val="ru-RU" w:eastAsia="ru-RU" w:bidi="ar-SA"/>
              </w:rPr>
              <w:t xml:space="preserve"> </w:t>
            </w:r>
            <w:proofErr w:type="spellStart"/>
            <w:r w:rsidRPr="00C7424D">
              <w:rPr>
                <w:rFonts w:ascii="Times New Roman" w:eastAsia="Times New Roman" w:hAnsi="Times New Roman" w:cs="Times New Roman"/>
                <w:color w:val="auto"/>
                <w:sz w:val="23"/>
                <w:szCs w:val="23"/>
                <w:lang w:val="ru-RU" w:eastAsia="ru-RU" w:bidi="ar-SA"/>
              </w:rPr>
              <w:t>стосунках</w:t>
            </w:r>
            <w:proofErr w:type="spellEnd"/>
            <w:r w:rsidRPr="00C7424D">
              <w:rPr>
                <w:rFonts w:ascii="Times New Roman" w:eastAsia="Times New Roman" w:hAnsi="Times New Roman" w:cs="Times New Roman"/>
                <w:color w:val="auto"/>
                <w:sz w:val="23"/>
                <w:szCs w:val="23"/>
                <w:lang w:val="ru-RU" w:eastAsia="ru-RU" w:bidi="ar-SA"/>
              </w:rPr>
              <w:t xml:space="preserve">, </w:t>
            </w:r>
            <w:proofErr w:type="spellStart"/>
            <w:r w:rsidRPr="00C7424D">
              <w:rPr>
                <w:rFonts w:ascii="Times New Roman" w:eastAsia="Times New Roman" w:hAnsi="Times New Roman" w:cs="Times New Roman"/>
                <w:color w:val="auto"/>
                <w:sz w:val="23"/>
                <w:szCs w:val="23"/>
                <w:lang w:val="ru-RU" w:eastAsia="ru-RU" w:bidi="ar-SA"/>
              </w:rPr>
              <w:t>відповідального</w:t>
            </w:r>
            <w:proofErr w:type="spellEnd"/>
            <w:r w:rsidRPr="00C7424D">
              <w:rPr>
                <w:rFonts w:ascii="Times New Roman" w:eastAsia="Times New Roman" w:hAnsi="Times New Roman" w:cs="Times New Roman"/>
                <w:color w:val="auto"/>
                <w:sz w:val="23"/>
                <w:szCs w:val="23"/>
                <w:lang w:val="ru-RU" w:eastAsia="ru-RU" w:bidi="ar-SA"/>
              </w:rPr>
              <w:t xml:space="preserve"> </w:t>
            </w:r>
            <w:proofErr w:type="spellStart"/>
            <w:proofErr w:type="gramStart"/>
            <w:r w:rsidRPr="00C7424D">
              <w:rPr>
                <w:rFonts w:ascii="Times New Roman" w:eastAsia="Times New Roman" w:hAnsi="Times New Roman" w:cs="Times New Roman"/>
                <w:color w:val="auto"/>
                <w:sz w:val="23"/>
                <w:szCs w:val="23"/>
                <w:lang w:val="ru-RU" w:eastAsia="ru-RU" w:bidi="ar-SA"/>
              </w:rPr>
              <w:t>ставлення</w:t>
            </w:r>
            <w:proofErr w:type="spellEnd"/>
            <w:r w:rsidRPr="00C7424D">
              <w:rPr>
                <w:rFonts w:ascii="Times New Roman" w:eastAsia="Times New Roman" w:hAnsi="Times New Roman" w:cs="Times New Roman"/>
                <w:color w:val="auto"/>
                <w:sz w:val="23"/>
                <w:szCs w:val="23"/>
                <w:lang w:val="ru-RU" w:eastAsia="ru-RU" w:bidi="ar-SA"/>
              </w:rPr>
              <w:t xml:space="preserve">  до</w:t>
            </w:r>
            <w:proofErr w:type="gramEnd"/>
            <w:r w:rsidRPr="00C7424D">
              <w:rPr>
                <w:rFonts w:ascii="Times New Roman" w:eastAsia="Times New Roman" w:hAnsi="Times New Roman" w:cs="Times New Roman"/>
                <w:color w:val="auto"/>
                <w:sz w:val="23"/>
                <w:szCs w:val="23"/>
                <w:lang w:val="ru-RU" w:eastAsia="ru-RU" w:bidi="ar-SA"/>
              </w:rPr>
              <w:t xml:space="preserve"> </w:t>
            </w:r>
            <w:proofErr w:type="spellStart"/>
            <w:r w:rsidRPr="00C7424D">
              <w:rPr>
                <w:rFonts w:ascii="Times New Roman" w:eastAsia="Times New Roman" w:hAnsi="Times New Roman" w:cs="Times New Roman"/>
                <w:color w:val="auto"/>
                <w:sz w:val="23"/>
                <w:szCs w:val="23"/>
                <w:lang w:val="ru-RU" w:eastAsia="ru-RU" w:bidi="ar-SA"/>
              </w:rPr>
              <w:t>власних</w:t>
            </w:r>
            <w:proofErr w:type="spellEnd"/>
            <w:r w:rsidRPr="00C7424D">
              <w:rPr>
                <w:rFonts w:ascii="Times New Roman" w:eastAsia="Times New Roman" w:hAnsi="Times New Roman" w:cs="Times New Roman"/>
                <w:color w:val="auto"/>
                <w:sz w:val="23"/>
                <w:szCs w:val="23"/>
                <w:lang w:val="ru-RU" w:eastAsia="ru-RU" w:bidi="ar-SA"/>
              </w:rPr>
              <w:t xml:space="preserve"> </w:t>
            </w:r>
            <w:proofErr w:type="spellStart"/>
            <w:r w:rsidRPr="00C7424D">
              <w:rPr>
                <w:rFonts w:ascii="Times New Roman" w:eastAsia="Times New Roman" w:hAnsi="Times New Roman" w:cs="Times New Roman"/>
                <w:color w:val="auto"/>
                <w:sz w:val="23"/>
                <w:szCs w:val="23"/>
                <w:lang w:val="ru-RU" w:eastAsia="ru-RU" w:bidi="ar-SA"/>
              </w:rPr>
              <w:t>вчинків</w:t>
            </w:r>
            <w:proofErr w:type="spellEnd"/>
            <w:r w:rsidRPr="00C7424D">
              <w:rPr>
                <w:rFonts w:ascii="Times New Roman" w:eastAsia="Times New Roman" w:hAnsi="Times New Roman" w:cs="Times New Roman"/>
                <w:color w:val="auto"/>
                <w:sz w:val="23"/>
                <w:szCs w:val="23"/>
                <w:lang w:val="ru-RU" w:eastAsia="ru-RU" w:bidi="ar-SA"/>
              </w:rPr>
              <w:t xml:space="preserve"> та </w:t>
            </w:r>
            <w:proofErr w:type="spellStart"/>
            <w:r w:rsidRPr="00C7424D">
              <w:rPr>
                <w:rFonts w:ascii="Times New Roman" w:eastAsia="Times New Roman" w:hAnsi="Times New Roman" w:cs="Times New Roman"/>
                <w:color w:val="auto"/>
                <w:sz w:val="23"/>
                <w:szCs w:val="23"/>
                <w:lang w:val="ru-RU" w:eastAsia="ru-RU" w:bidi="ar-SA"/>
              </w:rPr>
              <w:t>їхніх</w:t>
            </w:r>
            <w:proofErr w:type="spellEnd"/>
            <w:r w:rsidRPr="00C7424D">
              <w:rPr>
                <w:rFonts w:ascii="Times New Roman" w:eastAsia="Times New Roman" w:hAnsi="Times New Roman" w:cs="Times New Roman"/>
                <w:color w:val="auto"/>
                <w:sz w:val="23"/>
                <w:szCs w:val="23"/>
                <w:lang w:val="ru-RU" w:eastAsia="ru-RU" w:bidi="ar-SA"/>
              </w:rPr>
              <w:t xml:space="preserve"> </w:t>
            </w:r>
            <w:proofErr w:type="spellStart"/>
            <w:r w:rsidRPr="00C7424D">
              <w:rPr>
                <w:rFonts w:ascii="Times New Roman" w:eastAsia="Times New Roman" w:hAnsi="Times New Roman" w:cs="Times New Roman"/>
                <w:color w:val="auto"/>
                <w:sz w:val="23"/>
                <w:szCs w:val="23"/>
                <w:lang w:val="ru-RU" w:eastAsia="ru-RU" w:bidi="ar-SA"/>
              </w:rPr>
              <w:t>наслідків</w:t>
            </w:r>
            <w:proofErr w:type="spellEnd"/>
          </w:p>
        </w:tc>
      </w:tr>
      <w:tr w:rsidR="00C7424D" w:rsidRPr="00C7424D" w14:paraId="5CC7B066" w14:textId="77777777" w:rsidTr="005964B5">
        <w:trPr>
          <w:trHeight w:val="405"/>
        </w:trPr>
        <w:tc>
          <w:tcPr>
            <w:tcW w:w="567" w:type="dxa"/>
            <w:vMerge/>
            <w:tcBorders>
              <w:left w:val="single" w:sz="4" w:space="0" w:color="auto"/>
              <w:right w:val="single" w:sz="4" w:space="0" w:color="auto"/>
            </w:tcBorders>
          </w:tcPr>
          <w:p w14:paraId="2CA26B9A"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2580" w:type="dxa"/>
            <w:vMerge/>
            <w:tcBorders>
              <w:left w:val="single" w:sz="4" w:space="0" w:color="auto"/>
              <w:right w:val="single" w:sz="4" w:space="0" w:color="auto"/>
            </w:tcBorders>
          </w:tcPr>
          <w:p w14:paraId="6E06B5DB"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701" w:type="dxa"/>
            <w:vMerge/>
            <w:tcBorders>
              <w:left w:val="single" w:sz="4" w:space="0" w:color="auto"/>
              <w:right w:val="single" w:sz="4" w:space="0" w:color="auto"/>
            </w:tcBorders>
          </w:tcPr>
          <w:p w14:paraId="127B7445"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530" w:type="dxa"/>
            <w:vMerge/>
            <w:tcBorders>
              <w:left w:val="single" w:sz="4" w:space="0" w:color="auto"/>
              <w:right w:val="single" w:sz="4" w:space="0" w:color="auto"/>
            </w:tcBorders>
          </w:tcPr>
          <w:p w14:paraId="25282926" w14:textId="77777777" w:rsidR="00C7424D" w:rsidRPr="00C7424D" w:rsidRDefault="00C7424D" w:rsidP="00C7424D">
            <w:pPr>
              <w:widowControl/>
              <w:rPr>
                <w:rFonts w:ascii="Times New Roman" w:eastAsia="Times New Roman" w:hAnsi="Times New Roman" w:cs="Times New Roman"/>
                <w:color w:val="1D1D1B"/>
                <w:shd w:val="clear" w:color="auto" w:fill="FFFFFF"/>
                <w:lang w:val="ru-RU" w:eastAsia="ru-RU" w:bidi="ar-SA"/>
              </w:rPr>
            </w:pPr>
          </w:p>
        </w:tc>
        <w:tc>
          <w:tcPr>
            <w:tcW w:w="993" w:type="dxa"/>
            <w:vMerge/>
            <w:tcBorders>
              <w:left w:val="single" w:sz="4" w:space="0" w:color="auto"/>
              <w:right w:val="single" w:sz="4" w:space="0" w:color="auto"/>
            </w:tcBorders>
          </w:tcPr>
          <w:p w14:paraId="10BF657C"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701" w:type="dxa"/>
            <w:tcBorders>
              <w:top w:val="single" w:sz="4" w:space="0" w:color="auto"/>
              <w:left w:val="single" w:sz="4" w:space="0" w:color="auto"/>
              <w:bottom w:val="single" w:sz="4" w:space="0" w:color="auto"/>
              <w:right w:val="single" w:sz="4" w:space="0" w:color="auto"/>
            </w:tcBorders>
          </w:tcPr>
          <w:p w14:paraId="19A4EEE3"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Державний</w:t>
            </w:r>
            <w:proofErr w:type="spellEnd"/>
            <w:r w:rsidRPr="00C7424D">
              <w:rPr>
                <w:rFonts w:ascii="Times New Roman" w:eastAsia="Times New Roman" w:hAnsi="Times New Roman" w:cs="Times New Roman"/>
                <w:color w:val="auto"/>
                <w:lang w:val="ru-RU" w:eastAsia="ru-RU" w:bidi="ar-SA"/>
              </w:rPr>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676D2DB7"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2" w:type="dxa"/>
            <w:tcBorders>
              <w:top w:val="single" w:sz="4" w:space="0" w:color="auto"/>
              <w:left w:val="single" w:sz="4" w:space="0" w:color="auto"/>
              <w:bottom w:val="single" w:sz="4" w:space="0" w:color="auto"/>
              <w:right w:val="single" w:sz="4" w:space="0" w:color="auto"/>
            </w:tcBorders>
          </w:tcPr>
          <w:p w14:paraId="627FA89C"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849" w:type="dxa"/>
            <w:tcBorders>
              <w:top w:val="single" w:sz="4" w:space="0" w:color="auto"/>
              <w:left w:val="single" w:sz="4" w:space="0" w:color="auto"/>
              <w:bottom w:val="single" w:sz="4" w:space="0" w:color="auto"/>
              <w:right w:val="single" w:sz="4" w:space="0" w:color="auto"/>
            </w:tcBorders>
          </w:tcPr>
          <w:p w14:paraId="56744E6C"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3" w:type="dxa"/>
            <w:tcBorders>
              <w:top w:val="single" w:sz="4" w:space="0" w:color="auto"/>
              <w:left w:val="single" w:sz="4" w:space="0" w:color="auto"/>
              <w:bottom w:val="single" w:sz="4" w:space="0" w:color="auto"/>
              <w:right w:val="single" w:sz="4" w:space="0" w:color="auto"/>
            </w:tcBorders>
          </w:tcPr>
          <w:p w14:paraId="46F178B3"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1873" w:type="dxa"/>
            <w:vMerge/>
            <w:tcBorders>
              <w:left w:val="single" w:sz="4" w:space="0" w:color="auto"/>
              <w:right w:val="single" w:sz="4" w:space="0" w:color="auto"/>
            </w:tcBorders>
          </w:tcPr>
          <w:p w14:paraId="38B04158"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r>
      <w:tr w:rsidR="00C7424D" w:rsidRPr="00C7424D" w14:paraId="0ACD58C5" w14:textId="77777777" w:rsidTr="005964B5">
        <w:trPr>
          <w:trHeight w:val="615"/>
        </w:trPr>
        <w:tc>
          <w:tcPr>
            <w:tcW w:w="567" w:type="dxa"/>
            <w:vMerge/>
            <w:tcBorders>
              <w:left w:val="single" w:sz="4" w:space="0" w:color="auto"/>
              <w:right w:val="single" w:sz="4" w:space="0" w:color="auto"/>
            </w:tcBorders>
          </w:tcPr>
          <w:p w14:paraId="73C71451"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2580" w:type="dxa"/>
            <w:vMerge/>
            <w:tcBorders>
              <w:left w:val="single" w:sz="4" w:space="0" w:color="auto"/>
              <w:right w:val="single" w:sz="4" w:space="0" w:color="auto"/>
            </w:tcBorders>
          </w:tcPr>
          <w:p w14:paraId="37634A68"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701" w:type="dxa"/>
            <w:vMerge/>
            <w:tcBorders>
              <w:left w:val="single" w:sz="4" w:space="0" w:color="auto"/>
              <w:right w:val="single" w:sz="4" w:space="0" w:color="auto"/>
            </w:tcBorders>
          </w:tcPr>
          <w:p w14:paraId="772A4FAB"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530" w:type="dxa"/>
            <w:vMerge/>
            <w:tcBorders>
              <w:left w:val="single" w:sz="4" w:space="0" w:color="auto"/>
              <w:right w:val="single" w:sz="4" w:space="0" w:color="auto"/>
            </w:tcBorders>
          </w:tcPr>
          <w:p w14:paraId="2D3F55CC" w14:textId="77777777" w:rsidR="00C7424D" w:rsidRPr="00C7424D" w:rsidRDefault="00C7424D" w:rsidP="00C7424D">
            <w:pPr>
              <w:widowControl/>
              <w:rPr>
                <w:rFonts w:ascii="Times New Roman" w:eastAsia="Times New Roman" w:hAnsi="Times New Roman" w:cs="Times New Roman"/>
                <w:color w:val="1D1D1B"/>
                <w:shd w:val="clear" w:color="auto" w:fill="FFFFFF"/>
                <w:lang w:val="ru-RU" w:eastAsia="ru-RU" w:bidi="ar-SA"/>
              </w:rPr>
            </w:pPr>
          </w:p>
        </w:tc>
        <w:tc>
          <w:tcPr>
            <w:tcW w:w="993" w:type="dxa"/>
            <w:vMerge/>
            <w:tcBorders>
              <w:left w:val="single" w:sz="4" w:space="0" w:color="auto"/>
              <w:right w:val="single" w:sz="4" w:space="0" w:color="auto"/>
            </w:tcBorders>
          </w:tcPr>
          <w:p w14:paraId="71CB448E"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701" w:type="dxa"/>
            <w:tcBorders>
              <w:top w:val="single" w:sz="4" w:space="0" w:color="auto"/>
              <w:left w:val="single" w:sz="4" w:space="0" w:color="auto"/>
              <w:bottom w:val="single" w:sz="4" w:space="0" w:color="auto"/>
              <w:right w:val="single" w:sz="4" w:space="0" w:color="auto"/>
            </w:tcBorders>
          </w:tcPr>
          <w:p w14:paraId="1E11E670"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Обласний</w:t>
            </w:r>
            <w:proofErr w:type="spellEnd"/>
            <w:r w:rsidRPr="00C7424D">
              <w:rPr>
                <w:rFonts w:ascii="Times New Roman" w:eastAsia="Times New Roman" w:hAnsi="Times New Roman" w:cs="Times New Roman"/>
                <w:color w:val="auto"/>
                <w:lang w:val="ru-RU" w:eastAsia="ru-RU" w:bidi="ar-SA"/>
              </w:rPr>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2FC20B10"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2" w:type="dxa"/>
            <w:tcBorders>
              <w:top w:val="single" w:sz="4" w:space="0" w:color="auto"/>
              <w:left w:val="single" w:sz="4" w:space="0" w:color="auto"/>
              <w:bottom w:val="single" w:sz="4" w:space="0" w:color="auto"/>
              <w:right w:val="single" w:sz="4" w:space="0" w:color="auto"/>
            </w:tcBorders>
          </w:tcPr>
          <w:p w14:paraId="422F3D61"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849" w:type="dxa"/>
            <w:tcBorders>
              <w:top w:val="single" w:sz="4" w:space="0" w:color="auto"/>
              <w:left w:val="single" w:sz="4" w:space="0" w:color="auto"/>
              <w:bottom w:val="single" w:sz="4" w:space="0" w:color="auto"/>
              <w:right w:val="single" w:sz="4" w:space="0" w:color="auto"/>
            </w:tcBorders>
          </w:tcPr>
          <w:p w14:paraId="2952808A"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3" w:type="dxa"/>
            <w:tcBorders>
              <w:top w:val="single" w:sz="4" w:space="0" w:color="auto"/>
              <w:left w:val="single" w:sz="4" w:space="0" w:color="auto"/>
              <w:bottom w:val="single" w:sz="4" w:space="0" w:color="auto"/>
              <w:right w:val="single" w:sz="4" w:space="0" w:color="auto"/>
            </w:tcBorders>
          </w:tcPr>
          <w:p w14:paraId="5D1A00DA"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1873" w:type="dxa"/>
            <w:vMerge/>
            <w:tcBorders>
              <w:left w:val="single" w:sz="4" w:space="0" w:color="auto"/>
              <w:right w:val="single" w:sz="4" w:space="0" w:color="auto"/>
            </w:tcBorders>
          </w:tcPr>
          <w:p w14:paraId="499F996A"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r>
      <w:tr w:rsidR="00C7424D" w:rsidRPr="00C7424D" w14:paraId="1828F0C5" w14:textId="77777777" w:rsidTr="005964B5">
        <w:trPr>
          <w:trHeight w:val="495"/>
        </w:trPr>
        <w:tc>
          <w:tcPr>
            <w:tcW w:w="567" w:type="dxa"/>
            <w:vMerge/>
            <w:tcBorders>
              <w:left w:val="single" w:sz="4" w:space="0" w:color="auto"/>
              <w:right w:val="single" w:sz="4" w:space="0" w:color="auto"/>
            </w:tcBorders>
          </w:tcPr>
          <w:p w14:paraId="02D32834"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2580" w:type="dxa"/>
            <w:vMerge/>
            <w:tcBorders>
              <w:left w:val="single" w:sz="4" w:space="0" w:color="auto"/>
              <w:right w:val="single" w:sz="4" w:space="0" w:color="auto"/>
            </w:tcBorders>
          </w:tcPr>
          <w:p w14:paraId="79BA13ED"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701" w:type="dxa"/>
            <w:vMerge/>
            <w:tcBorders>
              <w:left w:val="single" w:sz="4" w:space="0" w:color="auto"/>
              <w:right w:val="single" w:sz="4" w:space="0" w:color="auto"/>
            </w:tcBorders>
          </w:tcPr>
          <w:p w14:paraId="729B5E69"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530" w:type="dxa"/>
            <w:vMerge/>
            <w:tcBorders>
              <w:left w:val="single" w:sz="4" w:space="0" w:color="auto"/>
              <w:right w:val="single" w:sz="4" w:space="0" w:color="auto"/>
            </w:tcBorders>
          </w:tcPr>
          <w:p w14:paraId="4D81E7E4" w14:textId="77777777" w:rsidR="00C7424D" w:rsidRPr="00C7424D" w:rsidRDefault="00C7424D" w:rsidP="00C7424D">
            <w:pPr>
              <w:widowControl/>
              <w:rPr>
                <w:rFonts w:ascii="Times New Roman" w:eastAsia="Times New Roman" w:hAnsi="Times New Roman" w:cs="Times New Roman"/>
                <w:color w:val="1D1D1B"/>
                <w:shd w:val="clear" w:color="auto" w:fill="FFFFFF"/>
                <w:lang w:val="ru-RU" w:eastAsia="ru-RU" w:bidi="ar-SA"/>
              </w:rPr>
            </w:pPr>
          </w:p>
        </w:tc>
        <w:tc>
          <w:tcPr>
            <w:tcW w:w="993" w:type="dxa"/>
            <w:vMerge/>
            <w:tcBorders>
              <w:left w:val="single" w:sz="4" w:space="0" w:color="auto"/>
              <w:right w:val="single" w:sz="4" w:space="0" w:color="auto"/>
            </w:tcBorders>
          </w:tcPr>
          <w:p w14:paraId="0BA9F883"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701" w:type="dxa"/>
            <w:tcBorders>
              <w:top w:val="single" w:sz="4" w:space="0" w:color="auto"/>
              <w:left w:val="single" w:sz="4" w:space="0" w:color="auto"/>
              <w:bottom w:val="single" w:sz="4" w:space="0" w:color="auto"/>
              <w:right w:val="single" w:sz="4" w:space="0" w:color="auto"/>
            </w:tcBorders>
          </w:tcPr>
          <w:p w14:paraId="12AF7589"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Місцевий</w:t>
            </w:r>
            <w:proofErr w:type="spellEnd"/>
            <w:r w:rsidRPr="00C7424D">
              <w:rPr>
                <w:rFonts w:ascii="Times New Roman" w:eastAsia="Times New Roman" w:hAnsi="Times New Roman" w:cs="Times New Roman"/>
                <w:color w:val="auto"/>
                <w:lang w:val="ru-RU" w:eastAsia="ru-RU" w:bidi="ar-SA"/>
              </w:rPr>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703CC83B"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2" w:type="dxa"/>
            <w:tcBorders>
              <w:top w:val="single" w:sz="4" w:space="0" w:color="auto"/>
              <w:left w:val="single" w:sz="4" w:space="0" w:color="auto"/>
              <w:bottom w:val="single" w:sz="4" w:space="0" w:color="auto"/>
              <w:right w:val="single" w:sz="4" w:space="0" w:color="auto"/>
            </w:tcBorders>
          </w:tcPr>
          <w:p w14:paraId="66DA79DD"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849" w:type="dxa"/>
            <w:tcBorders>
              <w:top w:val="single" w:sz="4" w:space="0" w:color="auto"/>
              <w:left w:val="single" w:sz="4" w:space="0" w:color="auto"/>
              <w:bottom w:val="single" w:sz="4" w:space="0" w:color="auto"/>
              <w:right w:val="single" w:sz="4" w:space="0" w:color="auto"/>
            </w:tcBorders>
          </w:tcPr>
          <w:p w14:paraId="66820BFE"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3" w:type="dxa"/>
            <w:tcBorders>
              <w:top w:val="single" w:sz="4" w:space="0" w:color="auto"/>
              <w:left w:val="single" w:sz="4" w:space="0" w:color="auto"/>
              <w:bottom w:val="single" w:sz="4" w:space="0" w:color="auto"/>
              <w:right w:val="single" w:sz="4" w:space="0" w:color="auto"/>
            </w:tcBorders>
          </w:tcPr>
          <w:p w14:paraId="26130104"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1873" w:type="dxa"/>
            <w:vMerge/>
            <w:tcBorders>
              <w:left w:val="single" w:sz="4" w:space="0" w:color="auto"/>
              <w:right w:val="single" w:sz="4" w:space="0" w:color="auto"/>
            </w:tcBorders>
          </w:tcPr>
          <w:p w14:paraId="421AC5F4"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r>
      <w:tr w:rsidR="00C7424D" w:rsidRPr="00C7424D" w14:paraId="79489B86" w14:textId="77777777" w:rsidTr="005964B5">
        <w:trPr>
          <w:trHeight w:val="510"/>
        </w:trPr>
        <w:tc>
          <w:tcPr>
            <w:tcW w:w="567" w:type="dxa"/>
            <w:vMerge/>
            <w:tcBorders>
              <w:left w:val="single" w:sz="4" w:space="0" w:color="auto"/>
              <w:bottom w:val="single" w:sz="4" w:space="0" w:color="auto"/>
              <w:right w:val="single" w:sz="4" w:space="0" w:color="auto"/>
            </w:tcBorders>
          </w:tcPr>
          <w:p w14:paraId="75A961D9"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2580" w:type="dxa"/>
            <w:vMerge/>
            <w:tcBorders>
              <w:left w:val="single" w:sz="4" w:space="0" w:color="auto"/>
              <w:bottom w:val="single" w:sz="4" w:space="0" w:color="auto"/>
              <w:right w:val="single" w:sz="4" w:space="0" w:color="auto"/>
            </w:tcBorders>
          </w:tcPr>
          <w:p w14:paraId="7E1BA914"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701" w:type="dxa"/>
            <w:vMerge/>
            <w:tcBorders>
              <w:left w:val="single" w:sz="4" w:space="0" w:color="auto"/>
              <w:bottom w:val="single" w:sz="4" w:space="0" w:color="auto"/>
              <w:right w:val="single" w:sz="4" w:space="0" w:color="auto"/>
            </w:tcBorders>
          </w:tcPr>
          <w:p w14:paraId="06327029"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530" w:type="dxa"/>
            <w:vMerge/>
            <w:tcBorders>
              <w:left w:val="single" w:sz="4" w:space="0" w:color="auto"/>
              <w:bottom w:val="single" w:sz="4" w:space="0" w:color="auto"/>
              <w:right w:val="single" w:sz="4" w:space="0" w:color="auto"/>
            </w:tcBorders>
          </w:tcPr>
          <w:p w14:paraId="58058D2A" w14:textId="77777777" w:rsidR="00C7424D" w:rsidRPr="00C7424D" w:rsidRDefault="00C7424D" w:rsidP="00C7424D">
            <w:pPr>
              <w:widowControl/>
              <w:rPr>
                <w:rFonts w:ascii="Times New Roman" w:eastAsia="Times New Roman" w:hAnsi="Times New Roman" w:cs="Times New Roman"/>
                <w:color w:val="1D1D1B"/>
                <w:shd w:val="clear" w:color="auto" w:fill="FFFFFF"/>
                <w:lang w:val="ru-RU" w:eastAsia="ru-RU" w:bidi="ar-SA"/>
              </w:rPr>
            </w:pPr>
          </w:p>
        </w:tc>
        <w:tc>
          <w:tcPr>
            <w:tcW w:w="993" w:type="dxa"/>
            <w:vMerge/>
            <w:tcBorders>
              <w:left w:val="single" w:sz="4" w:space="0" w:color="auto"/>
              <w:bottom w:val="single" w:sz="4" w:space="0" w:color="auto"/>
              <w:right w:val="single" w:sz="4" w:space="0" w:color="auto"/>
            </w:tcBorders>
          </w:tcPr>
          <w:p w14:paraId="68056DE8"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701" w:type="dxa"/>
            <w:tcBorders>
              <w:top w:val="single" w:sz="4" w:space="0" w:color="auto"/>
              <w:left w:val="single" w:sz="4" w:space="0" w:color="auto"/>
              <w:bottom w:val="single" w:sz="4" w:space="0" w:color="auto"/>
              <w:right w:val="single" w:sz="4" w:space="0" w:color="auto"/>
            </w:tcBorders>
          </w:tcPr>
          <w:p w14:paraId="33563B78"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Інші</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джерела</w:t>
            </w:r>
            <w:proofErr w:type="spellEnd"/>
          </w:p>
        </w:tc>
        <w:tc>
          <w:tcPr>
            <w:tcW w:w="992" w:type="dxa"/>
            <w:tcBorders>
              <w:top w:val="single" w:sz="4" w:space="0" w:color="auto"/>
              <w:left w:val="single" w:sz="4" w:space="0" w:color="auto"/>
              <w:bottom w:val="single" w:sz="4" w:space="0" w:color="auto"/>
              <w:right w:val="single" w:sz="4" w:space="0" w:color="auto"/>
            </w:tcBorders>
          </w:tcPr>
          <w:p w14:paraId="0E342A70"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2" w:type="dxa"/>
            <w:tcBorders>
              <w:top w:val="single" w:sz="4" w:space="0" w:color="auto"/>
              <w:left w:val="single" w:sz="4" w:space="0" w:color="auto"/>
              <w:bottom w:val="single" w:sz="4" w:space="0" w:color="auto"/>
              <w:right w:val="single" w:sz="4" w:space="0" w:color="auto"/>
            </w:tcBorders>
          </w:tcPr>
          <w:p w14:paraId="024CB4E0"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849" w:type="dxa"/>
            <w:tcBorders>
              <w:top w:val="single" w:sz="4" w:space="0" w:color="auto"/>
              <w:left w:val="single" w:sz="4" w:space="0" w:color="auto"/>
              <w:bottom w:val="single" w:sz="4" w:space="0" w:color="auto"/>
              <w:right w:val="single" w:sz="4" w:space="0" w:color="auto"/>
            </w:tcBorders>
          </w:tcPr>
          <w:p w14:paraId="53C3B2F7"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3" w:type="dxa"/>
            <w:tcBorders>
              <w:top w:val="single" w:sz="4" w:space="0" w:color="auto"/>
              <w:left w:val="single" w:sz="4" w:space="0" w:color="auto"/>
              <w:bottom w:val="single" w:sz="4" w:space="0" w:color="auto"/>
              <w:right w:val="single" w:sz="4" w:space="0" w:color="auto"/>
            </w:tcBorders>
          </w:tcPr>
          <w:p w14:paraId="15B5936A"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1873" w:type="dxa"/>
            <w:vMerge/>
            <w:tcBorders>
              <w:left w:val="single" w:sz="4" w:space="0" w:color="auto"/>
              <w:bottom w:val="single" w:sz="4" w:space="0" w:color="auto"/>
              <w:right w:val="single" w:sz="4" w:space="0" w:color="auto"/>
            </w:tcBorders>
          </w:tcPr>
          <w:p w14:paraId="71E50047"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r>
      <w:tr w:rsidR="00C7424D" w:rsidRPr="00C7424D" w14:paraId="57BC0057" w14:textId="77777777" w:rsidTr="005964B5">
        <w:trPr>
          <w:trHeight w:val="390"/>
        </w:trPr>
        <w:tc>
          <w:tcPr>
            <w:tcW w:w="567" w:type="dxa"/>
            <w:vMerge w:val="restart"/>
            <w:tcBorders>
              <w:top w:val="single" w:sz="4" w:space="0" w:color="auto"/>
              <w:left w:val="single" w:sz="4" w:space="0" w:color="auto"/>
              <w:right w:val="single" w:sz="4" w:space="0" w:color="auto"/>
            </w:tcBorders>
          </w:tcPr>
          <w:p w14:paraId="71836E12"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lastRenderedPageBreak/>
              <w:t>5</w:t>
            </w:r>
          </w:p>
        </w:tc>
        <w:tc>
          <w:tcPr>
            <w:tcW w:w="2580" w:type="dxa"/>
            <w:vMerge w:val="restart"/>
            <w:tcBorders>
              <w:top w:val="single" w:sz="4" w:space="0" w:color="auto"/>
              <w:left w:val="single" w:sz="4" w:space="0" w:color="auto"/>
              <w:right w:val="single" w:sz="4" w:space="0" w:color="auto"/>
            </w:tcBorders>
          </w:tcPr>
          <w:p w14:paraId="5A229542"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Забезпечення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обладнанням</w:t>
            </w:r>
            <w:proofErr w:type="spellEnd"/>
            <w:r w:rsidRPr="00C7424D">
              <w:rPr>
                <w:rFonts w:ascii="Times New Roman" w:eastAsia="Times New Roman" w:hAnsi="Times New Roman" w:cs="Times New Roman"/>
                <w:lang w:val="ru-RU" w:eastAsia="ru-RU" w:bidi="ar-SA"/>
              </w:rPr>
              <w:t xml:space="preserve"> та </w:t>
            </w:r>
            <w:proofErr w:type="spellStart"/>
            <w:r w:rsidRPr="00C7424D">
              <w:rPr>
                <w:rFonts w:ascii="Times New Roman" w:eastAsia="Times New Roman" w:hAnsi="Times New Roman" w:cs="Times New Roman"/>
                <w:lang w:val="ru-RU" w:eastAsia="ru-RU" w:bidi="ar-SA"/>
              </w:rPr>
              <w:t>матеріали</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необхідними</w:t>
            </w:r>
            <w:proofErr w:type="spellEnd"/>
            <w:r w:rsidRPr="00C7424D">
              <w:rPr>
                <w:rFonts w:ascii="Times New Roman" w:eastAsia="Times New Roman" w:hAnsi="Times New Roman" w:cs="Times New Roman"/>
                <w:lang w:val="ru-RU" w:eastAsia="ru-RU" w:bidi="ar-SA"/>
              </w:rPr>
              <w:t xml:space="preserve"> для </w:t>
            </w:r>
            <w:proofErr w:type="spellStart"/>
            <w:r w:rsidRPr="00C7424D">
              <w:rPr>
                <w:rFonts w:ascii="Times New Roman" w:eastAsia="Times New Roman" w:hAnsi="Times New Roman" w:cs="Times New Roman"/>
                <w:lang w:val="ru-RU" w:eastAsia="ru-RU" w:bidi="ar-SA"/>
              </w:rPr>
              <w:t>реалізації</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Програми</w:t>
            </w:r>
            <w:proofErr w:type="spellEnd"/>
            <w:r w:rsidRPr="00C7424D">
              <w:rPr>
                <w:rFonts w:ascii="Times New Roman" w:eastAsia="Times New Roman" w:hAnsi="Times New Roman" w:cs="Times New Roman"/>
                <w:lang w:val="ru-RU" w:eastAsia="ru-RU" w:bidi="ar-SA"/>
              </w:rPr>
              <w:t xml:space="preserve"> для </w:t>
            </w:r>
            <w:proofErr w:type="spellStart"/>
            <w:r w:rsidRPr="00C7424D">
              <w:rPr>
                <w:rFonts w:ascii="Times New Roman" w:eastAsia="Times New Roman" w:hAnsi="Times New Roman" w:cs="Times New Roman"/>
                <w:lang w:val="ru-RU" w:eastAsia="ru-RU" w:bidi="ar-SA"/>
              </w:rPr>
              <w:t>кривдників</w:t>
            </w:r>
            <w:proofErr w:type="spellEnd"/>
            <w:r w:rsidRPr="00C7424D">
              <w:rPr>
                <w:rFonts w:ascii="Times New Roman" w:eastAsia="Times New Roman" w:hAnsi="Times New Roman" w:cs="Times New Roman"/>
                <w:lang w:val="ru-RU" w:eastAsia="ru-RU" w:bidi="ar-SA"/>
              </w:rPr>
              <w:t xml:space="preserve"> </w:t>
            </w:r>
            <w:r w:rsidRPr="00C7424D">
              <w:rPr>
                <w:rFonts w:ascii="Times New Roman" w:eastAsia="Times New Roman" w:hAnsi="Times New Roman" w:cs="Times New Roman"/>
                <w:bCs/>
                <w:lang w:eastAsia="ru-RU" w:bidi="ar-SA"/>
              </w:rPr>
              <w:t xml:space="preserve">Вишнівської сільської ради </w:t>
            </w:r>
            <w:r w:rsidRPr="00C7424D">
              <w:rPr>
                <w:rFonts w:ascii="Times New Roman" w:eastAsia="Times New Roman" w:hAnsi="Times New Roman" w:cs="Times New Roman"/>
                <w:lang w:val="ru-RU" w:eastAsia="ru-RU" w:bidi="ar-SA"/>
              </w:rPr>
              <w:t xml:space="preserve">на </w:t>
            </w:r>
            <w:proofErr w:type="gramStart"/>
            <w:r w:rsidRPr="00C7424D">
              <w:rPr>
                <w:rFonts w:ascii="Times New Roman" w:eastAsia="Times New Roman" w:hAnsi="Times New Roman" w:cs="Times New Roman"/>
                <w:lang w:val="ru-RU" w:eastAsia="ru-RU" w:bidi="ar-SA"/>
              </w:rPr>
              <w:t>2024-2026</w:t>
            </w:r>
            <w:proofErr w:type="gramEnd"/>
            <w:r w:rsidRPr="00C7424D">
              <w:rPr>
                <w:rFonts w:ascii="Times New Roman" w:eastAsia="Times New Roman" w:hAnsi="Times New Roman" w:cs="Times New Roman"/>
                <w:lang w:val="ru-RU" w:eastAsia="ru-RU" w:bidi="ar-SA"/>
              </w:rPr>
              <w:t xml:space="preserve"> роки</w:t>
            </w:r>
          </w:p>
          <w:p w14:paraId="7BC4F464"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701" w:type="dxa"/>
            <w:vMerge w:val="restart"/>
            <w:tcBorders>
              <w:top w:val="single" w:sz="4" w:space="0" w:color="auto"/>
              <w:left w:val="single" w:sz="4" w:space="0" w:color="auto"/>
              <w:right w:val="single" w:sz="4" w:space="0" w:color="auto"/>
            </w:tcBorders>
          </w:tcPr>
          <w:p w14:paraId="4DE0A45A"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Проведення</w:t>
            </w:r>
            <w:proofErr w:type="spellEnd"/>
            <w:r w:rsidRPr="00C7424D">
              <w:rPr>
                <w:rFonts w:ascii="Times New Roman" w:eastAsia="Times New Roman" w:hAnsi="Times New Roman" w:cs="Times New Roman"/>
                <w:lang w:val="ru-RU" w:eastAsia="ru-RU" w:bidi="ar-SA"/>
              </w:rPr>
              <w:t xml:space="preserve"> психологом </w:t>
            </w:r>
            <w:proofErr w:type="spellStart"/>
            <w:r w:rsidRPr="00C7424D">
              <w:rPr>
                <w:rFonts w:ascii="Times New Roman" w:eastAsia="Times New Roman" w:hAnsi="Times New Roman" w:cs="Times New Roman"/>
                <w:lang w:val="ru-RU" w:eastAsia="ru-RU" w:bidi="ar-SA"/>
              </w:rPr>
              <w:t>індивідуальної</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роботи</w:t>
            </w:r>
            <w:proofErr w:type="spellEnd"/>
            <w:r w:rsidRPr="00C7424D">
              <w:rPr>
                <w:rFonts w:ascii="Times New Roman" w:eastAsia="Times New Roman" w:hAnsi="Times New Roman" w:cs="Times New Roman"/>
                <w:lang w:val="ru-RU" w:eastAsia="ru-RU" w:bidi="ar-SA"/>
              </w:rPr>
              <w:t xml:space="preserve"> та </w:t>
            </w:r>
            <w:proofErr w:type="spellStart"/>
            <w:r w:rsidRPr="00C7424D">
              <w:rPr>
                <w:rFonts w:ascii="Times New Roman" w:eastAsia="Times New Roman" w:hAnsi="Times New Roman" w:cs="Times New Roman"/>
                <w:lang w:val="ru-RU" w:eastAsia="ru-RU" w:bidi="ar-SA"/>
              </w:rPr>
              <w:t>групових</w:t>
            </w:r>
            <w:proofErr w:type="spellEnd"/>
            <w:r w:rsidRPr="00C7424D">
              <w:rPr>
                <w:rFonts w:ascii="Times New Roman" w:eastAsia="Times New Roman" w:hAnsi="Times New Roman" w:cs="Times New Roman"/>
                <w:lang w:val="ru-RU" w:eastAsia="ru-RU" w:bidi="ar-SA"/>
              </w:rPr>
              <w:t xml:space="preserve"> занять</w:t>
            </w:r>
          </w:p>
        </w:tc>
        <w:tc>
          <w:tcPr>
            <w:tcW w:w="1530" w:type="dxa"/>
            <w:vMerge w:val="restart"/>
            <w:tcBorders>
              <w:top w:val="single" w:sz="4" w:space="0" w:color="auto"/>
              <w:left w:val="single" w:sz="4" w:space="0" w:color="auto"/>
              <w:right w:val="single" w:sz="4" w:space="0" w:color="auto"/>
            </w:tcBorders>
          </w:tcPr>
          <w:p w14:paraId="3E0DECA2" w14:textId="77777777" w:rsidR="00C7424D" w:rsidRPr="00C7424D" w:rsidRDefault="00C7424D" w:rsidP="00C7424D">
            <w:pPr>
              <w:widowControl/>
              <w:rPr>
                <w:rFonts w:ascii="Times New Roman" w:eastAsia="Times New Roman" w:hAnsi="Times New Roman" w:cs="Times New Roman"/>
                <w:color w:val="auto"/>
                <w:lang w:eastAsia="ru-RU" w:bidi="ar-SA"/>
              </w:rPr>
            </w:pPr>
            <w:proofErr w:type="spellStart"/>
            <w:r w:rsidRPr="00C7424D">
              <w:rPr>
                <w:rFonts w:ascii="Times New Roman" w:eastAsia="Times New Roman" w:hAnsi="Times New Roman" w:cs="Times New Roman"/>
                <w:lang w:val="ru-RU" w:eastAsia="ru-RU" w:bidi="ar-SA"/>
              </w:rPr>
              <w:t>Комуналь</w:t>
            </w:r>
            <w:proofErr w:type="spellEnd"/>
            <w:r w:rsidRPr="00C7424D">
              <w:rPr>
                <w:rFonts w:ascii="Times New Roman" w:eastAsia="Times New Roman" w:hAnsi="Times New Roman" w:cs="Times New Roman"/>
                <w:lang w:eastAsia="ru-RU" w:bidi="ar-SA"/>
              </w:rPr>
              <w:t xml:space="preserve">на установа </w:t>
            </w:r>
            <w:r w:rsidRPr="00C7424D">
              <w:rPr>
                <w:rFonts w:ascii="Times New Roman" w:eastAsia="Times New Roman" w:hAnsi="Times New Roman" w:cs="Times New Roman"/>
                <w:lang w:val="ru-RU" w:eastAsia="ru-RU" w:bidi="ar-SA"/>
              </w:rPr>
              <w:t xml:space="preserve">«Центр </w:t>
            </w:r>
            <w:r w:rsidRPr="00C7424D">
              <w:rPr>
                <w:rFonts w:ascii="Times New Roman" w:eastAsia="Times New Roman" w:hAnsi="Times New Roman" w:cs="Times New Roman"/>
                <w:lang w:eastAsia="ru-RU" w:bidi="ar-SA"/>
              </w:rPr>
              <w:t xml:space="preserve">надання </w:t>
            </w:r>
            <w:proofErr w:type="spellStart"/>
            <w:r w:rsidRPr="00C7424D">
              <w:rPr>
                <w:rFonts w:ascii="Times New Roman" w:eastAsia="Times New Roman" w:hAnsi="Times New Roman" w:cs="Times New Roman"/>
                <w:lang w:val="ru-RU" w:eastAsia="ru-RU" w:bidi="ar-SA"/>
              </w:rPr>
              <w:t>соціальних</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послуг</w:t>
            </w:r>
            <w:proofErr w:type="spellEnd"/>
            <w:r w:rsidRPr="00C7424D">
              <w:rPr>
                <w:rFonts w:ascii="Times New Roman" w:eastAsia="Times New Roman" w:hAnsi="Times New Roman" w:cs="Times New Roman"/>
                <w:lang w:val="ru-RU" w:eastAsia="ru-RU" w:bidi="ar-SA"/>
              </w:rPr>
              <w:t xml:space="preserve">» </w:t>
            </w:r>
            <w:r w:rsidRPr="00C7424D">
              <w:rPr>
                <w:rFonts w:ascii="Times New Roman" w:eastAsia="Times New Roman" w:hAnsi="Times New Roman" w:cs="Times New Roman"/>
                <w:lang w:eastAsia="ru-RU" w:bidi="ar-SA"/>
              </w:rPr>
              <w:t>Вишнівської сільської ради</w:t>
            </w:r>
          </w:p>
        </w:tc>
        <w:tc>
          <w:tcPr>
            <w:tcW w:w="993" w:type="dxa"/>
            <w:vMerge w:val="restart"/>
            <w:tcBorders>
              <w:top w:val="single" w:sz="4" w:space="0" w:color="auto"/>
              <w:left w:val="single" w:sz="4" w:space="0" w:color="auto"/>
              <w:right w:val="single" w:sz="4" w:space="0" w:color="auto"/>
            </w:tcBorders>
          </w:tcPr>
          <w:p w14:paraId="373BD7D2"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roofErr w:type="gramStart"/>
            <w:r w:rsidRPr="00C7424D">
              <w:rPr>
                <w:rFonts w:ascii="Times New Roman" w:eastAsia="Times New Roman" w:hAnsi="Times New Roman" w:cs="Times New Roman"/>
                <w:color w:val="auto"/>
                <w:lang w:val="ru-RU" w:eastAsia="ru-RU" w:bidi="ar-SA"/>
              </w:rPr>
              <w:t>2024-2026</w:t>
            </w:r>
            <w:proofErr w:type="gramEnd"/>
          </w:p>
        </w:tc>
        <w:tc>
          <w:tcPr>
            <w:tcW w:w="1701" w:type="dxa"/>
            <w:tcBorders>
              <w:top w:val="single" w:sz="4" w:space="0" w:color="auto"/>
              <w:left w:val="single" w:sz="4" w:space="0" w:color="auto"/>
              <w:bottom w:val="single" w:sz="4" w:space="0" w:color="auto"/>
              <w:right w:val="single" w:sz="4" w:space="0" w:color="auto"/>
            </w:tcBorders>
          </w:tcPr>
          <w:p w14:paraId="0DD36C62"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Загальний</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обсяг</w:t>
            </w:r>
            <w:proofErr w:type="spellEnd"/>
            <w:r w:rsidRPr="00C7424D">
              <w:rPr>
                <w:rFonts w:ascii="Times New Roman" w:eastAsia="Times New Roman" w:hAnsi="Times New Roman" w:cs="Times New Roman"/>
                <w:color w:val="auto"/>
                <w:lang w:val="ru-RU" w:eastAsia="ru-RU" w:bidi="ar-SA"/>
              </w:rPr>
              <w:t>, у т. ч.</w:t>
            </w:r>
          </w:p>
        </w:tc>
        <w:tc>
          <w:tcPr>
            <w:tcW w:w="992" w:type="dxa"/>
            <w:tcBorders>
              <w:top w:val="single" w:sz="4" w:space="0" w:color="auto"/>
              <w:left w:val="single" w:sz="4" w:space="0" w:color="auto"/>
              <w:bottom w:val="single" w:sz="4" w:space="0" w:color="auto"/>
              <w:right w:val="single" w:sz="4" w:space="0" w:color="auto"/>
            </w:tcBorders>
          </w:tcPr>
          <w:p w14:paraId="02F19DF5"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eastAsia="ru-RU" w:bidi="ar-SA"/>
              </w:rPr>
              <w:t>1</w:t>
            </w:r>
            <w:r w:rsidRPr="00C7424D">
              <w:rPr>
                <w:rFonts w:ascii="Times New Roman" w:eastAsia="Times New Roman" w:hAnsi="Times New Roman" w:cs="Times New Roman"/>
                <w:color w:val="auto"/>
                <w:lang w:val="ru-RU" w:eastAsia="ru-RU" w:bidi="ar-SA"/>
              </w:rPr>
              <w:t>,0</w:t>
            </w:r>
          </w:p>
        </w:tc>
        <w:tc>
          <w:tcPr>
            <w:tcW w:w="992" w:type="dxa"/>
            <w:tcBorders>
              <w:top w:val="single" w:sz="4" w:space="0" w:color="auto"/>
              <w:left w:val="single" w:sz="4" w:space="0" w:color="auto"/>
              <w:bottom w:val="single" w:sz="4" w:space="0" w:color="auto"/>
              <w:right w:val="single" w:sz="4" w:space="0" w:color="auto"/>
            </w:tcBorders>
          </w:tcPr>
          <w:p w14:paraId="0A4575E2"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eastAsia="ru-RU" w:bidi="ar-SA"/>
              </w:rPr>
              <w:t>5</w:t>
            </w:r>
            <w:r w:rsidRPr="00C7424D">
              <w:rPr>
                <w:rFonts w:ascii="Times New Roman" w:eastAsia="Times New Roman" w:hAnsi="Times New Roman" w:cs="Times New Roman"/>
                <w:color w:val="auto"/>
                <w:lang w:val="ru-RU" w:eastAsia="ru-RU" w:bidi="ar-SA"/>
              </w:rPr>
              <w:t>,0</w:t>
            </w:r>
          </w:p>
        </w:tc>
        <w:tc>
          <w:tcPr>
            <w:tcW w:w="849" w:type="dxa"/>
            <w:tcBorders>
              <w:top w:val="single" w:sz="4" w:space="0" w:color="auto"/>
              <w:left w:val="single" w:sz="4" w:space="0" w:color="auto"/>
              <w:bottom w:val="single" w:sz="4" w:space="0" w:color="auto"/>
              <w:right w:val="single" w:sz="4" w:space="0" w:color="auto"/>
            </w:tcBorders>
          </w:tcPr>
          <w:p w14:paraId="25C80339"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eastAsia="ru-RU" w:bidi="ar-SA"/>
              </w:rPr>
              <w:t>5</w:t>
            </w:r>
            <w:r w:rsidRPr="00C7424D">
              <w:rPr>
                <w:rFonts w:ascii="Times New Roman" w:eastAsia="Times New Roman" w:hAnsi="Times New Roman" w:cs="Times New Roman"/>
                <w:color w:val="auto"/>
                <w:lang w:val="ru-RU" w:eastAsia="ru-RU" w:bidi="ar-SA"/>
              </w:rPr>
              <w:t>,0</w:t>
            </w:r>
          </w:p>
        </w:tc>
        <w:tc>
          <w:tcPr>
            <w:tcW w:w="993" w:type="dxa"/>
            <w:tcBorders>
              <w:top w:val="single" w:sz="4" w:space="0" w:color="auto"/>
              <w:left w:val="single" w:sz="4" w:space="0" w:color="auto"/>
              <w:bottom w:val="single" w:sz="4" w:space="0" w:color="auto"/>
              <w:right w:val="single" w:sz="4" w:space="0" w:color="auto"/>
            </w:tcBorders>
          </w:tcPr>
          <w:p w14:paraId="05305AF2"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eastAsia="ru-RU" w:bidi="ar-SA"/>
              </w:rPr>
              <w:t>11</w:t>
            </w:r>
            <w:r w:rsidRPr="00C7424D">
              <w:rPr>
                <w:rFonts w:ascii="Times New Roman" w:eastAsia="Times New Roman" w:hAnsi="Times New Roman" w:cs="Times New Roman"/>
                <w:color w:val="auto"/>
                <w:lang w:val="ru-RU" w:eastAsia="ru-RU" w:bidi="ar-SA"/>
              </w:rPr>
              <w:t>,00</w:t>
            </w:r>
          </w:p>
          <w:p w14:paraId="2B1DB7D1"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
        </w:tc>
        <w:tc>
          <w:tcPr>
            <w:tcW w:w="1873" w:type="dxa"/>
            <w:vMerge w:val="restart"/>
            <w:tcBorders>
              <w:top w:val="single" w:sz="4" w:space="0" w:color="auto"/>
              <w:left w:val="single" w:sz="4" w:space="0" w:color="auto"/>
              <w:right w:val="single" w:sz="4" w:space="0" w:color="auto"/>
            </w:tcBorders>
          </w:tcPr>
          <w:p w14:paraId="2E218A1B" w14:textId="77777777" w:rsidR="00C7424D" w:rsidRPr="00C7424D" w:rsidRDefault="00C7424D" w:rsidP="00C7424D">
            <w:pPr>
              <w:widowControl/>
              <w:rPr>
                <w:rFonts w:ascii="Times New Roman" w:eastAsia="Times New Roman" w:hAnsi="Times New Roman" w:cs="Times New Roman"/>
                <w:color w:val="auto"/>
                <w:sz w:val="23"/>
                <w:szCs w:val="23"/>
                <w:lang w:val="ru-RU" w:eastAsia="ru-RU" w:bidi="ar-SA"/>
              </w:rPr>
            </w:pPr>
            <w:proofErr w:type="spellStart"/>
            <w:r w:rsidRPr="00C7424D">
              <w:rPr>
                <w:rFonts w:ascii="Times New Roman" w:eastAsia="Times New Roman" w:hAnsi="Times New Roman" w:cs="Times New Roman"/>
                <w:color w:val="auto"/>
                <w:sz w:val="23"/>
                <w:szCs w:val="23"/>
                <w:lang w:val="ru-RU" w:eastAsia="ru-RU" w:bidi="ar-SA"/>
              </w:rPr>
              <w:t>Застосування</w:t>
            </w:r>
            <w:proofErr w:type="spellEnd"/>
            <w:r w:rsidRPr="00C7424D">
              <w:rPr>
                <w:rFonts w:ascii="Times New Roman" w:eastAsia="Times New Roman" w:hAnsi="Times New Roman" w:cs="Times New Roman"/>
                <w:color w:val="auto"/>
                <w:sz w:val="23"/>
                <w:szCs w:val="23"/>
                <w:lang w:val="ru-RU" w:eastAsia="ru-RU" w:bidi="ar-SA"/>
              </w:rPr>
              <w:t xml:space="preserve"> широкого спектру </w:t>
            </w:r>
            <w:proofErr w:type="spellStart"/>
            <w:r w:rsidRPr="00C7424D">
              <w:rPr>
                <w:rFonts w:ascii="Times New Roman" w:eastAsia="Times New Roman" w:hAnsi="Times New Roman" w:cs="Times New Roman"/>
                <w:color w:val="auto"/>
                <w:sz w:val="23"/>
                <w:szCs w:val="23"/>
                <w:lang w:val="ru-RU" w:eastAsia="ru-RU" w:bidi="ar-SA"/>
              </w:rPr>
              <w:t>різних</w:t>
            </w:r>
            <w:proofErr w:type="spellEnd"/>
            <w:r w:rsidRPr="00C7424D">
              <w:rPr>
                <w:rFonts w:ascii="Times New Roman" w:eastAsia="Times New Roman" w:hAnsi="Times New Roman" w:cs="Times New Roman"/>
                <w:color w:val="auto"/>
                <w:sz w:val="23"/>
                <w:szCs w:val="23"/>
                <w:lang w:val="ru-RU" w:eastAsia="ru-RU" w:bidi="ar-SA"/>
              </w:rPr>
              <w:t xml:space="preserve"> форм, </w:t>
            </w:r>
            <w:proofErr w:type="spellStart"/>
            <w:r w:rsidRPr="00C7424D">
              <w:rPr>
                <w:rFonts w:ascii="Times New Roman" w:eastAsia="Times New Roman" w:hAnsi="Times New Roman" w:cs="Times New Roman"/>
                <w:color w:val="auto"/>
                <w:sz w:val="23"/>
                <w:szCs w:val="23"/>
                <w:lang w:val="ru-RU" w:eastAsia="ru-RU" w:bidi="ar-SA"/>
              </w:rPr>
              <w:t>методів</w:t>
            </w:r>
            <w:proofErr w:type="spellEnd"/>
            <w:r w:rsidRPr="00C7424D">
              <w:rPr>
                <w:rFonts w:ascii="Times New Roman" w:eastAsia="Times New Roman" w:hAnsi="Times New Roman" w:cs="Times New Roman"/>
                <w:color w:val="auto"/>
                <w:sz w:val="23"/>
                <w:szCs w:val="23"/>
                <w:lang w:val="ru-RU" w:eastAsia="ru-RU" w:bidi="ar-SA"/>
              </w:rPr>
              <w:t xml:space="preserve"> і </w:t>
            </w:r>
            <w:proofErr w:type="spellStart"/>
            <w:r w:rsidRPr="00C7424D">
              <w:rPr>
                <w:rFonts w:ascii="Times New Roman" w:eastAsia="Times New Roman" w:hAnsi="Times New Roman" w:cs="Times New Roman"/>
                <w:color w:val="auto"/>
                <w:sz w:val="23"/>
                <w:szCs w:val="23"/>
                <w:lang w:val="ru-RU" w:eastAsia="ru-RU" w:bidi="ar-SA"/>
              </w:rPr>
              <w:t>технік</w:t>
            </w:r>
            <w:proofErr w:type="spellEnd"/>
            <w:r w:rsidRPr="00C7424D">
              <w:rPr>
                <w:rFonts w:ascii="Times New Roman" w:eastAsia="Times New Roman" w:hAnsi="Times New Roman" w:cs="Times New Roman"/>
                <w:color w:val="auto"/>
                <w:sz w:val="23"/>
                <w:szCs w:val="23"/>
                <w:lang w:val="ru-RU" w:eastAsia="ru-RU" w:bidi="ar-SA"/>
              </w:rPr>
              <w:t xml:space="preserve"> активного </w:t>
            </w:r>
            <w:proofErr w:type="spellStart"/>
            <w:r w:rsidRPr="00C7424D">
              <w:rPr>
                <w:rFonts w:ascii="Times New Roman" w:eastAsia="Times New Roman" w:hAnsi="Times New Roman" w:cs="Times New Roman"/>
                <w:color w:val="auto"/>
                <w:sz w:val="23"/>
                <w:szCs w:val="23"/>
                <w:lang w:val="ru-RU" w:eastAsia="ru-RU" w:bidi="ar-SA"/>
              </w:rPr>
              <w:t>навчання</w:t>
            </w:r>
            <w:proofErr w:type="spellEnd"/>
            <w:r w:rsidRPr="00C7424D">
              <w:rPr>
                <w:rFonts w:ascii="Times New Roman" w:eastAsia="Times New Roman" w:hAnsi="Times New Roman" w:cs="Times New Roman"/>
                <w:color w:val="auto"/>
                <w:sz w:val="23"/>
                <w:szCs w:val="23"/>
                <w:lang w:val="ru-RU" w:eastAsia="ru-RU" w:bidi="ar-SA"/>
              </w:rPr>
              <w:t xml:space="preserve"> </w:t>
            </w:r>
            <w:proofErr w:type="spellStart"/>
            <w:r w:rsidRPr="00C7424D">
              <w:rPr>
                <w:rFonts w:ascii="Times New Roman" w:eastAsia="Times New Roman" w:hAnsi="Times New Roman" w:cs="Times New Roman"/>
                <w:color w:val="auto"/>
                <w:sz w:val="23"/>
                <w:szCs w:val="23"/>
                <w:lang w:val="ru-RU" w:eastAsia="ru-RU" w:bidi="ar-SA"/>
              </w:rPr>
              <w:t>дорослих</w:t>
            </w:r>
            <w:proofErr w:type="spellEnd"/>
            <w:r w:rsidRPr="00C7424D">
              <w:rPr>
                <w:rFonts w:ascii="Times New Roman" w:eastAsia="Times New Roman" w:hAnsi="Times New Roman" w:cs="Times New Roman"/>
                <w:color w:val="auto"/>
                <w:sz w:val="23"/>
                <w:szCs w:val="23"/>
                <w:lang w:val="ru-RU" w:eastAsia="ru-RU" w:bidi="ar-SA"/>
              </w:rPr>
              <w:t xml:space="preserve"> </w:t>
            </w:r>
            <w:proofErr w:type="spellStart"/>
            <w:r w:rsidRPr="00C7424D">
              <w:rPr>
                <w:rFonts w:ascii="Times New Roman" w:eastAsia="Times New Roman" w:hAnsi="Times New Roman" w:cs="Times New Roman"/>
                <w:color w:val="auto"/>
                <w:sz w:val="23"/>
                <w:szCs w:val="23"/>
                <w:lang w:val="ru-RU" w:eastAsia="ru-RU" w:bidi="ar-SA"/>
              </w:rPr>
              <w:t>осіб</w:t>
            </w:r>
            <w:proofErr w:type="spellEnd"/>
            <w:r w:rsidRPr="00C7424D">
              <w:rPr>
                <w:rFonts w:ascii="Times New Roman" w:eastAsia="Times New Roman" w:hAnsi="Times New Roman" w:cs="Times New Roman"/>
                <w:color w:val="auto"/>
                <w:sz w:val="23"/>
                <w:szCs w:val="23"/>
                <w:lang w:val="ru-RU" w:eastAsia="ru-RU" w:bidi="ar-SA"/>
              </w:rPr>
              <w:t xml:space="preserve"> та </w:t>
            </w:r>
            <w:proofErr w:type="spellStart"/>
            <w:r w:rsidRPr="00C7424D">
              <w:rPr>
                <w:rFonts w:ascii="Times New Roman" w:eastAsia="Times New Roman" w:hAnsi="Times New Roman" w:cs="Times New Roman"/>
                <w:color w:val="auto"/>
                <w:sz w:val="23"/>
                <w:szCs w:val="23"/>
                <w:lang w:val="ru-RU" w:eastAsia="ru-RU" w:bidi="ar-SA"/>
              </w:rPr>
              <w:t>якісне</w:t>
            </w:r>
            <w:proofErr w:type="spellEnd"/>
            <w:r w:rsidRPr="00C7424D">
              <w:rPr>
                <w:rFonts w:ascii="Times New Roman" w:eastAsia="Times New Roman" w:hAnsi="Times New Roman" w:cs="Times New Roman"/>
                <w:color w:val="auto"/>
                <w:sz w:val="23"/>
                <w:szCs w:val="23"/>
                <w:lang w:val="ru-RU" w:eastAsia="ru-RU" w:bidi="ar-SA"/>
              </w:rPr>
              <w:t xml:space="preserve"> </w:t>
            </w:r>
            <w:proofErr w:type="spellStart"/>
            <w:r w:rsidRPr="00C7424D">
              <w:rPr>
                <w:rFonts w:ascii="Times New Roman" w:eastAsia="Times New Roman" w:hAnsi="Times New Roman" w:cs="Times New Roman"/>
                <w:color w:val="auto"/>
                <w:sz w:val="23"/>
                <w:szCs w:val="23"/>
                <w:lang w:val="ru-RU" w:eastAsia="ru-RU" w:bidi="ar-SA"/>
              </w:rPr>
              <w:t>засвоєння</w:t>
            </w:r>
            <w:proofErr w:type="spellEnd"/>
            <w:r w:rsidRPr="00C7424D">
              <w:rPr>
                <w:rFonts w:ascii="Times New Roman" w:eastAsia="Times New Roman" w:hAnsi="Times New Roman" w:cs="Times New Roman"/>
                <w:color w:val="auto"/>
                <w:sz w:val="23"/>
                <w:szCs w:val="23"/>
                <w:lang w:val="ru-RU" w:eastAsia="ru-RU" w:bidi="ar-SA"/>
              </w:rPr>
              <w:t xml:space="preserve"> </w:t>
            </w:r>
            <w:proofErr w:type="spellStart"/>
            <w:r w:rsidRPr="00C7424D">
              <w:rPr>
                <w:rFonts w:ascii="Times New Roman" w:eastAsia="Times New Roman" w:hAnsi="Times New Roman" w:cs="Times New Roman"/>
                <w:color w:val="auto"/>
                <w:sz w:val="23"/>
                <w:szCs w:val="23"/>
                <w:lang w:val="ru-RU" w:eastAsia="ru-RU" w:bidi="ar-SA"/>
              </w:rPr>
              <w:t>інформації</w:t>
            </w:r>
            <w:proofErr w:type="spellEnd"/>
            <w:r w:rsidRPr="00C7424D">
              <w:rPr>
                <w:rFonts w:ascii="Times New Roman" w:eastAsia="Times New Roman" w:hAnsi="Times New Roman" w:cs="Times New Roman"/>
                <w:color w:val="auto"/>
                <w:sz w:val="23"/>
                <w:szCs w:val="23"/>
                <w:lang w:val="ru-RU" w:eastAsia="ru-RU" w:bidi="ar-SA"/>
              </w:rPr>
              <w:t xml:space="preserve"> </w:t>
            </w:r>
          </w:p>
        </w:tc>
      </w:tr>
      <w:tr w:rsidR="00C7424D" w:rsidRPr="00C7424D" w14:paraId="0F073890" w14:textId="77777777" w:rsidTr="005964B5">
        <w:trPr>
          <w:trHeight w:val="302"/>
        </w:trPr>
        <w:tc>
          <w:tcPr>
            <w:tcW w:w="567" w:type="dxa"/>
            <w:vMerge/>
            <w:tcBorders>
              <w:left w:val="single" w:sz="4" w:space="0" w:color="auto"/>
              <w:right w:val="single" w:sz="4" w:space="0" w:color="auto"/>
            </w:tcBorders>
          </w:tcPr>
          <w:p w14:paraId="6265F996"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
        </w:tc>
        <w:tc>
          <w:tcPr>
            <w:tcW w:w="2580" w:type="dxa"/>
            <w:vMerge/>
            <w:tcBorders>
              <w:left w:val="single" w:sz="4" w:space="0" w:color="auto"/>
              <w:right w:val="single" w:sz="4" w:space="0" w:color="auto"/>
            </w:tcBorders>
          </w:tcPr>
          <w:p w14:paraId="7D24C7E7"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701" w:type="dxa"/>
            <w:vMerge/>
            <w:tcBorders>
              <w:left w:val="single" w:sz="4" w:space="0" w:color="auto"/>
              <w:right w:val="single" w:sz="4" w:space="0" w:color="auto"/>
            </w:tcBorders>
          </w:tcPr>
          <w:p w14:paraId="0715F603"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530" w:type="dxa"/>
            <w:vMerge/>
            <w:tcBorders>
              <w:left w:val="single" w:sz="4" w:space="0" w:color="auto"/>
              <w:right w:val="single" w:sz="4" w:space="0" w:color="auto"/>
            </w:tcBorders>
          </w:tcPr>
          <w:p w14:paraId="708B85C3" w14:textId="77777777" w:rsidR="00C7424D" w:rsidRPr="00C7424D" w:rsidRDefault="00C7424D" w:rsidP="00C7424D">
            <w:pPr>
              <w:widowControl/>
              <w:rPr>
                <w:rFonts w:ascii="Times New Roman" w:eastAsia="Times New Roman" w:hAnsi="Times New Roman" w:cs="Times New Roman"/>
                <w:color w:val="1D1D1B"/>
                <w:shd w:val="clear" w:color="auto" w:fill="FFFFFF"/>
                <w:lang w:val="ru-RU" w:eastAsia="ru-RU" w:bidi="ar-SA"/>
              </w:rPr>
            </w:pPr>
          </w:p>
        </w:tc>
        <w:tc>
          <w:tcPr>
            <w:tcW w:w="993" w:type="dxa"/>
            <w:vMerge/>
            <w:tcBorders>
              <w:left w:val="single" w:sz="4" w:space="0" w:color="auto"/>
              <w:right w:val="single" w:sz="4" w:space="0" w:color="auto"/>
            </w:tcBorders>
          </w:tcPr>
          <w:p w14:paraId="33977E48"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
        </w:tc>
        <w:tc>
          <w:tcPr>
            <w:tcW w:w="1701" w:type="dxa"/>
            <w:tcBorders>
              <w:top w:val="single" w:sz="4" w:space="0" w:color="auto"/>
              <w:left w:val="single" w:sz="4" w:space="0" w:color="auto"/>
              <w:bottom w:val="single" w:sz="4" w:space="0" w:color="auto"/>
              <w:right w:val="single" w:sz="4" w:space="0" w:color="auto"/>
            </w:tcBorders>
          </w:tcPr>
          <w:p w14:paraId="55D44E1F"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Державний</w:t>
            </w:r>
            <w:proofErr w:type="spellEnd"/>
            <w:r w:rsidRPr="00C7424D">
              <w:rPr>
                <w:rFonts w:ascii="Times New Roman" w:eastAsia="Times New Roman" w:hAnsi="Times New Roman" w:cs="Times New Roman"/>
                <w:color w:val="auto"/>
                <w:lang w:val="ru-RU" w:eastAsia="ru-RU" w:bidi="ar-SA"/>
              </w:rPr>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4CC5DD6B"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2" w:type="dxa"/>
            <w:tcBorders>
              <w:top w:val="single" w:sz="4" w:space="0" w:color="auto"/>
              <w:left w:val="single" w:sz="4" w:space="0" w:color="auto"/>
              <w:bottom w:val="single" w:sz="4" w:space="0" w:color="auto"/>
              <w:right w:val="single" w:sz="4" w:space="0" w:color="auto"/>
            </w:tcBorders>
          </w:tcPr>
          <w:p w14:paraId="5DCC29C3"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849" w:type="dxa"/>
            <w:tcBorders>
              <w:top w:val="single" w:sz="4" w:space="0" w:color="auto"/>
              <w:left w:val="single" w:sz="4" w:space="0" w:color="auto"/>
              <w:bottom w:val="single" w:sz="4" w:space="0" w:color="auto"/>
              <w:right w:val="single" w:sz="4" w:space="0" w:color="auto"/>
            </w:tcBorders>
          </w:tcPr>
          <w:p w14:paraId="7C6AFA26"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3" w:type="dxa"/>
            <w:tcBorders>
              <w:top w:val="single" w:sz="4" w:space="0" w:color="auto"/>
              <w:left w:val="single" w:sz="4" w:space="0" w:color="auto"/>
              <w:bottom w:val="single" w:sz="4" w:space="0" w:color="auto"/>
              <w:right w:val="single" w:sz="4" w:space="0" w:color="auto"/>
            </w:tcBorders>
          </w:tcPr>
          <w:p w14:paraId="2F0B7B9E"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1873" w:type="dxa"/>
            <w:vMerge/>
            <w:tcBorders>
              <w:left w:val="single" w:sz="4" w:space="0" w:color="auto"/>
              <w:right w:val="single" w:sz="4" w:space="0" w:color="auto"/>
            </w:tcBorders>
          </w:tcPr>
          <w:p w14:paraId="669220F5"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r>
      <w:tr w:rsidR="00C7424D" w:rsidRPr="00C7424D" w14:paraId="5BD09C50" w14:textId="77777777" w:rsidTr="005964B5">
        <w:trPr>
          <w:trHeight w:val="547"/>
        </w:trPr>
        <w:tc>
          <w:tcPr>
            <w:tcW w:w="567" w:type="dxa"/>
            <w:vMerge/>
            <w:tcBorders>
              <w:left w:val="single" w:sz="4" w:space="0" w:color="auto"/>
              <w:right w:val="single" w:sz="4" w:space="0" w:color="auto"/>
            </w:tcBorders>
          </w:tcPr>
          <w:p w14:paraId="2311B2D2"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
        </w:tc>
        <w:tc>
          <w:tcPr>
            <w:tcW w:w="2580" w:type="dxa"/>
            <w:vMerge/>
            <w:tcBorders>
              <w:left w:val="single" w:sz="4" w:space="0" w:color="auto"/>
              <w:right w:val="single" w:sz="4" w:space="0" w:color="auto"/>
            </w:tcBorders>
          </w:tcPr>
          <w:p w14:paraId="7905F934"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701" w:type="dxa"/>
            <w:vMerge/>
            <w:tcBorders>
              <w:left w:val="single" w:sz="4" w:space="0" w:color="auto"/>
              <w:right w:val="single" w:sz="4" w:space="0" w:color="auto"/>
            </w:tcBorders>
          </w:tcPr>
          <w:p w14:paraId="753634B3"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530" w:type="dxa"/>
            <w:vMerge/>
            <w:tcBorders>
              <w:left w:val="single" w:sz="4" w:space="0" w:color="auto"/>
              <w:right w:val="single" w:sz="4" w:space="0" w:color="auto"/>
            </w:tcBorders>
          </w:tcPr>
          <w:p w14:paraId="3B90BE20" w14:textId="77777777" w:rsidR="00C7424D" w:rsidRPr="00C7424D" w:rsidRDefault="00C7424D" w:rsidP="00C7424D">
            <w:pPr>
              <w:widowControl/>
              <w:rPr>
                <w:rFonts w:ascii="Times New Roman" w:eastAsia="Times New Roman" w:hAnsi="Times New Roman" w:cs="Times New Roman"/>
                <w:color w:val="1D1D1B"/>
                <w:shd w:val="clear" w:color="auto" w:fill="FFFFFF"/>
                <w:lang w:val="ru-RU" w:eastAsia="ru-RU" w:bidi="ar-SA"/>
              </w:rPr>
            </w:pPr>
          </w:p>
        </w:tc>
        <w:tc>
          <w:tcPr>
            <w:tcW w:w="993" w:type="dxa"/>
            <w:vMerge/>
            <w:tcBorders>
              <w:left w:val="single" w:sz="4" w:space="0" w:color="auto"/>
              <w:right w:val="single" w:sz="4" w:space="0" w:color="auto"/>
            </w:tcBorders>
          </w:tcPr>
          <w:p w14:paraId="3ADA9848"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
        </w:tc>
        <w:tc>
          <w:tcPr>
            <w:tcW w:w="1701" w:type="dxa"/>
            <w:tcBorders>
              <w:top w:val="single" w:sz="4" w:space="0" w:color="auto"/>
              <w:left w:val="single" w:sz="4" w:space="0" w:color="auto"/>
              <w:bottom w:val="single" w:sz="4" w:space="0" w:color="auto"/>
              <w:right w:val="single" w:sz="4" w:space="0" w:color="auto"/>
            </w:tcBorders>
          </w:tcPr>
          <w:p w14:paraId="6F10E702"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Обласний</w:t>
            </w:r>
            <w:proofErr w:type="spellEnd"/>
            <w:r w:rsidRPr="00C7424D">
              <w:rPr>
                <w:rFonts w:ascii="Times New Roman" w:eastAsia="Times New Roman" w:hAnsi="Times New Roman" w:cs="Times New Roman"/>
                <w:color w:val="auto"/>
                <w:lang w:val="ru-RU" w:eastAsia="ru-RU" w:bidi="ar-SA"/>
              </w:rPr>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767B244B"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2" w:type="dxa"/>
            <w:tcBorders>
              <w:top w:val="single" w:sz="4" w:space="0" w:color="auto"/>
              <w:left w:val="single" w:sz="4" w:space="0" w:color="auto"/>
              <w:bottom w:val="single" w:sz="4" w:space="0" w:color="auto"/>
              <w:right w:val="single" w:sz="4" w:space="0" w:color="auto"/>
            </w:tcBorders>
          </w:tcPr>
          <w:p w14:paraId="6D2C5917"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849" w:type="dxa"/>
            <w:tcBorders>
              <w:top w:val="single" w:sz="4" w:space="0" w:color="auto"/>
              <w:left w:val="single" w:sz="4" w:space="0" w:color="auto"/>
              <w:bottom w:val="single" w:sz="4" w:space="0" w:color="auto"/>
              <w:right w:val="single" w:sz="4" w:space="0" w:color="auto"/>
            </w:tcBorders>
          </w:tcPr>
          <w:p w14:paraId="5962AD55"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3" w:type="dxa"/>
            <w:tcBorders>
              <w:top w:val="single" w:sz="4" w:space="0" w:color="auto"/>
              <w:left w:val="single" w:sz="4" w:space="0" w:color="auto"/>
              <w:bottom w:val="single" w:sz="4" w:space="0" w:color="auto"/>
              <w:right w:val="single" w:sz="4" w:space="0" w:color="auto"/>
            </w:tcBorders>
          </w:tcPr>
          <w:p w14:paraId="39A077F6"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1873" w:type="dxa"/>
            <w:vMerge/>
            <w:tcBorders>
              <w:left w:val="single" w:sz="4" w:space="0" w:color="auto"/>
              <w:right w:val="single" w:sz="4" w:space="0" w:color="auto"/>
            </w:tcBorders>
          </w:tcPr>
          <w:p w14:paraId="5C26E94A"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r>
      <w:tr w:rsidR="00C7424D" w:rsidRPr="00C7424D" w14:paraId="0B6BCC4C" w14:textId="77777777" w:rsidTr="005964B5">
        <w:trPr>
          <w:trHeight w:val="420"/>
        </w:trPr>
        <w:tc>
          <w:tcPr>
            <w:tcW w:w="567" w:type="dxa"/>
            <w:vMerge/>
            <w:tcBorders>
              <w:left w:val="single" w:sz="4" w:space="0" w:color="auto"/>
              <w:right w:val="single" w:sz="4" w:space="0" w:color="auto"/>
            </w:tcBorders>
          </w:tcPr>
          <w:p w14:paraId="6D09A07F"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
        </w:tc>
        <w:tc>
          <w:tcPr>
            <w:tcW w:w="2580" w:type="dxa"/>
            <w:vMerge/>
            <w:tcBorders>
              <w:left w:val="single" w:sz="4" w:space="0" w:color="auto"/>
              <w:right w:val="single" w:sz="4" w:space="0" w:color="auto"/>
            </w:tcBorders>
          </w:tcPr>
          <w:p w14:paraId="255F1682"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701" w:type="dxa"/>
            <w:vMerge/>
            <w:tcBorders>
              <w:left w:val="single" w:sz="4" w:space="0" w:color="auto"/>
              <w:right w:val="single" w:sz="4" w:space="0" w:color="auto"/>
            </w:tcBorders>
          </w:tcPr>
          <w:p w14:paraId="4BEF4222"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530" w:type="dxa"/>
            <w:vMerge/>
            <w:tcBorders>
              <w:left w:val="single" w:sz="4" w:space="0" w:color="auto"/>
              <w:right w:val="single" w:sz="4" w:space="0" w:color="auto"/>
            </w:tcBorders>
          </w:tcPr>
          <w:p w14:paraId="34C8E214" w14:textId="77777777" w:rsidR="00C7424D" w:rsidRPr="00C7424D" w:rsidRDefault="00C7424D" w:rsidP="00C7424D">
            <w:pPr>
              <w:widowControl/>
              <w:rPr>
                <w:rFonts w:ascii="Times New Roman" w:eastAsia="Times New Roman" w:hAnsi="Times New Roman" w:cs="Times New Roman"/>
                <w:color w:val="1D1D1B"/>
                <w:shd w:val="clear" w:color="auto" w:fill="FFFFFF"/>
                <w:lang w:val="ru-RU" w:eastAsia="ru-RU" w:bidi="ar-SA"/>
              </w:rPr>
            </w:pPr>
          </w:p>
        </w:tc>
        <w:tc>
          <w:tcPr>
            <w:tcW w:w="993" w:type="dxa"/>
            <w:vMerge/>
            <w:tcBorders>
              <w:left w:val="single" w:sz="4" w:space="0" w:color="auto"/>
              <w:right w:val="single" w:sz="4" w:space="0" w:color="auto"/>
            </w:tcBorders>
          </w:tcPr>
          <w:p w14:paraId="1995D6EF"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
        </w:tc>
        <w:tc>
          <w:tcPr>
            <w:tcW w:w="1701" w:type="dxa"/>
            <w:tcBorders>
              <w:top w:val="single" w:sz="4" w:space="0" w:color="auto"/>
              <w:left w:val="single" w:sz="4" w:space="0" w:color="auto"/>
              <w:bottom w:val="single" w:sz="4" w:space="0" w:color="auto"/>
              <w:right w:val="single" w:sz="4" w:space="0" w:color="auto"/>
            </w:tcBorders>
          </w:tcPr>
          <w:p w14:paraId="2463551C"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Місцевий</w:t>
            </w:r>
            <w:proofErr w:type="spellEnd"/>
            <w:r w:rsidRPr="00C7424D">
              <w:rPr>
                <w:rFonts w:ascii="Times New Roman" w:eastAsia="Times New Roman" w:hAnsi="Times New Roman" w:cs="Times New Roman"/>
                <w:color w:val="auto"/>
                <w:lang w:val="ru-RU" w:eastAsia="ru-RU" w:bidi="ar-SA"/>
              </w:rPr>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11C4D530"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eastAsia="ru-RU" w:bidi="ar-SA"/>
              </w:rPr>
              <w:t>1</w:t>
            </w:r>
            <w:r w:rsidRPr="00C7424D">
              <w:rPr>
                <w:rFonts w:ascii="Times New Roman" w:eastAsia="Times New Roman" w:hAnsi="Times New Roman" w:cs="Times New Roman"/>
                <w:color w:val="auto"/>
                <w:lang w:val="ru-RU" w:eastAsia="ru-RU" w:bidi="ar-SA"/>
              </w:rPr>
              <w:t>,0</w:t>
            </w:r>
          </w:p>
        </w:tc>
        <w:tc>
          <w:tcPr>
            <w:tcW w:w="992" w:type="dxa"/>
            <w:tcBorders>
              <w:top w:val="single" w:sz="4" w:space="0" w:color="auto"/>
              <w:left w:val="single" w:sz="4" w:space="0" w:color="auto"/>
              <w:bottom w:val="single" w:sz="4" w:space="0" w:color="auto"/>
              <w:right w:val="single" w:sz="4" w:space="0" w:color="auto"/>
            </w:tcBorders>
          </w:tcPr>
          <w:p w14:paraId="473346E3"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eastAsia="ru-RU" w:bidi="ar-SA"/>
              </w:rPr>
              <w:t>5</w:t>
            </w:r>
            <w:r w:rsidRPr="00C7424D">
              <w:rPr>
                <w:rFonts w:ascii="Times New Roman" w:eastAsia="Times New Roman" w:hAnsi="Times New Roman" w:cs="Times New Roman"/>
                <w:color w:val="auto"/>
                <w:lang w:val="ru-RU" w:eastAsia="ru-RU" w:bidi="ar-SA"/>
              </w:rPr>
              <w:t>,0</w:t>
            </w:r>
          </w:p>
        </w:tc>
        <w:tc>
          <w:tcPr>
            <w:tcW w:w="849" w:type="dxa"/>
            <w:tcBorders>
              <w:top w:val="single" w:sz="4" w:space="0" w:color="auto"/>
              <w:left w:val="single" w:sz="4" w:space="0" w:color="auto"/>
              <w:bottom w:val="single" w:sz="4" w:space="0" w:color="auto"/>
              <w:right w:val="single" w:sz="4" w:space="0" w:color="auto"/>
            </w:tcBorders>
          </w:tcPr>
          <w:p w14:paraId="15335200"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eastAsia="ru-RU" w:bidi="ar-SA"/>
              </w:rPr>
              <w:t>5</w:t>
            </w:r>
            <w:r w:rsidRPr="00C7424D">
              <w:rPr>
                <w:rFonts w:ascii="Times New Roman" w:eastAsia="Times New Roman" w:hAnsi="Times New Roman" w:cs="Times New Roman"/>
                <w:color w:val="auto"/>
                <w:lang w:val="ru-RU" w:eastAsia="ru-RU" w:bidi="ar-SA"/>
              </w:rPr>
              <w:t>,0</w:t>
            </w:r>
          </w:p>
        </w:tc>
        <w:tc>
          <w:tcPr>
            <w:tcW w:w="993" w:type="dxa"/>
            <w:tcBorders>
              <w:top w:val="single" w:sz="4" w:space="0" w:color="auto"/>
              <w:left w:val="single" w:sz="4" w:space="0" w:color="auto"/>
              <w:bottom w:val="single" w:sz="4" w:space="0" w:color="auto"/>
              <w:right w:val="single" w:sz="4" w:space="0" w:color="auto"/>
            </w:tcBorders>
          </w:tcPr>
          <w:p w14:paraId="6CDD942D"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eastAsia="ru-RU" w:bidi="ar-SA"/>
              </w:rPr>
              <w:t>11</w:t>
            </w:r>
            <w:r w:rsidRPr="00C7424D">
              <w:rPr>
                <w:rFonts w:ascii="Times New Roman" w:eastAsia="Times New Roman" w:hAnsi="Times New Roman" w:cs="Times New Roman"/>
                <w:color w:val="auto"/>
                <w:lang w:val="ru-RU" w:eastAsia="ru-RU" w:bidi="ar-SA"/>
              </w:rPr>
              <w:t>,00</w:t>
            </w:r>
          </w:p>
          <w:p w14:paraId="0B8A7BCF"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
        </w:tc>
        <w:tc>
          <w:tcPr>
            <w:tcW w:w="1873" w:type="dxa"/>
            <w:vMerge/>
            <w:tcBorders>
              <w:left w:val="single" w:sz="4" w:space="0" w:color="auto"/>
              <w:right w:val="single" w:sz="4" w:space="0" w:color="auto"/>
            </w:tcBorders>
          </w:tcPr>
          <w:p w14:paraId="5ABC789C"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r>
      <w:tr w:rsidR="00C7424D" w:rsidRPr="00C7424D" w14:paraId="44819ACB" w14:textId="77777777" w:rsidTr="005964B5">
        <w:trPr>
          <w:trHeight w:val="420"/>
        </w:trPr>
        <w:tc>
          <w:tcPr>
            <w:tcW w:w="567" w:type="dxa"/>
            <w:vMerge/>
            <w:tcBorders>
              <w:left w:val="single" w:sz="4" w:space="0" w:color="auto"/>
              <w:bottom w:val="single" w:sz="4" w:space="0" w:color="auto"/>
              <w:right w:val="single" w:sz="4" w:space="0" w:color="auto"/>
            </w:tcBorders>
          </w:tcPr>
          <w:p w14:paraId="418927FF"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
        </w:tc>
        <w:tc>
          <w:tcPr>
            <w:tcW w:w="2580" w:type="dxa"/>
            <w:vMerge/>
            <w:tcBorders>
              <w:left w:val="single" w:sz="4" w:space="0" w:color="auto"/>
              <w:bottom w:val="single" w:sz="4" w:space="0" w:color="auto"/>
              <w:right w:val="single" w:sz="4" w:space="0" w:color="auto"/>
            </w:tcBorders>
          </w:tcPr>
          <w:p w14:paraId="45D037CE"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701" w:type="dxa"/>
            <w:vMerge/>
            <w:tcBorders>
              <w:left w:val="single" w:sz="4" w:space="0" w:color="auto"/>
              <w:bottom w:val="single" w:sz="4" w:space="0" w:color="auto"/>
              <w:right w:val="single" w:sz="4" w:space="0" w:color="auto"/>
            </w:tcBorders>
          </w:tcPr>
          <w:p w14:paraId="5FF9AF54"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530" w:type="dxa"/>
            <w:vMerge/>
            <w:tcBorders>
              <w:left w:val="single" w:sz="4" w:space="0" w:color="auto"/>
              <w:bottom w:val="single" w:sz="4" w:space="0" w:color="auto"/>
              <w:right w:val="single" w:sz="4" w:space="0" w:color="auto"/>
            </w:tcBorders>
          </w:tcPr>
          <w:p w14:paraId="08C80D06" w14:textId="77777777" w:rsidR="00C7424D" w:rsidRPr="00C7424D" w:rsidRDefault="00C7424D" w:rsidP="00C7424D">
            <w:pPr>
              <w:widowControl/>
              <w:rPr>
                <w:rFonts w:ascii="Times New Roman" w:eastAsia="Times New Roman" w:hAnsi="Times New Roman" w:cs="Times New Roman"/>
                <w:color w:val="1D1D1B"/>
                <w:shd w:val="clear" w:color="auto" w:fill="FFFFFF"/>
                <w:lang w:val="ru-RU" w:eastAsia="ru-RU" w:bidi="ar-SA"/>
              </w:rPr>
            </w:pPr>
          </w:p>
        </w:tc>
        <w:tc>
          <w:tcPr>
            <w:tcW w:w="993" w:type="dxa"/>
            <w:vMerge/>
            <w:tcBorders>
              <w:left w:val="single" w:sz="4" w:space="0" w:color="auto"/>
              <w:bottom w:val="single" w:sz="4" w:space="0" w:color="auto"/>
              <w:right w:val="single" w:sz="4" w:space="0" w:color="auto"/>
            </w:tcBorders>
          </w:tcPr>
          <w:p w14:paraId="7DA85B0B"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
        </w:tc>
        <w:tc>
          <w:tcPr>
            <w:tcW w:w="1701" w:type="dxa"/>
            <w:tcBorders>
              <w:top w:val="single" w:sz="4" w:space="0" w:color="auto"/>
              <w:left w:val="single" w:sz="4" w:space="0" w:color="auto"/>
              <w:bottom w:val="single" w:sz="4" w:space="0" w:color="auto"/>
              <w:right w:val="single" w:sz="4" w:space="0" w:color="auto"/>
            </w:tcBorders>
          </w:tcPr>
          <w:p w14:paraId="3EB9BA38"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Інші</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джерела</w:t>
            </w:r>
            <w:proofErr w:type="spellEnd"/>
          </w:p>
        </w:tc>
        <w:tc>
          <w:tcPr>
            <w:tcW w:w="992" w:type="dxa"/>
            <w:tcBorders>
              <w:top w:val="single" w:sz="4" w:space="0" w:color="auto"/>
              <w:left w:val="single" w:sz="4" w:space="0" w:color="auto"/>
              <w:bottom w:val="single" w:sz="4" w:space="0" w:color="auto"/>
              <w:right w:val="single" w:sz="4" w:space="0" w:color="auto"/>
            </w:tcBorders>
          </w:tcPr>
          <w:p w14:paraId="7629CEAE"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2" w:type="dxa"/>
            <w:tcBorders>
              <w:top w:val="single" w:sz="4" w:space="0" w:color="auto"/>
              <w:left w:val="single" w:sz="4" w:space="0" w:color="auto"/>
              <w:bottom w:val="single" w:sz="4" w:space="0" w:color="auto"/>
              <w:right w:val="single" w:sz="4" w:space="0" w:color="auto"/>
            </w:tcBorders>
          </w:tcPr>
          <w:p w14:paraId="3CEAEF55"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849" w:type="dxa"/>
            <w:tcBorders>
              <w:top w:val="single" w:sz="4" w:space="0" w:color="auto"/>
              <w:left w:val="single" w:sz="4" w:space="0" w:color="auto"/>
              <w:bottom w:val="single" w:sz="4" w:space="0" w:color="auto"/>
              <w:right w:val="single" w:sz="4" w:space="0" w:color="auto"/>
            </w:tcBorders>
          </w:tcPr>
          <w:p w14:paraId="1BEC6F1E"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3" w:type="dxa"/>
            <w:tcBorders>
              <w:top w:val="single" w:sz="4" w:space="0" w:color="auto"/>
              <w:left w:val="single" w:sz="4" w:space="0" w:color="auto"/>
              <w:bottom w:val="single" w:sz="4" w:space="0" w:color="auto"/>
              <w:right w:val="single" w:sz="4" w:space="0" w:color="auto"/>
            </w:tcBorders>
          </w:tcPr>
          <w:p w14:paraId="586F8034"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1873" w:type="dxa"/>
            <w:vMerge/>
            <w:tcBorders>
              <w:left w:val="single" w:sz="4" w:space="0" w:color="auto"/>
              <w:bottom w:val="single" w:sz="4" w:space="0" w:color="auto"/>
              <w:right w:val="single" w:sz="4" w:space="0" w:color="auto"/>
            </w:tcBorders>
          </w:tcPr>
          <w:p w14:paraId="48962E78"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r>
      <w:tr w:rsidR="00C7424D" w:rsidRPr="00C7424D" w14:paraId="0B310F56" w14:textId="77777777" w:rsidTr="005964B5">
        <w:trPr>
          <w:trHeight w:val="149"/>
        </w:trPr>
        <w:tc>
          <w:tcPr>
            <w:tcW w:w="567" w:type="dxa"/>
            <w:vMerge w:val="restart"/>
            <w:tcBorders>
              <w:top w:val="single" w:sz="4" w:space="0" w:color="auto"/>
              <w:left w:val="single" w:sz="4" w:space="0" w:color="auto"/>
              <w:right w:val="single" w:sz="4" w:space="0" w:color="auto"/>
            </w:tcBorders>
          </w:tcPr>
          <w:p w14:paraId="3B1C387C"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6</w:t>
            </w:r>
          </w:p>
        </w:tc>
        <w:tc>
          <w:tcPr>
            <w:tcW w:w="2580" w:type="dxa"/>
            <w:vMerge w:val="restart"/>
            <w:tcBorders>
              <w:top w:val="single" w:sz="4" w:space="0" w:color="auto"/>
              <w:left w:val="single" w:sz="4" w:space="0" w:color="auto"/>
              <w:right w:val="single" w:sz="4" w:space="0" w:color="auto"/>
            </w:tcBorders>
          </w:tcPr>
          <w:p w14:paraId="44AFC59D"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lang w:val="ru-RU" w:eastAsia="ru-RU" w:bidi="ar-SA"/>
              </w:rPr>
              <w:t>Забезпечення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профілактики</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професійного</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вигорання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фахівців</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залучених</w:t>
            </w:r>
            <w:proofErr w:type="spellEnd"/>
            <w:r w:rsidRPr="00C7424D">
              <w:rPr>
                <w:rFonts w:ascii="Times New Roman" w:eastAsia="Times New Roman" w:hAnsi="Times New Roman" w:cs="Times New Roman"/>
                <w:lang w:val="ru-RU" w:eastAsia="ru-RU" w:bidi="ar-SA"/>
              </w:rPr>
              <w:t xml:space="preserve"> до </w:t>
            </w:r>
            <w:proofErr w:type="spellStart"/>
            <w:proofErr w:type="gramStart"/>
            <w:r w:rsidRPr="00C7424D">
              <w:rPr>
                <w:rFonts w:ascii="Times New Roman" w:eastAsia="Times New Roman" w:hAnsi="Times New Roman" w:cs="Times New Roman"/>
                <w:lang w:val="ru-RU" w:eastAsia="ru-RU" w:bidi="ar-SA"/>
              </w:rPr>
              <w:t>реалізації</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Програми</w:t>
            </w:r>
            <w:proofErr w:type="spellEnd"/>
            <w:proofErr w:type="gramEnd"/>
            <w:r w:rsidRPr="00C7424D">
              <w:rPr>
                <w:rFonts w:ascii="Times New Roman" w:eastAsia="Times New Roman" w:hAnsi="Times New Roman" w:cs="Times New Roman"/>
                <w:lang w:val="ru-RU" w:eastAsia="ru-RU" w:bidi="ar-SA"/>
              </w:rPr>
              <w:t xml:space="preserve"> для </w:t>
            </w:r>
            <w:proofErr w:type="spellStart"/>
            <w:r w:rsidRPr="00C7424D">
              <w:rPr>
                <w:rFonts w:ascii="Times New Roman" w:eastAsia="Times New Roman" w:hAnsi="Times New Roman" w:cs="Times New Roman"/>
                <w:lang w:val="ru-RU" w:eastAsia="ru-RU" w:bidi="ar-SA"/>
              </w:rPr>
              <w:t>кривдників</w:t>
            </w:r>
            <w:proofErr w:type="spellEnd"/>
            <w:r w:rsidRPr="00C7424D">
              <w:rPr>
                <w:rFonts w:ascii="Times New Roman" w:eastAsia="Times New Roman" w:hAnsi="Times New Roman" w:cs="Times New Roman"/>
                <w:lang w:val="ru-RU" w:eastAsia="ru-RU" w:bidi="ar-SA"/>
              </w:rPr>
              <w:t xml:space="preserve"> </w:t>
            </w:r>
            <w:r w:rsidRPr="00C7424D">
              <w:rPr>
                <w:rFonts w:ascii="Times New Roman" w:eastAsia="Times New Roman" w:hAnsi="Times New Roman" w:cs="Times New Roman"/>
                <w:bCs/>
                <w:lang w:eastAsia="ru-RU" w:bidi="ar-SA"/>
              </w:rPr>
              <w:t>Вишнівської сільської ради</w:t>
            </w:r>
            <w:r w:rsidRPr="00C7424D">
              <w:rPr>
                <w:rFonts w:ascii="Times New Roman" w:eastAsia="Times New Roman" w:hAnsi="Times New Roman" w:cs="Times New Roman"/>
                <w:bCs/>
                <w:lang w:val="ru-RU" w:eastAsia="ru-RU" w:bidi="ar-SA"/>
              </w:rPr>
              <w:t xml:space="preserve"> </w:t>
            </w:r>
            <w:r w:rsidRPr="00C7424D">
              <w:rPr>
                <w:rFonts w:ascii="Times New Roman" w:eastAsia="Times New Roman" w:hAnsi="Times New Roman" w:cs="Times New Roman"/>
                <w:lang w:val="ru-RU" w:eastAsia="ru-RU" w:bidi="ar-SA"/>
              </w:rPr>
              <w:t xml:space="preserve">на </w:t>
            </w:r>
            <w:proofErr w:type="gramStart"/>
            <w:r w:rsidRPr="00C7424D">
              <w:rPr>
                <w:rFonts w:ascii="Times New Roman" w:eastAsia="Times New Roman" w:hAnsi="Times New Roman" w:cs="Times New Roman"/>
                <w:lang w:val="ru-RU" w:eastAsia="ru-RU" w:bidi="ar-SA"/>
              </w:rPr>
              <w:t>2024-2026</w:t>
            </w:r>
            <w:proofErr w:type="gramEnd"/>
            <w:r w:rsidRPr="00C7424D">
              <w:rPr>
                <w:rFonts w:ascii="Times New Roman" w:eastAsia="Times New Roman" w:hAnsi="Times New Roman" w:cs="Times New Roman"/>
                <w:lang w:val="ru-RU" w:eastAsia="ru-RU" w:bidi="ar-SA"/>
              </w:rPr>
              <w:t xml:space="preserve"> роки</w:t>
            </w:r>
          </w:p>
        </w:tc>
        <w:tc>
          <w:tcPr>
            <w:tcW w:w="1701" w:type="dxa"/>
            <w:vMerge w:val="restart"/>
            <w:tcBorders>
              <w:top w:val="single" w:sz="4" w:space="0" w:color="auto"/>
              <w:left w:val="single" w:sz="4" w:space="0" w:color="auto"/>
              <w:right w:val="single" w:sz="4" w:space="0" w:color="auto"/>
            </w:tcBorders>
          </w:tcPr>
          <w:p w14:paraId="263CE656"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lang w:val="ru-RU" w:eastAsia="ru-RU" w:bidi="ar-SA"/>
              </w:rPr>
              <w:t>Профілактика</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професійного</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вигорання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фахівців</w:t>
            </w:r>
            <w:proofErr w:type="spellEnd"/>
          </w:p>
        </w:tc>
        <w:tc>
          <w:tcPr>
            <w:tcW w:w="1530" w:type="dxa"/>
            <w:vMerge w:val="restart"/>
            <w:tcBorders>
              <w:top w:val="single" w:sz="4" w:space="0" w:color="auto"/>
              <w:left w:val="single" w:sz="4" w:space="0" w:color="auto"/>
              <w:right w:val="single" w:sz="4" w:space="0" w:color="auto"/>
            </w:tcBorders>
          </w:tcPr>
          <w:p w14:paraId="095D43F7" w14:textId="77777777" w:rsidR="00C7424D" w:rsidRPr="00C7424D" w:rsidRDefault="00C7424D" w:rsidP="00C7424D">
            <w:pPr>
              <w:widowControl/>
              <w:rPr>
                <w:rFonts w:ascii="Times New Roman" w:eastAsia="Times New Roman" w:hAnsi="Times New Roman" w:cs="Times New Roman"/>
                <w:color w:val="auto"/>
                <w:lang w:eastAsia="ru-RU" w:bidi="ar-SA"/>
              </w:rPr>
            </w:pPr>
            <w:proofErr w:type="spellStart"/>
            <w:r w:rsidRPr="00C7424D">
              <w:rPr>
                <w:rFonts w:ascii="Times New Roman" w:eastAsia="Times New Roman" w:hAnsi="Times New Roman" w:cs="Times New Roman"/>
                <w:lang w:val="ru-RU" w:eastAsia="ru-RU" w:bidi="ar-SA"/>
              </w:rPr>
              <w:t>Комунальн</w:t>
            </w:r>
            <w:proofErr w:type="spellEnd"/>
            <w:r w:rsidRPr="00C7424D">
              <w:rPr>
                <w:rFonts w:ascii="Times New Roman" w:eastAsia="Times New Roman" w:hAnsi="Times New Roman" w:cs="Times New Roman"/>
                <w:lang w:eastAsia="ru-RU" w:bidi="ar-SA"/>
              </w:rPr>
              <w:t xml:space="preserve">а установа </w:t>
            </w:r>
            <w:r w:rsidRPr="00C7424D">
              <w:rPr>
                <w:rFonts w:ascii="Times New Roman" w:eastAsia="Times New Roman" w:hAnsi="Times New Roman" w:cs="Times New Roman"/>
                <w:lang w:val="ru-RU" w:eastAsia="ru-RU" w:bidi="ar-SA"/>
              </w:rPr>
              <w:t xml:space="preserve">«Центр </w:t>
            </w:r>
            <w:r w:rsidRPr="00C7424D">
              <w:rPr>
                <w:rFonts w:ascii="Times New Roman" w:eastAsia="Times New Roman" w:hAnsi="Times New Roman" w:cs="Times New Roman"/>
                <w:lang w:eastAsia="ru-RU" w:bidi="ar-SA"/>
              </w:rPr>
              <w:t xml:space="preserve">надання </w:t>
            </w:r>
            <w:proofErr w:type="spellStart"/>
            <w:r w:rsidRPr="00C7424D">
              <w:rPr>
                <w:rFonts w:ascii="Times New Roman" w:eastAsia="Times New Roman" w:hAnsi="Times New Roman" w:cs="Times New Roman"/>
                <w:lang w:val="ru-RU" w:eastAsia="ru-RU" w:bidi="ar-SA"/>
              </w:rPr>
              <w:t>соціальних</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послуг</w:t>
            </w:r>
            <w:proofErr w:type="spellEnd"/>
            <w:r w:rsidRPr="00C7424D">
              <w:rPr>
                <w:rFonts w:ascii="Times New Roman" w:eastAsia="Times New Roman" w:hAnsi="Times New Roman" w:cs="Times New Roman"/>
                <w:lang w:val="ru-RU" w:eastAsia="ru-RU" w:bidi="ar-SA"/>
              </w:rPr>
              <w:t xml:space="preserve">» </w:t>
            </w:r>
            <w:r w:rsidRPr="00C7424D">
              <w:rPr>
                <w:rFonts w:ascii="Times New Roman" w:eastAsia="Times New Roman" w:hAnsi="Times New Roman" w:cs="Times New Roman"/>
                <w:lang w:eastAsia="ru-RU" w:bidi="ar-SA"/>
              </w:rPr>
              <w:t>Вишнівської сільської ради</w:t>
            </w:r>
          </w:p>
        </w:tc>
        <w:tc>
          <w:tcPr>
            <w:tcW w:w="993" w:type="dxa"/>
            <w:vMerge w:val="restart"/>
            <w:tcBorders>
              <w:top w:val="single" w:sz="4" w:space="0" w:color="auto"/>
              <w:left w:val="single" w:sz="4" w:space="0" w:color="auto"/>
              <w:right w:val="single" w:sz="4" w:space="0" w:color="auto"/>
            </w:tcBorders>
          </w:tcPr>
          <w:p w14:paraId="5A052296"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roofErr w:type="gramStart"/>
            <w:r w:rsidRPr="00C7424D">
              <w:rPr>
                <w:rFonts w:ascii="Times New Roman" w:eastAsia="Times New Roman" w:hAnsi="Times New Roman" w:cs="Times New Roman"/>
                <w:color w:val="auto"/>
                <w:lang w:val="ru-RU" w:eastAsia="ru-RU" w:bidi="ar-SA"/>
              </w:rPr>
              <w:t>2024-2026</w:t>
            </w:r>
            <w:proofErr w:type="gramEnd"/>
          </w:p>
        </w:tc>
        <w:tc>
          <w:tcPr>
            <w:tcW w:w="1701" w:type="dxa"/>
            <w:tcBorders>
              <w:top w:val="single" w:sz="4" w:space="0" w:color="auto"/>
              <w:left w:val="single" w:sz="4" w:space="0" w:color="auto"/>
              <w:bottom w:val="single" w:sz="4" w:space="0" w:color="auto"/>
              <w:right w:val="single" w:sz="4" w:space="0" w:color="auto"/>
            </w:tcBorders>
          </w:tcPr>
          <w:p w14:paraId="120CB5C1"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Загальний</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обсяг</w:t>
            </w:r>
            <w:proofErr w:type="spellEnd"/>
            <w:r w:rsidRPr="00C7424D">
              <w:rPr>
                <w:rFonts w:ascii="Times New Roman" w:eastAsia="Times New Roman" w:hAnsi="Times New Roman" w:cs="Times New Roman"/>
                <w:color w:val="auto"/>
                <w:lang w:val="ru-RU" w:eastAsia="ru-RU" w:bidi="ar-SA"/>
              </w:rPr>
              <w:t>, у т. ч.</w:t>
            </w:r>
          </w:p>
        </w:tc>
        <w:tc>
          <w:tcPr>
            <w:tcW w:w="3826" w:type="dxa"/>
            <w:gridSpan w:val="4"/>
            <w:tcBorders>
              <w:top w:val="single" w:sz="4" w:space="0" w:color="auto"/>
              <w:left w:val="single" w:sz="4" w:space="0" w:color="auto"/>
              <w:bottom w:val="single" w:sz="4" w:space="0" w:color="auto"/>
              <w:right w:val="single" w:sz="4" w:space="0" w:color="auto"/>
            </w:tcBorders>
          </w:tcPr>
          <w:p w14:paraId="0CA557C0"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lang w:val="ru-RU" w:eastAsia="ru-RU" w:bidi="ar-SA"/>
              </w:rPr>
              <w:t>Фінансування</w:t>
            </w:r>
            <w:proofErr w:type="spellEnd"/>
            <w:r w:rsidRPr="00C7424D">
              <w:rPr>
                <w:rFonts w:ascii="Times New Roman" w:eastAsia="Times New Roman" w:hAnsi="Times New Roman" w:cs="Times New Roman"/>
                <w:lang w:val="ru-RU" w:eastAsia="ru-RU" w:bidi="ar-SA"/>
              </w:rPr>
              <w:t xml:space="preserve"> не </w:t>
            </w:r>
            <w:proofErr w:type="spellStart"/>
            <w:r w:rsidRPr="00C7424D">
              <w:rPr>
                <w:rFonts w:ascii="Times New Roman" w:eastAsia="Times New Roman" w:hAnsi="Times New Roman" w:cs="Times New Roman"/>
                <w:lang w:val="ru-RU" w:eastAsia="ru-RU" w:bidi="ar-SA"/>
              </w:rPr>
              <w:t>потребує</w:t>
            </w:r>
            <w:proofErr w:type="spellEnd"/>
          </w:p>
        </w:tc>
        <w:tc>
          <w:tcPr>
            <w:tcW w:w="1873" w:type="dxa"/>
            <w:vMerge w:val="restart"/>
            <w:tcBorders>
              <w:top w:val="single" w:sz="4" w:space="0" w:color="auto"/>
              <w:left w:val="single" w:sz="4" w:space="0" w:color="auto"/>
              <w:right w:val="single" w:sz="4" w:space="0" w:color="auto"/>
            </w:tcBorders>
          </w:tcPr>
          <w:p w14:paraId="3E2421CA"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r>
      <w:tr w:rsidR="00C7424D" w:rsidRPr="00C7424D" w14:paraId="4BFB2379" w14:textId="77777777" w:rsidTr="005964B5">
        <w:trPr>
          <w:trHeight w:val="405"/>
        </w:trPr>
        <w:tc>
          <w:tcPr>
            <w:tcW w:w="567" w:type="dxa"/>
            <w:vMerge/>
            <w:tcBorders>
              <w:left w:val="single" w:sz="4" w:space="0" w:color="auto"/>
              <w:right w:val="single" w:sz="4" w:space="0" w:color="auto"/>
            </w:tcBorders>
          </w:tcPr>
          <w:p w14:paraId="74261E9F"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2580" w:type="dxa"/>
            <w:vMerge/>
            <w:tcBorders>
              <w:left w:val="single" w:sz="4" w:space="0" w:color="auto"/>
              <w:right w:val="single" w:sz="4" w:space="0" w:color="auto"/>
            </w:tcBorders>
          </w:tcPr>
          <w:p w14:paraId="7571A56E" w14:textId="77777777" w:rsidR="00C7424D" w:rsidRPr="00C7424D" w:rsidRDefault="00C7424D" w:rsidP="00C7424D">
            <w:pPr>
              <w:widowControl/>
              <w:rPr>
                <w:rFonts w:ascii="Times New Roman" w:eastAsia="Times New Roman" w:hAnsi="Times New Roman" w:cs="Times New Roman"/>
                <w:bCs/>
                <w:color w:val="auto"/>
                <w:lang w:val="ru-RU" w:eastAsia="ru-RU" w:bidi="ar-SA"/>
              </w:rPr>
            </w:pPr>
          </w:p>
        </w:tc>
        <w:tc>
          <w:tcPr>
            <w:tcW w:w="1701" w:type="dxa"/>
            <w:vMerge/>
            <w:tcBorders>
              <w:left w:val="single" w:sz="4" w:space="0" w:color="auto"/>
              <w:right w:val="single" w:sz="4" w:space="0" w:color="auto"/>
            </w:tcBorders>
          </w:tcPr>
          <w:p w14:paraId="23E46DEA" w14:textId="77777777" w:rsidR="00C7424D" w:rsidRPr="00C7424D" w:rsidRDefault="00C7424D" w:rsidP="00C7424D">
            <w:pPr>
              <w:widowControl/>
              <w:rPr>
                <w:rFonts w:ascii="Times New Roman" w:eastAsia="Times New Roman" w:hAnsi="Times New Roman" w:cs="Times New Roman"/>
                <w:bCs/>
                <w:color w:val="auto"/>
                <w:lang w:val="ru-RU" w:eastAsia="ru-RU" w:bidi="ar-SA"/>
              </w:rPr>
            </w:pPr>
          </w:p>
        </w:tc>
        <w:tc>
          <w:tcPr>
            <w:tcW w:w="1530" w:type="dxa"/>
            <w:vMerge/>
            <w:tcBorders>
              <w:left w:val="single" w:sz="4" w:space="0" w:color="auto"/>
              <w:right w:val="single" w:sz="4" w:space="0" w:color="auto"/>
            </w:tcBorders>
          </w:tcPr>
          <w:p w14:paraId="0D5974B7" w14:textId="77777777" w:rsidR="00C7424D" w:rsidRPr="00C7424D" w:rsidRDefault="00C7424D" w:rsidP="00C7424D">
            <w:pPr>
              <w:widowControl/>
              <w:rPr>
                <w:rFonts w:ascii="Times New Roman" w:eastAsia="Times New Roman" w:hAnsi="Times New Roman" w:cs="Times New Roman"/>
                <w:color w:val="1D1D1B"/>
                <w:shd w:val="clear" w:color="auto" w:fill="FFFFFF"/>
                <w:lang w:val="ru-RU" w:eastAsia="ru-RU" w:bidi="ar-SA"/>
              </w:rPr>
            </w:pPr>
          </w:p>
        </w:tc>
        <w:tc>
          <w:tcPr>
            <w:tcW w:w="993" w:type="dxa"/>
            <w:vMerge/>
            <w:tcBorders>
              <w:left w:val="single" w:sz="4" w:space="0" w:color="auto"/>
              <w:right w:val="single" w:sz="4" w:space="0" w:color="auto"/>
            </w:tcBorders>
          </w:tcPr>
          <w:p w14:paraId="3BDF47A1"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701" w:type="dxa"/>
            <w:tcBorders>
              <w:top w:val="single" w:sz="4" w:space="0" w:color="auto"/>
              <w:left w:val="single" w:sz="4" w:space="0" w:color="auto"/>
              <w:bottom w:val="single" w:sz="4" w:space="0" w:color="auto"/>
              <w:right w:val="single" w:sz="4" w:space="0" w:color="auto"/>
            </w:tcBorders>
          </w:tcPr>
          <w:p w14:paraId="7FCBB956"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Державний</w:t>
            </w:r>
            <w:proofErr w:type="spellEnd"/>
            <w:r w:rsidRPr="00C7424D">
              <w:rPr>
                <w:rFonts w:ascii="Times New Roman" w:eastAsia="Times New Roman" w:hAnsi="Times New Roman" w:cs="Times New Roman"/>
                <w:color w:val="auto"/>
                <w:lang w:val="ru-RU" w:eastAsia="ru-RU" w:bidi="ar-SA"/>
              </w:rPr>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45920DE1"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2" w:type="dxa"/>
            <w:tcBorders>
              <w:top w:val="single" w:sz="4" w:space="0" w:color="auto"/>
              <w:left w:val="single" w:sz="4" w:space="0" w:color="auto"/>
              <w:bottom w:val="single" w:sz="4" w:space="0" w:color="auto"/>
              <w:right w:val="single" w:sz="4" w:space="0" w:color="auto"/>
            </w:tcBorders>
          </w:tcPr>
          <w:p w14:paraId="0F2B5179"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849" w:type="dxa"/>
            <w:tcBorders>
              <w:top w:val="single" w:sz="4" w:space="0" w:color="auto"/>
              <w:left w:val="single" w:sz="4" w:space="0" w:color="auto"/>
              <w:bottom w:val="single" w:sz="4" w:space="0" w:color="auto"/>
              <w:right w:val="single" w:sz="4" w:space="0" w:color="auto"/>
            </w:tcBorders>
          </w:tcPr>
          <w:p w14:paraId="0BE1558B"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3" w:type="dxa"/>
            <w:tcBorders>
              <w:top w:val="single" w:sz="4" w:space="0" w:color="auto"/>
              <w:left w:val="single" w:sz="4" w:space="0" w:color="auto"/>
              <w:bottom w:val="single" w:sz="4" w:space="0" w:color="auto"/>
              <w:right w:val="single" w:sz="4" w:space="0" w:color="auto"/>
            </w:tcBorders>
          </w:tcPr>
          <w:p w14:paraId="5E9B6D04"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1873" w:type="dxa"/>
            <w:vMerge/>
            <w:tcBorders>
              <w:left w:val="single" w:sz="4" w:space="0" w:color="auto"/>
              <w:right w:val="single" w:sz="4" w:space="0" w:color="auto"/>
            </w:tcBorders>
          </w:tcPr>
          <w:p w14:paraId="0BB22326"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r>
      <w:tr w:rsidR="00C7424D" w:rsidRPr="00C7424D" w14:paraId="1B2522CD" w14:textId="77777777" w:rsidTr="005964B5">
        <w:trPr>
          <w:trHeight w:val="405"/>
        </w:trPr>
        <w:tc>
          <w:tcPr>
            <w:tcW w:w="567" w:type="dxa"/>
            <w:vMerge/>
            <w:tcBorders>
              <w:left w:val="single" w:sz="4" w:space="0" w:color="auto"/>
              <w:right w:val="single" w:sz="4" w:space="0" w:color="auto"/>
            </w:tcBorders>
          </w:tcPr>
          <w:p w14:paraId="7C8CBB69"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2580" w:type="dxa"/>
            <w:vMerge/>
            <w:tcBorders>
              <w:left w:val="single" w:sz="4" w:space="0" w:color="auto"/>
              <w:right w:val="single" w:sz="4" w:space="0" w:color="auto"/>
            </w:tcBorders>
          </w:tcPr>
          <w:p w14:paraId="3DFE9EE9" w14:textId="77777777" w:rsidR="00C7424D" w:rsidRPr="00C7424D" w:rsidRDefault="00C7424D" w:rsidP="00C7424D">
            <w:pPr>
              <w:widowControl/>
              <w:rPr>
                <w:rFonts w:ascii="Times New Roman" w:eastAsia="Times New Roman" w:hAnsi="Times New Roman" w:cs="Times New Roman"/>
                <w:bCs/>
                <w:color w:val="auto"/>
                <w:lang w:val="ru-RU" w:eastAsia="ru-RU" w:bidi="ar-SA"/>
              </w:rPr>
            </w:pPr>
          </w:p>
        </w:tc>
        <w:tc>
          <w:tcPr>
            <w:tcW w:w="1701" w:type="dxa"/>
            <w:vMerge/>
            <w:tcBorders>
              <w:left w:val="single" w:sz="4" w:space="0" w:color="auto"/>
              <w:right w:val="single" w:sz="4" w:space="0" w:color="auto"/>
            </w:tcBorders>
          </w:tcPr>
          <w:p w14:paraId="6C231C8B" w14:textId="77777777" w:rsidR="00C7424D" w:rsidRPr="00C7424D" w:rsidRDefault="00C7424D" w:rsidP="00C7424D">
            <w:pPr>
              <w:widowControl/>
              <w:rPr>
                <w:rFonts w:ascii="Times New Roman" w:eastAsia="Times New Roman" w:hAnsi="Times New Roman" w:cs="Times New Roman"/>
                <w:bCs/>
                <w:color w:val="auto"/>
                <w:lang w:val="ru-RU" w:eastAsia="ru-RU" w:bidi="ar-SA"/>
              </w:rPr>
            </w:pPr>
          </w:p>
        </w:tc>
        <w:tc>
          <w:tcPr>
            <w:tcW w:w="1530" w:type="dxa"/>
            <w:vMerge/>
            <w:tcBorders>
              <w:left w:val="single" w:sz="4" w:space="0" w:color="auto"/>
              <w:right w:val="single" w:sz="4" w:space="0" w:color="auto"/>
            </w:tcBorders>
          </w:tcPr>
          <w:p w14:paraId="1A0B00C7" w14:textId="77777777" w:rsidR="00C7424D" w:rsidRPr="00C7424D" w:rsidRDefault="00C7424D" w:rsidP="00C7424D">
            <w:pPr>
              <w:widowControl/>
              <w:rPr>
                <w:rFonts w:ascii="Times New Roman" w:eastAsia="Times New Roman" w:hAnsi="Times New Roman" w:cs="Times New Roman"/>
                <w:color w:val="1D1D1B"/>
                <w:shd w:val="clear" w:color="auto" w:fill="FFFFFF"/>
                <w:lang w:val="ru-RU" w:eastAsia="ru-RU" w:bidi="ar-SA"/>
              </w:rPr>
            </w:pPr>
          </w:p>
        </w:tc>
        <w:tc>
          <w:tcPr>
            <w:tcW w:w="993" w:type="dxa"/>
            <w:vMerge/>
            <w:tcBorders>
              <w:left w:val="single" w:sz="4" w:space="0" w:color="auto"/>
              <w:right w:val="single" w:sz="4" w:space="0" w:color="auto"/>
            </w:tcBorders>
          </w:tcPr>
          <w:p w14:paraId="33298492"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701" w:type="dxa"/>
            <w:tcBorders>
              <w:top w:val="single" w:sz="4" w:space="0" w:color="auto"/>
              <w:left w:val="single" w:sz="4" w:space="0" w:color="auto"/>
              <w:bottom w:val="single" w:sz="4" w:space="0" w:color="auto"/>
              <w:right w:val="single" w:sz="4" w:space="0" w:color="auto"/>
            </w:tcBorders>
          </w:tcPr>
          <w:p w14:paraId="5ACFAA4E"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Обласний</w:t>
            </w:r>
            <w:proofErr w:type="spellEnd"/>
            <w:r w:rsidRPr="00C7424D">
              <w:rPr>
                <w:rFonts w:ascii="Times New Roman" w:eastAsia="Times New Roman" w:hAnsi="Times New Roman" w:cs="Times New Roman"/>
                <w:color w:val="auto"/>
                <w:lang w:val="ru-RU" w:eastAsia="ru-RU" w:bidi="ar-SA"/>
              </w:rPr>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6BC5674C"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2" w:type="dxa"/>
            <w:tcBorders>
              <w:top w:val="single" w:sz="4" w:space="0" w:color="auto"/>
              <w:left w:val="single" w:sz="4" w:space="0" w:color="auto"/>
              <w:bottom w:val="single" w:sz="4" w:space="0" w:color="auto"/>
              <w:right w:val="single" w:sz="4" w:space="0" w:color="auto"/>
            </w:tcBorders>
          </w:tcPr>
          <w:p w14:paraId="0F18BD35"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849" w:type="dxa"/>
            <w:tcBorders>
              <w:top w:val="single" w:sz="4" w:space="0" w:color="auto"/>
              <w:left w:val="single" w:sz="4" w:space="0" w:color="auto"/>
              <w:bottom w:val="single" w:sz="4" w:space="0" w:color="auto"/>
              <w:right w:val="single" w:sz="4" w:space="0" w:color="auto"/>
            </w:tcBorders>
          </w:tcPr>
          <w:p w14:paraId="431F51A0"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3" w:type="dxa"/>
            <w:tcBorders>
              <w:top w:val="single" w:sz="4" w:space="0" w:color="auto"/>
              <w:left w:val="single" w:sz="4" w:space="0" w:color="auto"/>
              <w:bottom w:val="single" w:sz="4" w:space="0" w:color="auto"/>
              <w:right w:val="single" w:sz="4" w:space="0" w:color="auto"/>
            </w:tcBorders>
          </w:tcPr>
          <w:p w14:paraId="238B49E2"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1873" w:type="dxa"/>
            <w:vMerge/>
            <w:tcBorders>
              <w:left w:val="single" w:sz="4" w:space="0" w:color="auto"/>
              <w:right w:val="single" w:sz="4" w:space="0" w:color="auto"/>
            </w:tcBorders>
          </w:tcPr>
          <w:p w14:paraId="319E2604"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r>
      <w:tr w:rsidR="00C7424D" w:rsidRPr="00C7424D" w14:paraId="7DD3EDEC" w14:textId="77777777" w:rsidTr="005964B5">
        <w:trPr>
          <w:trHeight w:val="435"/>
        </w:trPr>
        <w:tc>
          <w:tcPr>
            <w:tcW w:w="567" w:type="dxa"/>
            <w:vMerge/>
            <w:tcBorders>
              <w:left w:val="single" w:sz="4" w:space="0" w:color="auto"/>
              <w:right w:val="single" w:sz="4" w:space="0" w:color="auto"/>
            </w:tcBorders>
          </w:tcPr>
          <w:p w14:paraId="7AB4C08D"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2580" w:type="dxa"/>
            <w:vMerge/>
            <w:tcBorders>
              <w:left w:val="single" w:sz="4" w:space="0" w:color="auto"/>
              <w:right w:val="single" w:sz="4" w:space="0" w:color="auto"/>
            </w:tcBorders>
          </w:tcPr>
          <w:p w14:paraId="034BD644" w14:textId="77777777" w:rsidR="00C7424D" w:rsidRPr="00C7424D" w:rsidRDefault="00C7424D" w:rsidP="00C7424D">
            <w:pPr>
              <w:widowControl/>
              <w:rPr>
                <w:rFonts w:ascii="Times New Roman" w:eastAsia="Times New Roman" w:hAnsi="Times New Roman" w:cs="Times New Roman"/>
                <w:bCs/>
                <w:color w:val="auto"/>
                <w:lang w:val="ru-RU" w:eastAsia="ru-RU" w:bidi="ar-SA"/>
              </w:rPr>
            </w:pPr>
          </w:p>
        </w:tc>
        <w:tc>
          <w:tcPr>
            <w:tcW w:w="1701" w:type="dxa"/>
            <w:vMerge/>
            <w:tcBorders>
              <w:left w:val="single" w:sz="4" w:space="0" w:color="auto"/>
              <w:right w:val="single" w:sz="4" w:space="0" w:color="auto"/>
            </w:tcBorders>
          </w:tcPr>
          <w:p w14:paraId="0F6797B1" w14:textId="77777777" w:rsidR="00C7424D" w:rsidRPr="00C7424D" w:rsidRDefault="00C7424D" w:rsidP="00C7424D">
            <w:pPr>
              <w:widowControl/>
              <w:rPr>
                <w:rFonts w:ascii="Times New Roman" w:eastAsia="Times New Roman" w:hAnsi="Times New Roman" w:cs="Times New Roman"/>
                <w:bCs/>
                <w:color w:val="auto"/>
                <w:lang w:val="ru-RU" w:eastAsia="ru-RU" w:bidi="ar-SA"/>
              </w:rPr>
            </w:pPr>
          </w:p>
        </w:tc>
        <w:tc>
          <w:tcPr>
            <w:tcW w:w="1530" w:type="dxa"/>
            <w:vMerge/>
            <w:tcBorders>
              <w:left w:val="single" w:sz="4" w:space="0" w:color="auto"/>
              <w:right w:val="single" w:sz="4" w:space="0" w:color="auto"/>
            </w:tcBorders>
          </w:tcPr>
          <w:p w14:paraId="1433227E" w14:textId="77777777" w:rsidR="00C7424D" w:rsidRPr="00C7424D" w:rsidRDefault="00C7424D" w:rsidP="00C7424D">
            <w:pPr>
              <w:widowControl/>
              <w:rPr>
                <w:rFonts w:ascii="Times New Roman" w:eastAsia="Times New Roman" w:hAnsi="Times New Roman" w:cs="Times New Roman"/>
                <w:color w:val="1D1D1B"/>
                <w:shd w:val="clear" w:color="auto" w:fill="FFFFFF"/>
                <w:lang w:val="ru-RU" w:eastAsia="ru-RU" w:bidi="ar-SA"/>
              </w:rPr>
            </w:pPr>
          </w:p>
        </w:tc>
        <w:tc>
          <w:tcPr>
            <w:tcW w:w="993" w:type="dxa"/>
            <w:vMerge/>
            <w:tcBorders>
              <w:left w:val="single" w:sz="4" w:space="0" w:color="auto"/>
              <w:right w:val="single" w:sz="4" w:space="0" w:color="auto"/>
            </w:tcBorders>
          </w:tcPr>
          <w:p w14:paraId="08BF074E"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701" w:type="dxa"/>
            <w:tcBorders>
              <w:top w:val="single" w:sz="4" w:space="0" w:color="auto"/>
              <w:left w:val="single" w:sz="4" w:space="0" w:color="auto"/>
              <w:bottom w:val="single" w:sz="4" w:space="0" w:color="auto"/>
              <w:right w:val="single" w:sz="4" w:space="0" w:color="auto"/>
            </w:tcBorders>
          </w:tcPr>
          <w:p w14:paraId="2387F269"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Місцевий</w:t>
            </w:r>
            <w:proofErr w:type="spellEnd"/>
            <w:r w:rsidRPr="00C7424D">
              <w:rPr>
                <w:rFonts w:ascii="Times New Roman" w:eastAsia="Times New Roman" w:hAnsi="Times New Roman" w:cs="Times New Roman"/>
                <w:color w:val="auto"/>
                <w:lang w:val="ru-RU" w:eastAsia="ru-RU" w:bidi="ar-SA"/>
              </w:rPr>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316B6D07"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2" w:type="dxa"/>
            <w:tcBorders>
              <w:top w:val="single" w:sz="4" w:space="0" w:color="auto"/>
              <w:left w:val="single" w:sz="4" w:space="0" w:color="auto"/>
              <w:bottom w:val="single" w:sz="4" w:space="0" w:color="auto"/>
              <w:right w:val="single" w:sz="4" w:space="0" w:color="auto"/>
            </w:tcBorders>
          </w:tcPr>
          <w:p w14:paraId="014278F1"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849" w:type="dxa"/>
            <w:tcBorders>
              <w:top w:val="single" w:sz="4" w:space="0" w:color="auto"/>
              <w:left w:val="single" w:sz="4" w:space="0" w:color="auto"/>
              <w:bottom w:val="single" w:sz="4" w:space="0" w:color="auto"/>
              <w:right w:val="single" w:sz="4" w:space="0" w:color="auto"/>
            </w:tcBorders>
          </w:tcPr>
          <w:p w14:paraId="6E266F65"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3" w:type="dxa"/>
            <w:tcBorders>
              <w:top w:val="single" w:sz="4" w:space="0" w:color="auto"/>
              <w:left w:val="single" w:sz="4" w:space="0" w:color="auto"/>
              <w:bottom w:val="single" w:sz="4" w:space="0" w:color="auto"/>
              <w:right w:val="single" w:sz="4" w:space="0" w:color="auto"/>
            </w:tcBorders>
          </w:tcPr>
          <w:p w14:paraId="538C5839"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1873" w:type="dxa"/>
            <w:vMerge/>
            <w:tcBorders>
              <w:left w:val="single" w:sz="4" w:space="0" w:color="auto"/>
              <w:right w:val="single" w:sz="4" w:space="0" w:color="auto"/>
            </w:tcBorders>
          </w:tcPr>
          <w:p w14:paraId="4A2162B1"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r>
      <w:tr w:rsidR="00C7424D" w:rsidRPr="00C7424D" w14:paraId="240D14F9" w14:textId="77777777" w:rsidTr="005964B5">
        <w:trPr>
          <w:trHeight w:val="320"/>
        </w:trPr>
        <w:tc>
          <w:tcPr>
            <w:tcW w:w="567" w:type="dxa"/>
            <w:vMerge/>
            <w:tcBorders>
              <w:left w:val="single" w:sz="4" w:space="0" w:color="auto"/>
              <w:right w:val="single" w:sz="4" w:space="0" w:color="auto"/>
            </w:tcBorders>
          </w:tcPr>
          <w:p w14:paraId="465B7DD4"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2580" w:type="dxa"/>
            <w:vMerge/>
            <w:tcBorders>
              <w:left w:val="single" w:sz="4" w:space="0" w:color="auto"/>
              <w:bottom w:val="single" w:sz="4" w:space="0" w:color="auto"/>
              <w:right w:val="single" w:sz="4" w:space="0" w:color="auto"/>
            </w:tcBorders>
          </w:tcPr>
          <w:p w14:paraId="3EF71B09" w14:textId="77777777" w:rsidR="00C7424D" w:rsidRPr="00C7424D" w:rsidRDefault="00C7424D" w:rsidP="00C7424D">
            <w:pPr>
              <w:widowControl/>
              <w:rPr>
                <w:rFonts w:ascii="Times New Roman" w:eastAsia="Times New Roman" w:hAnsi="Times New Roman" w:cs="Times New Roman"/>
                <w:bCs/>
                <w:color w:val="auto"/>
                <w:lang w:val="ru-RU" w:eastAsia="ru-RU" w:bidi="ar-SA"/>
              </w:rPr>
            </w:pPr>
          </w:p>
        </w:tc>
        <w:tc>
          <w:tcPr>
            <w:tcW w:w="1701" w:type="dxa"/>
            <w:vMerge/>
            <w:tcBorders>
              <w:left w:val="single" w:sz="4" w:space="0" w:color="auto"/>
              <w:right w:val="single" w:sz="4" w:space="0" w:color="auto"/>
            </w:tcBorders>
          </w:tcPr>
          <w:p w14:paraId="28D50D20" w14:textId="77777777" w:rsidR="00C7424D" w:rsidRPr="00C7424D" w:rsidRDefault="00C7424D" w:rsidP="00C7424D">
            <w:pPr>
              <w:widowControl/>
              <w:rPr>
                <w:rFonts w:ascii="Times New Roman" w:eastAsia="Times New Roman" w:hAnsi="Times New Roman" w:cs="Times New Roman"/>
                <w:bCs/>
                <w:color w:val="auto"/>
                <w:lang w:val="ru-RU" w:eastAsia="ru-RU" w:bidi="ar-SA"/>
              </w:rPr>
            </w:pPr>
          </w:p>
        </w:tc>
        <w:tc>
          <w:tcPr>
            <w:tcW w:w="1530" w:type="dxa"/>
            <w:vMerge/>
            <w:tcBorders>
              <w:left w:val="single" w:sz="4" w:space="0" w:color="auto"/>
              <w:right w:val="single" w:sz="4" w:space="0" w:color="auto"/>
            </w:tcBorders>
          </w:tcPr>
          <w:p w14:paraId="10654AD6" w14:textId="77777777" w:rsidR="00C7424D" w:rsidRPr="00C7424D" w:rsidRDefault="00C7424D" w:rsidP="00C7424D">
            <w:pPr>
              <w:widowControl/>
              <w:rPr>
                <w:rFonts w:ascii="Times New Roman" w:eastAsia="Times New Roman" w:hAnsi="Times New Roman" w:cs="Times New Roman"/>
                <w:color w:val="1D1D1B"/>
                <w:shd w:val="clear" w:color="auto" w:fill="FFFFFF"/>
                <w:lang w:val="ru-RU" w:eastAsia="ru-RU" w:bidi="ar-SA"/>
              </w:rPr>
            </w:pPr>
          </w:p>
        </w:tc>
        <w:tc>
          <w:tcPr>
            <w:tcW w:w="993" w:type="dxa"/>
            <w:vMerge/>
            <w:tcBorders>
              <w:left w:val="single" w:sz="4" w:space="0" w:color="auto"/>
              <w:right w:val="single" w:sz="4" w:space="0" w:color="auto"/>
            </w:tcBorders>
          </w:tcPr>
          <w:p w14:paraId="18F4AECA"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1701" w:type="dxa"/>
            <w:tcBorders>
              <w:top w:val="single" w:sz="4" w:space="0" w:color="auto"/>
              <w:left w:val="single" w:sz="4" w:space="0" w:color="auto"/>
              <w:bottom w:val="single" w:sz="4" w:space="0" w:color="auto"/>
              <w:right w:val="single" w:sz="4" w:space="0" w:color="auto"/>
            </w:tcBorders>
          </w:tcPr>
          <w:p w14:paraId="7DE233F3" w14:textId="77777777" w:rsidR="00C7424D" w:rsidRPr="00C7424D" w:rsidRDefault="00C7424D" w:rsidP="00C7424D">
            <w:pPr>
              <w:widowControl/>
              <w:rPr>
                <w:rFonts w:ascii="Times New Roman" w:eastAsia="Times New Roman" w:hAnsi="Times New Roman" w:cs="Times New Roman"/>
                <w:color w:val="auto"/>
                <w:lang w:val="ru-RU" w:eastAsia="ru-RU" w:bidi="ar-SA"/>
              </w:rPr>
            </w:pPr>
            <w:proofErr w:type="spellStart"/>
            <w:r w:rsidRPr="00C7424D">
              <w:rPr>
                <w:rFonts w:ascii="Times New Roman" w:eastAsia="Times New Roman" w:hAnsi="Times New Roman" w:cs="Times New Roman"/>
                <w:color w:val="auto"/>
                <w:lang w:val="ru-RU" w:eastAsia="ru-RU" w:bidi="ar-SA"/>
              </w:rPr>
              <w:t>Інші</w:t>
            </w:r>
            <w:proofErr w:type="spellEnd"/>
            <w:r w:rsidRPr="00C7424D">
              <w:rPr>
                <w:rFonts w:ascii="Times New Roman" w:eastAsia="Times New Roman" w:hAnsi="Times New Roman" w:cs="Times New Roman"/>
                <w:color w:val="auto"/>
                <w:lang w:val="ru-RU" w:eastAsia="ru-RU" w:bidi="ar-SA"/>
              </w:rPr>
              <w:t xml:space="preserve"> </w:t>
            </w:r>
            <w:proofErr w:type="spellStart"/>
            <w:r w:rsidRPr="00C7424D">
              <w:rPr>
                <w:rFonts w:ascii="Times New Roman" w:eastAsia="Times New Roman" w:hAnsi="Times New Roman" w:cs="Times New Roman"/>
                <w:color w:val="auto"/>
                <w:lang w:val="ru-RU" w:eastAsia="ru-RU" w:bidi="ar-SA"/>
              </w:rPr>
              <w:t>джерела</w:t>
            </w:r>
            <w:proofErr w:type="spellEnd"/>
          </w:p>
        </w:tc>
        <w:tc>
          <w:tcPr>
            <w:tcW w:w="992" w:type="dxa"/>
            <w:tcBorders>
              <w:top w:val="single" w:sz="4" w:space="0" w:color="auto"/>
              <w:left w:val="single" w:sz="4" w:space="0" w:color="auto"/>
              <w:bottom w:val="single" w:sz="4" w:space="0" w:color="auto"/>
              <w:right w:val="single" w:sz="4" w:space="0" w:color="auto"/>
            </w:tcBorders>
          </w:tcPr>
          <w:p w14:paraId="69EFF6CC"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2" w:type="dxa"/>
            <w:tcBorders>
              <w:top w:val="single" w:sz="4" w:space="0" w:color="auto"/>
              <w:left w:val="single" w:sz="4" w:space="0" w:color="auto"/>
              <w:bottom w:val="single" w:sz="4" w:space="0" w:color="auto"/>
              <w:right w:val="single" w:sz="4" w:space="0" w:color="auto"/>
            </w:tcBorders>
          </w:tcPr>
          <w:p w14:paraId="35DBE453"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849" w:type="dxa"/>
            <w:tcBorders>
              <w:top w:val="single" w:sz="4" w:space="0" w:color="auto"/>
              <w:left w:val="single" w:sz="4" w:space="0" w:color="auto"/>
              <w:bottom w:val="single" w:sz="4" w:space="0" w:color="auto"/>
              <w:right w:val="single" w:sz="4" w:space="0" w:color="auto"/>
            </w:tcBorders>
          </w:tcPr>
          <w:p w14:paraId="4FD3136D"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3" w:type="dxa"/>
            <w:tcBorders>
              <w:top w:val="single" w:sz="4" w:space="0" w:color="auto"/>
              <w:left w:val="single" w:sz="4" w:space="0" w:color="auto"/>
              <w:bottom w:val="single" w:sz="4" w:space="0" w:color="auto"/>
              <w:right w:val="single" w:sz="4" w:space="0" w:color="auto"/>
            </w:tcBorders>
          </w:tcPr>
          <w:p w14:paraId="6F9D1D2D"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1873" w:type="dxa"/>
            <w:vMerge/>
            <w:tcBorders>
              <w:left w:val="single" w:sz="4" w:space="0" w:color="auto"/>
              <w:right w:val="single" w:sz="4" w:space="0" w:color="auto"/>
            </w:tcBorders>
          </w:tcPr>
          <w:p w14:paraId="79754CB8"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r>
      <w:tr w:rsidR="00C7424D" w:rsidRPr="00C7424D" w14:paraId="70945DE3" w14:textId="77777777" w:rsidTr="005964B5">
        <w:tc>
          <w:tcPr>
            <w:tcW w:w="567" w:type="dxa"/>
            <w:vMerge w:val="restart"/>
            <w:tcBorders>
              <w:top w:val="single" w:sz="4" w:space="0" w:color="auto"/>
              <w:left w:val="single" w:sz="4" w:space="0" w:color="auto"/>
              <w:right w:val="single" w:sz="4" w:space="0" w:color="auto"/>
            </w:tcBorders>
            <w:vAlign w:val="center"/>
            <w:hideMark/>
          </w:tcPr>
          <w:p w14:paraId="24EA5E1D" w14:textId="77777777" w:rsidR="00C7424D" w:rsidRPr="00C7424D" w:rsidRDefault="00C7424D" w:rsidP="00C7424D">
            <w:pPr>
              <w:widowControl/>
              <w:rPr>
                <w:rFonts w:ascii="Times New Roman" w:eastAsia="Times New Roman" w:hAnsi="Times New Roman" w:cs="Times New Roman"/>
                <w:color w:val="auto"/>
                <w:lang w:eastAsia="ru-RU" w:bidi="ar-SA"/>
              </w:rPr>
            </w:pPr>
            <w:r w:rsidRPr="00C7424D">
              <w:rPr>
                <w:rFonts w:ascii="Times New Roman" w:eastAsia="Times New Roman" w:hAnsi="Times New Roman" w:cs="Times New Roman"/>
                <w:color w:val="auto"/>
                <w:lang w:eastAsia="ru-RU" w:bidi="ar-SA"/>
              </w:rPr>
              <w:t>7</w:t>
            </w:r>
          </w:p>
        </w:tc>
        <w:tc>
          <w:tcPr>
            <w:tcW w:w="4281" w:type="dxa"/>
            <w:gridSpan w:val="2"/>
            <w:vMerge w:val="restart"/>
            <w:tcBorders>
              <w:top w:val="single" w:sz="4" w:space="0" w:color="auto"/>
              <w:left w:val="single" w:sz="4" w:space="0" w:color="auto"/>
              <w:right w:val="single" w:sz="4" w:space="0" w:color="auto"/>
            </w:tcBorders>
            <w:hideMark/>
          </w:tcPr>
          <w:p w14:paraId="4E294737" w14:textId="77777777" w:rsidR="00C7424D" w:rsidRPr="00C7424D" w:rsidRDefault="00C7424D" w:rsidP="00C7424D">
            <w:pPr>
              <w:widowControl/>
              <w:rPr>
                <w:rFonts w:ascii="Times New Roman" w:eastAsia="Times New Roman" w:hAnsi="Times New Roman" w:cs="Times New Roman"/>
                <w:bCs/>
                <w:color w:val="auto"/>
                <w:lang w:val="ru-RU" w:eastAsia="ru-RU" w:bidi="ar-SA"/>
              </w:rPr>
            </w:pPr>
            <w:proofErr w:type="spellStart"/>
            <w:r w:rsidRPr="00C7424D">
              <w:rPr>
                <w:rFonts w:ascii="Times New Roman" w:eastAsia="Times New Roman" w:hAnsi="Times New Roman" w:cs="Times New Roman"/>
                <w:bCs/>
                <w:color w:val="auto"/>
                <w:lang w:val="ru-RU" w:eastAsia="ru-RU" w:bidi="ar-SA"/>
              </w:rPr>
              <w:t>Усього</w:t>
            </w:r>
            <w:proofErr w:type="spellEnd"/>
            <w:r w:rsidRPr="00C7424D">
              <w:rPr>
                <w:rFonts w:ascii="Times New Roman" w:eastAsia="Times New Roman" w:hAnsi="Times New Roman" w:cs="Times New Roman"/>
                <w:bCs/>
                <w:color w:val="auto"/>
                <w:lang w:val="ru-RU" w:eastAsia="ru-RU" w:bidi="ar-SA"/>
              </w:rPr>
              <w:t xml:space="preserve"> за </w:t>
            </w:r>
            <w:proofErr w:type="spellStart"/>
            <w:r w:rsidRPr="00C7424D">
              <w:rPr>
                <w:rFonts w:ascii="Times New Roman" w:eastAsia="Times New Roman" w:hAnsi="Times New Roman" w:cs="Times New Roman"/>
                <w:bCs/>
                <w:color w:val="auto"/>
                <w:lang w:val="ru-RU" w:eastAsia="ru-RU" w:bidi="ar-SA"/>
              </w:rPr>
              <w:t>Програмою</w:t>
            </w:r>
            <w:proofErr w:type="spellEnd"/>
            <w:r w:rsidRPr="00C7424D">
              <w:rPr>
                <w:rFonts w:ascii="Times New Roman" w:eastAsia="Times New Roman" w:hAnsi="Times New Roman" w:cs="Times New Roman"/>
                <w:bCs/>
                <w:color w:val="auto"/>
                <w:lang w:val="ru-RU" w:eastAsia="ru-RU" w:bidi="ar-SA"/>
              </w:rPr>
              <w:t xml:space="preserve"> (тис. грн):</w:t>
            </w:r>
          </w:p>
        </w:tc>
        <w:tc>
          <w:tcPr>
            <w:tcW w:w="4224" w:type="dxa"/>
            <w:gridSpan w:val="3"/>
            <w:tcBorders>
              <w:top w:val="single" w:sz="4" w:space="0" w:color="auto"/>
              <w:left w:val="single" w:sz="4" w:space="0" w:color="auto"/>
              <w:bottom w:val="single" w:sz="4" w:space="0" w:color="auto"/>
              <w:right w:val="single" w:sz="4" w:space="0" w:color="auto"/>
            </w:tcBorders>
            <w:vAlign w:val="center"/>
          </w:tcPr>
          <w:p w14:paraId="209DEA2A" w14:textId="77777777" w:rsidR="00C7424D" w:rsidRPr="00C7424D" w:rsidRDefault="00C7424D" w:rsidP="00C7424D">
            <w:pPr>
              <w:widowControl/>
              <w:rPr>
                <w:rFonts w:ascii="Times New Roman" w:eastAsia="Times New Roman" w:hAnsi="Times New Roman" w:cs="Times New Roman"/>
                <w:bCs/>
                <w:color w:val="auto"/>
                <w:lang w:val="ru-RU" w:eastAsia="ru-RU" w:bidi="ar-SA"/>
              </w:rPr>
            </w:pPr>
            <w:proofErr w:type="spellStart"/>
            <w:r w:rsidRPr="00C7424D">
              <w:rPr>
                <w:rFonts w:ascii="Times New Roman" w:eastAsia="Times New Roman" w:hAnsi="Times New Roman" w:cs="Times New Roman"/>
                <w:bCs/>
                <w:color w:val="auto"/>
                <w:lang w:val="ru-RU" w:eastAsia="ru-RU" w:bidi="ar-SA"/>
              </w:rPr>
              <w:t>Загальний</w:t>
            </w:r>
            <w:proofErr w:type="spellEnd"/>
            <w:r w:rsidRPr="00C7424D">
              <w:rPr>
                <w:rFonts w:ascii="Times New Roman" w:eastAsia="Times New Roman" w:hAnsi="Times New Roman" w:cs="Times New Roman"/>
                <w:bCs/>
                <w:color w:val="auto"/>
                <w:lang w:val="ru-RU" w:eastAsia="ru-RU" w:bidi="ar-SA"/>
              </w:rPr>
              <w:t xml:space="preserve"> </w:t>
            </w:r>
            <w:proofErr w:type="spellStart"/>
            <w:r w:rsidRPr="00C7424D">
              <w:rPr>
                <w:rFonts w:ascii="Times New Roman" w:eastAsia="Times New Roman" w:hAnsi="Times New Roman" w:cs="Times New Roman"/>
                <w:bCs/>
                <w:color w:val="auto"/>
                <w:lang w:val="ru-RU" w:eastAsia="ru-RU" w:bidi="ar-SA"/>
              </w:rPr>
              <w:t>обсяг</w:t>
            </w:r>
            <w:proofErr w:type="spellEnd"/>
            <w:r w:rsidRPr="00C7424D">
              <w:rPr>
                <w:rFonts w:ascii="Times New Roman" w:eastAsia="Times New Roman" w:hAnsi="Times New Roman" w:cs="Times New Roman"/>
                <w:bCs/>
                <w:color w:val="auto"/>
                <w:lang w:val="ru-RU" w:eastAsia="ru-RU" w:bidi="ar-SA"/>
              </w:rPr>
              <w:t>, у т. ч.</w:t>
            </w:r>
          </w:p>
        </w:tc>
        <w:tc>
          <w:tcPr>
            <w:tcW w:w="992" w:type="dxa"/>
            <w:tcBorders>
              <w:top w:val="single" w:sz="4" w:space="0" w:color="auto"/>
              <w:left w:val="single" w:sz="4" w:space="0" w:color="auto"/>
              <w:bottom w:val="single" w:sz="4" w:space="0" w:color="auto"/>
              <w:right w:val="single" w:sz="4" w:space="0" w:color="auto"/>
            </w:tcBorders>
          </w:tcPr>
          <w:p w14:paraId="652D1749"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eastAsia="ru-RU" w:bidi="ar-SA"/>
              </w:rPr>
              <w:t>1</w:t>
            </w:r>
            <w:r w:rsidRPr="00C7424D">
              <w:rPr>
                <w:rFonts w:ascii="Times New Roman" w:eastAsia="Times New Roman" w:hAnsi="Times New Roman" w:cs="Times New Roman"/>
                <w:color w:val="auto"/>
                <w:lang w:val="ru-RU" w:eastAsia="ru-RU" w:bidi="ar-SA"/>
              </w:rPr>
              <w:t>,00</w:t>
            </w:r>
          </w:p>
        </w:tc>
        <w:tc>
          <w:tcPr>
            <w:tcW w:w="992" w:type="dxa"/>
            <w:tcBorders>
              <w:top w:val="single" w:sz="4" w:space="0" w:color="auto"/>
              <w:left w:val="single" w:sz="4" w:space="0" w:color="auto"/>
              <w:bottom w:val="single" w:sz="4" w:space="0" w:color="auto"/>
              <w:right w:val="single" w:sz="4" w:space="0" w:color="auto"/>
            </w:tcBorders>
          </w:tcPr>
          <w:p w14:paraId="0DE3370C"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eastAsia="ru-RU" w:bidi="ar-SA"/>
              </w:rPr>
              <w:t>5</w:t>
            </w:r>
            <w:r w:rsidRPr="00C7424D">
              <w:rPr>
                <w:rFonts w:ascii="Times New Roman" w:eastAsia="Times New Roman" w:hAnsi="Times New Roman" w:cs="Times New Roman"/>
                <w:color w:val="auto"/>
                <w:lang w:val="ru-RU" w:eastAsia="ru-RU" w:bidi="ar-SA"/>
              </w:rPr>
              <w:t>,0</w:t>
            </w:r>
          </w:p>
        </w:tc>
        <w:tc>
          <w:tcPr>
            <w:tcW w:w="849" w:type="dxa"/>
            <w:tcBorders>
              <w:top w:val="single" w:sz="4" w:space="0" w:color="auto"/>
              <w:left w:val="single" w:sz="4" w:space="0" w:color="auto"/>
              <w:bottom w:val="single" w:sz="4" w:space="0" w:color="auto"/>
              <w:right w:val="single" w:sz="4" w:space="0" w:color="auto"/>
            </w:tcBorders>
          </w:tcPr>
          <w:p w14:paraId="60C36D92"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eastAsia="ru-RU" w:bidi="ar-SA"/>
              </w:rPr>
              <w:t>5</w:t>
            </w:r>
            <w:r w:rsidRPr="00C7424D">
              <w:rPr>
                <w:rFonts w:ascii="Times New Roman" w:eastAsia="Times New Roman" w:hAnsi="Times New Roman" w:cs="Times New Roman"/>
                <w:color w:val="auto"/>
                <w:lang w:val="ru-RU" w:eastAsia="ru-RU" w:bidi="ar-SA"/>
              </w:rPr>
              <w:t>,0</w:t>
            </w:r>
          </w:p>
        </w:tc>
        <w:tc>
          <w:tcPr>
            <w:tcW w:w="993" w:type="dxa"/>
            <w:tcBorders>
              <w:top w:val="single" w:sz="4" w:space="0" w:color="auto"/>
              <w:left w:val="single" w:sz="4" w:space="0" w:color="auto"/>
              <w:bottom w:val="single" w:sz="4" w:space="0" w:color="auto"/>
              <w:right w:val="single" w:sz="4" w:space="0" w:color="auto"/>
            </w:tcBorders>
          </w:tcPr>
          <w:p w14:paraId="444F6C4E"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eastAsia="ru-RU" w:bidi="ar-SA"/>
              </w:rPr>
              <w:t>11</w:t>
            </w:r>
            <w:r w:rsidRPr="00C7424D">
              <w:rPr>
                <w:rFonts w:ascii="Times New Roman" w:eastAsia="Times New Roman" w:hAnsi="Times New Roman" w:cs="Times New Roman"/>
                <w:color w:val="auto"/>
                <w:lang w:val="ru-RU" w:eastAsia="ru-RU" w:bidi="ar-SA"/>
              </w:rPr>
              <w:t>,00</w:t>
            </w:r>
          </w:p>
        </w:tc>
        <w:tc>
          <w:tcPr>
            <w:tcW w:w="1873" w:type="dxa"/>
            <w:vMerge/>
            <w:tcBorders>
              <w:left w:val="single" w:sz="4" w:space="0" w:color="auto"/>
              <w:right w:val="single" w:sz="4" w:space="0" w:color="auto"/>
            </w:tcBorders>
          </w:tcPr>
          <w:p w14:paraId="35FAC640"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r>
      <w:tr w:rsidR="00C7424D" w:rsidRPr="00C7424D" w14:paraId="1DA5FD39" w14:textId="77777777" w:rsidTr="005964B5">
        <w:tc>
          <w:tcPr>
            <w:tcW w:w="567" w:type="dxa"/>
            <w:vMerge/>
            <w:tcBorders>
              <w:left w:val="single" w:sz="4" w:space="0" w:color="auto"/>
              <w:right w:val="single" w:sz="4" w:space="0" w:color="auto"/>
            </w:tcBorders>
            <w:vAlign w:val="center"/>
          </w:tcPr>
          <w:p w14:paraId="06E2C91A"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4281" w:type="dxa"/>
            <w:gridSpan w:val="2"/>
            <w:vMerge/>
            <w:tcBorders>
              <w:left w:val="single" w:sz="4" w:space="0" w:color="auto"/>
              <w:right w:val="single" w:sz="4" w:space="0" w:color="auto"/>
            </w:tcBorders>
            <w:vAlign w:val="center"/>
          </w:tcPr>
          <w:p w14:paraId="454992D5"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4224" w:type="dxa"/>
            <w:gridSpan w:val="3"/>
            <w:tcBorders>
              <w:top w:val="single" w:sz="4" w:space="0" w:color="auto"/>
              <w:left w:val="single" w:sz="4" w:space="0" w:color="auto"/>
              <w:bottom w:val="single" w:sz="4" w:space="0" w:color="auto"/>
              <w:right w:val="single" w:sz="4" w:space="0" w:color="auto"/>
            </w:tcBorders>
            <w:vAlign w:val="center"/>
          </w:tcPr>
          <w:p w14:paraId="3292CB8C" w14:textId="77777777" w:rsidR="00C7424D" w:rsidRPr="00C7424D" w:rsidRDefault="00C7424D" w:rsidP="00C7424D">
            <w:pPr>
              <w:widowControl/>
              <w:rPr>
                <w:rFonts w:ascii="Times New Roman" w:eastAsia="Times New Roman" w:hAnsi="Times New Roman" w:cs="Times New Roman"/>
                <w:bCs/>
                <w:color w:val="auto"/>
                <w:lang w:val="ru-RU" w:eastAsia="ru-RU" w:bidi="ar-SA"/>
              </w:rPr>
            </w:pPr>
            <w:proofErr w:type="spellStart"/>
            <w:r w:rsidRPr="00C7424D">
              <w:rPr>
                <w:rFonts w:ascii="Times New Roman" w:eastAsia="Times New Roman" w:hAnsi="Times New Roman" w:cs="Times New Roman"/>
                <w:bCs/>
                <w:color w:val="auto"/>
                <w:lang w:val="ru-RU" w:eastAsia="ru-RU" w:bidi="ar-SA"/>
              </w:rPr>
              <w:t>Державний</w:t>
            </w:r>
            <w:proofErr w:type="spellEnd"/>
            <w:r w:rsidRPr="00C7424D">
              <w:rPr>
                <w:rFonts w:ascii="Times New Roman" w:eastAsia="Times New Roman" w:hAnsi="Times New Roman" w:cs="Times New Roman"/>
                <w:bCs/>
                <w:color w:val="auto"/>
                <w:lang w:val="ru-RU" w:eastAsia="ru-RU" w:bidi="ar-SA"/>
              </w:rPr>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44978F5A"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2" w:type="dxa"/>
            <w:tcBorders>
              <w:top w:val="single" w:sz="4" w:space="0" w:color="auto"/>
              <w:left w:val="single" w:sz="4" w:space="0" w:color="auto"/>
              <w:bottom w:val="single" w:sz="4" w:space="0" w:color="auto"/>
              <w:right w:val="single" w:sz="4" w:space="0" w:color="auto"/>
            </w:tcBorders>
          </w:tcPr>
          <w:p w14:paraId="05635334"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849" w:type="dxa"/>
            <w:tcBorders>
              <w:top w:val="single" w:sz="4" w:space="0" w:color="auto"/>
              <w:left w:val="single" w:sz="4" w:space="0" w:color="auto"/>
              <w:bottom w:val="single" w:sz="4" w:space="0" w:color="auto"/>
              <w:right w:val="single" w:sz="4" w:space="0" w:color="auto"/>
            </w:tcBorders>
          </w:tcPr>
          <w:p w14:paraId="4E7BADC2"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3" w:type="dxa"/>
            <w:tcBorders>
              <w:top w:val="single" w:sz="4" w:space="0" w:color="auto"/>
              <w:left w:val="single" w:sz="4" w:space="0" w:color="auto"/>
              <w:bottom w:val="single" w:sz="4" w:space="0" w:color="auto"/>
              <w:right w:val="single" w:sz="4" w:space="0" w:color="auto"/>
            </w:tcBorders>
          </w:tcPr>
          <w:p w14:paraId="79C5CA55"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1873" w:type="dxa"/>
            <w:vMerge/>
            <w:tcBorders>
              <w:left w:val="single" w:sz="4" w:space="0" w:color="auto"/>
              <w:right w:val="single" w:sz="4" w:space="0" w:color="auto"/>
            </w:tcBorders>
          </w:tcPr>
          <w:p w14:paraId="33F01D6F"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r>
      <w:tr w:rsidR="00C7424D" w:rsidRPr="00C7424D" w14:paraId="5B2BF728" w14:textId="77777777" w:rsidTr="005964B5">
        <w:tc>
          <w:tcPr>
            <w:tcW w:w="567" w:type="dxa"/>
            <w:vMerge/>
            <w:tcBorders>
              <w:left w:val="single" w:sz="4" w:space="0" w:color="auto"/>
              <w:right w:val="single" w:sz="4" w:space="0" w:color="auto"/>
            </w:tcBorders>
            <w:vAlign w:val="center"/>
          </w:tcPr>
          <w:p w14:paraId="03F03BA4"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4281" w:type="dxa"/>
            <w:gridSpan w:val="2"/>
            <w:vMerge/>
            <w:tcBorders>
              <w:left w:val="single" w:sz="4" w:space="0" w:color="auto"/>
              <w:right w:val="single" w:sz="4" w:space="0" w:color="auto"/>
            </w:tcBorders>
            <w:vAlign w:val="center"/>
          </w:tcPr>
          <w:p w14:paraId="322CC471"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4224" w:type="dxa"/>
            <w:gridSpan w:val="3"/>
            <w:tcBorders>
              <w:top w:val="single" w:sz="4" w:space="0" w:color="auto"/>
              <w:left w:val="single" w:sz="4" w:space="0" w:color="auto"/>
              <w:bottom w:val="single" w:sz="4" w:space="0" w:color="auto"/>
              <w:right w:val="single" w:sz="4" w:space="0" w:color="auto"/>
            </w:tcBorders>
            <w:vAlign w:val="center"/>
          </w:tcPr>
          <w:p w14:paraId="7A78EFED" w14:textId="77777777" w:rsidR="00C7424D" w:rsidRPr="00C7424D" w:rsidRDefault="00C7424D" w:rsidP="00C7424D">
            <w:pPr>
              <w:widowControl/>
              <w:rPr>
                <w:rFonts w:ascii="Times New Roman" w:eastAsia="Times New Roman" w:hAnsi="Times New Roman" w:cs="Times New Roman"/>
                <w:bCs/>
                <w:color w:val="auto"/>
                <w:lang w:val="ru-RU" w:eastAsia="ru-RU" w:bidi="ar-SA"/>
              </w:rPr>
            </w:pPr>
            <w:proofErr w:type="spellStart"/>
            <w:r w:rsidRPr="00C7424D">
              <w:rPr>
                <w:rFonts w:ascii="Times New Roman" w:eastAsia="Times New Roman" w:hAnsi="Times New Roman" w:cs="Times New Roman"/>
                <w:bCs/>
                <w:color w:val="auto"/>
                <w:lang w:val="ru-RU" w:eastAsia="ru-RU" w:bidi="ar-SA"/>
              </w:rPr>
              <w:t>Обласний</w:t>
            </w:r>
            <w:proofErr w:type="spellEnd"/>
            <w:r w:rsidRPr="00C7424D">
              <w:rPr>
                <w:rFonts w:ascii="Times New Roman" w:eastAsia="Times New Roman" w:hAnsi="Times New Roman" w:cs="Times New Roman"/>
                <w:bCs/>
                <w:color w:val="auto"/>
                <w:lang w:val="ru-RU" w:eastAsia="ru-RU" w:bidi="ar-SA"/>
              </w:rPr>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0C993EE0"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2" w:type="dxa"/>
            <w:tcBorders>
              <w:top w:val="single" w:sz="4" w:space="0" w:color="auto"/>
              <w:left w:val="single" w:sz="4" w:space="0" w:color="auto"/>
              <w:bottom w:val="single" w:sz="4" w:space="0" w:color="auto"/>
              <w:right w:val="single" w:sz="4" w:space="0" w:color="auto"/>
            </w:tcBorders>
          </w:tcPr>
          <w:p w14:paraId="6E0DE0E1"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849" w:type="dxa"/>
            <w:tcBorders>
              <w:top w:val="single" w:sz="4" w:space="0" w:color="auto"/>
              <w:left w:val="single" w:sz="4" w:space="0" w:color="auto"/>
              <w:bottom w:val="single" w:sz="4" w:space="0" w:color="auto"/>
              <w:right w:val="single" w:sz="4" w:space="0" w:color="auto"/>
            </w:tcBorders>
          </w:tcPr>
          <w:p w14:paraId="2578F8D9"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3" w:type="dxa"/>
            <w:tcBorders>
              <w:top w:val="single" w:sz="4" w:space="0" w:color="auto"/>
              <w:left w:val="single" w:sz="4" w:space="0" w:color="auto"/>
              <w:bottom w:val="single" w:sz="4" w:space="0" w:color="auto"/>
              <w:right w:val="single" w:sz="4" w:space="0" w:color="auto"/>
            </w:tcBorders>
          </w:tcPr>
          <w:p w14:paraId="2CEF5FE5"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1873" w:type="dxa"/>
            <w:vMerge/>
            <w:tcBorders>
              <w:left w:val="single" w:sz="4" w:space="0" w:color="auto"/>
              <w:right w:val="single" w:sz="4" w:space="0" w:color="auto"/>
            </w:tcBorders>
          </w:tcPr>
          <w:p w14:paraId="763E9D78"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r>
      <w:tr w:rsidR="00C7424D" w:rsidRPr="00C7424D" w14:paraId="2953538F" w14:textId="77777777" w:rsidTr="005964B5">
        <w:tc>
          <w:tcPr>
            <w:tcW w:w="567" w:type="dxa"/>
            <w:vMerge/>
            <w:tcBorders>
              <w:left w:val="single" w:sz="4" w:space="0" w:color="auto"/>
              <w:right w:val="single" w:sz="4" w:space="0" w:color="auto"/>
            </w:tcBorders>
            <w:vAlign w:val="center"/>
          </w:tcPr>
          <w:p w14:paraId="40B5AF65"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4281" w:type="dxa"/>
            <w:gridSpan w:val="2"/>
            <w:vMerge/>
            <w:tcBorders>
              <w:left w:val="single" w:sz="4" w:space="0" w:color="auto"/>
              <w:right w:val="single" w:sz="4" w:space="0" w:color="auto"/>
            </w:tcBorders>
            <w:vAlign w:val="center"/>
          </w:tcPr>
          <w:p w14:paraId="151684D2"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4224" w:type="dxa"/>
            <w:gridSpan w:val="3"/>
            <w:tcBorders>
              <w:top w:val="single" w:sz="4" w:space="0" w:color="auto"/>
              <w:left w:val="single" w:sz="4" w:space="0" w:color="auto"/>
              <w:bottom w:val="single" w:sz="4" w:space="0" w:color="auto"/>
              <w:right w:val="single" w:sz="4" w:space="0" w:color="auto"/>
            </w:tcBorders>
            <w:vAlign w:val="center"/>
          </w:tcPr>
          <w:p w14:paraId="1BF21893" w14:textId="77777777" w:rsidR="00C7424D" w:rsidRPr="00C7424D" w:rsidRDefault="00C7424D" w:rsidP="00C7424D">
            <w:pPr>
              <w:widowControl/>
              <w:rPr>
                <w:rFonts w:ascii="Times New Roman" w:eastAsia="Times New Roman" w:hAnsi="Times New Roman" w:cs="Times New Roman"/>
                <w:bCs/>
                <w:color w:val="auto"/>
                <w:lang w:val="ru-RU" w:eastAsia="ru-RU" w:bidi="ar-SA"/>
              </w:rPr>
            </w:pPr>
            <w:proofErr w:type="spellStart"/>
            <w:r w:rsidRPr="00C7424D">
              <w:rPr>
                <w:rFonts w:ascii="Times New Roman" w:eastAsia="Times New Roman" w:hAnsi="Times New Roman" w:cs="Times New Roman"/>
                <w:bCs/>
                <w:color w:val="auto"/>
                <w:lang w:val="ru-RU" w:eastAsia="ru-RU" w:bidi="ar-SA"/>
              </w:rPr>
              <w:t>Місцевий</w:t>
            </w:r>
            <w:proofErr w:type="spellEnd"/>
            <w:r w:rsidRPr="00C7424D">
              <w:rPr>
                <w:rFonts w:ascii="Times New Roman" w:eastAsia="Times New Roman" w:hAnsi="Times New Roman" w:cs="Times New Roman"/>
                <w:bCs/>
                <w:color w:val="auto"/>
                <w:lang w:val="ru-RU" w:eastAsia="ru-RU" w:bidi="ar-SA"/>
              </w:rPr>
              <w:t xml:space="preserve"> бюджет</w:t>
            </w:r>
          </w:p>
        </w:tc>
        <w:tc>
          <w:tcPr>
            <w:tcW w:w="992" w:type="dxa"/>
            <w:tcBorders>
              <w:top w:val="single" w:sz="4" w:space="0" w:color="auto"/>
              <w:left w:val="single" w:sz="4" w:space="0" w:color="auto"/>
              <w:bottom w:val="single" w:sz="4" w:space="0" w:color="auto"/>
              <w:right w:val="single" w:sz="4" w:space="0" w:color="auto"/>
            </w:tcBorders>
          </w:tcPr>
          <w:p w14:paraId="31A5804B"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eastAsia="ru-RU" w:bidi="ar-SA"/>
              </w:rPr>
              <w:t>1</w:t>
            </w:r>
            <w:r w:rsidRPr="00C7424D">
              <w:rPr>
                <w:rFonts w:ascii="Times New Roman" w:eastAsia="Times New Roman" w:hAnsi="Times New Roman" w:cs="Times New Roman"/>
                <w:color w:val="auto"/>
                <w:lang w:val="ru-RU" w:eastAsia="ru-RU" w:bidi="ar-SA"/>
              </w:rPr>
              <w:t>,00</w:t>
            </w:r>
          </w:p>
        </w:tc>
        <w:tc>
          <w:tcPr>
            <w:tcW w:w="992" w:type="dxa"/>
            <w:tcBorders>
              <w:top w:val="single" w:sz="4" w:space="0" w:color="auto"/>
              <w:left w:val="single" w:sz="4" w:space="0" w:color="auto"/>
              <w:bottom w:val="single" w:sz="4" w:space="0" w:color="auto"/>
              <w:right w:val="single" w:sz="4" w:space="0" w:color="auto"/>
            </w:tcBorders>
          </w:tcPr>
          <w:p w14:paraId="35377C43"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eastAsia="ru-RU" w:bidi="ar-SA"/>
              </w:rPr>
              <w:t>5</w:t>
            </w:r>
            <w:r w:rsidRPr="00C7424D">
              <w:rPr>
                <w:rFonts w:ascii="Times New Roman" w:eastAsia="Times New Roman" w:hAnsi="Times New Roman" w:cs="Times New Roman"/>
                <w:color w:val="auto"/>
                <w:lang w:val="ru-RU" w:eastAsia="ru-RU" w:bidi="ar-SA"/>
              </w:rPr>
              <w:t>,0</w:t>
            </w:r>
          </w:p>
        </w:tc>
        <w:tc>
          <w:tcPr>
            <w:tcW w:w="849" w:type="dxa"/>
            <w:tcBorders>
              <w:top w:val="single" w:sz="4" w:space="0" w:color="auto"/>
              <w:left w:val="single" w:sz="4" w:space="0" w:color="auto"/>
              <w:bottom w:val="single" w:sz="4" w:space="0" w:color="auto"/>
              <w:right w:val="single" w:sz="4" w:space="0" w:color="auto"/>
            </w:tcBorders>
          </w:tcPr>
          <w:p w14:paraId="2CA6E6F7"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eastAsia="ru-RU" w:bidi="ar-SA"/>
              </w:rPr>
              <w:t>5</w:t>
            </w:r>
            <w:r w:rsidRPr="00C7424D">
              <w:rPr>
                <w:rFonts w:ascii="Times New Roman" w:eastAsia="Times New Roman" w:hAnsi="Times New Roman" w:cs="Times New Roman"/>
                <w:color w:val="auto"/>
                <w:lang w:val="ru-RU" w:eastAsia="ru-RU" w:bidi="ar-SA"/>
              </w:rPr>
              <w:t>,0</w:t>
            </w:r>
          </w:p>
        </w:tc>
        <w:tc>
          <w:tcPr>
            <w:tcW w:w="993" w:type="dxa"/>
            <w:tcBorders>
              <w:top w:val="single" w:sz="4" w:space="0" w:color="auto"/>
              <w:left w:val="single" w:sz="4" w:space="0" w:color="auto"/>
              <w:bottom w:val="single" w:sz="4" w:space="0" w:color="auto"/>
              <w:right w:val="single" w:sz="4" w:space="0" w:color="auto"/>
            </w:tcBorders>
          </w:tcPr>
          <w:p w14:paraId="19F7564B"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eastAsia="ru-RU" w:bidi="ar-SA"/>
              </w:rPr>
              <w:t>11</w:t>
            </w:r>
            <w:r w:rsidRPr="00C7424D">
              <w:rPr>
                <w:rFonts w:ascii="Times New Roman" w:eastAsia="Times New Roman" w:hAnsi="Times New Roman" w:cs="Times New Roman"/>
                <w:color w:val="auto"/>
                <w:lang w:val="ru-RU" w:eastAsia="ru-RU" w:bidi="ar-SA"/>
              </w:rPr>
              <w:t>,00</w:t>
            </w:r>
          </w:p>
        </w:tc>
        <w:tc>
          <w:tcPr>
            <w:tcW w:w="1873" w:type="dxa"/>
            <w:vMerge/>
            <w:tcBorders>
              <w:left w:val="single" w:sz="4" w:space="0" w:color="auto"/>
              <w:right w:val="single" w:sz="4" w:space="0" w:color="auto"/>
            </w:tcBorders>
          </w:tcPr>
          <w:p w14:paraId="40B63671"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r>
      <w:tr w:rsidR="00C7424D" w:rsidRPr="00C7424D" w14:paraId="659F09FB" w14:textId="77777777" w:rsidTr="005964B5">
        <w:trPr>
          <w:trHeight w:val="289"/>
        </w:trPr>
        <w:tc>
          <w:tcPr>
            <w:tcW w:w="567" w:type="dxa"/>
            <w:vMerge/>
            <w:tcBorders>
              <w:left w:val="single" w:sz="4" w:space="0" w:color="auto"/>
              <w:bottom w:val="single" w:sz="4" w:space="0" w:color="auto"/>
              <w:right w:val="single" w:sz="4" w:space="0" w:color="auto"/>
            </w:tcBorders>
            <w:vAlign w:val="center"/>
            <w:hideMark/>
          </w:tcPr>
          <w:p w14:paraId="7CB96BDD"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c>
          <w:tcPr>
            <w:tcW w:w="4281" w:type="dxa"/>
            <w:gridSpan w:val="2"/>
            <w:vMerge/>
            <w:tcBorders>
              <w:left w:val="single" w:sz="4" w:space="0" w:color="auto"/>
              <w:bottom w:val="single" w:sz="4" w:space="0" w:color="auto"/>
              <w:right w:val="single" w:sz="4" w:space="0" w:color="auto"/>
            </w:tcBorders>
            <w:vAlign w:val="center"/>
            <w:hideMark/>
          </w:tcPr>
          <w:p w14:paraId="706BF219" w14:textId="77777777" w:rsidR="00C7424D" w:rsidRPr="00C7424D" w:rsidRDefault="00C7424D" w:rsidP="00C7424D">
            <w:pPr>
              <w:widowControl/>
              <w:rPr>
                <w:rFonts w:ascii="Times New Roman" w:eastAsia="Times New Roman" w:hAnsi="Times New Roman" w:cs="Times New Roman"/>
                <w:color w:val="auto"/>
                <w:highlight w:val="yellow"/>
                <w:lang w:val="ru-RU" w:eastAsia="ru-RU" w:bidi="ar-SA"/>
              </w:rPr>
            </w:pPr>
          </w:p>
        </w:tc>
        <w:tc>
          <w:tcPr>
            <w:tcW w:w="4224" w:type="dxa"/>
            <w:gridSpan w:val="3"/>
            <w:tcBorders>
              <w:top w:val="single" w:sz="4" w:space="0" w:color="auto"/>
              <w:left w:val="single" w:sz="4" w:space="0" w:color="auto"/>
              <w:bottom w:val="single" w:sz="4" w:space="0" w:color="auto"/>
              <w:right w:val="single" w:sz="4" w:space="0" w:color="auto"/>
            </w:tcBorders>
          </w:tcPr>
          <w:p w14:paraId="783389D0" w14:textId="77777777" w:rsidR="00C7424D" w:rsidRPr="00C7424D" w:rsidRDefault="00C7424D" w:rsidP="00C7424D">
            <w:pPr>
              <w:widowControl/>
              <w:rPr>
                <w:rFonts w:ascii="Times New Roman" w:eastAsia="Times New Roman" w:hAnsi="Times New Roman" w:cs="Times New Roman"/>
                <w:bCs/>
                <w:color w:val="auto"/>
                <w:lang w:val="ru-RU" w:eastAsia="ru-RU" w:bidi="ar-SA"/>
              </w:rPr>
            </w:pPr>
            <w:proofErr w:type="spellStart"/>
            <w:r w:rsidRPr="00C7424D">
              <w:rPr>
                <w:rFonts w:ascii="Times New Roman" w:eastAsia="Times New Roman" w:hAnsi="Times New Roman" w:cs="Times New Roman"/>
                <w:bCs/>
                <w:color w:val="auto"/>
                <w:lang w:val="ru-RU" w:eastAsia="ru-RU" w:bidi="ar-SA"/>
              </w:rPr>
              <w:t>Інші</w:t>
            </w:r>
            <w:proofErr w:type="spellEnd"/>
            <w:r w:rsidRPr="00C7424D">
              <w:rPr>
                <w:rFonts w:ascii="Times New Roman" w:eastAsia="Times New Roman" w:hAnsi="Times New Roman" w:cs="Times New Roman"/>
                <w:bCs/>
                <w:color w:val="auto"/>
                <w:lang w:val="ru-RU" w:eastAsia="ru-RU" w:bidi="ar-SA"/>
              </w:rPr>
              <w:t xml:space="preserve"> </w:t>
            </w:r>
            <w:proofErr w:type="spellStart"/>
            <w:r w:rsidRPr="00C7424D">
              <w:rPr>
                <w:rFonts w:ascii="Times New Roman" w:eastAsia="Times New Roman" w:hAnsi="Times New Roman" w:cs="Times New Roman"/>
                <w:bCs/>
                <w:color w:val="auto"/>
                <w:lang w:val="ru-RU" w:eastAsia="ru-RU" w:bidi="ar-SA"/>
              </w:rPr>
              <w:t>джерела</w:t>
            </w:r>
            <w:proofErr w:type="spellEnd"/>
          </w:p>
        </w:tc>
        <w:tc>
          <w:tcPr>
            <w:tcW w:w="992" w:type="dxa"/>
            <w:tcBorders>
              <w:top w:val="single" w:sz="4" w:space="0" w:color="auto"/>
              <w:left w:val="single" w:sz="4" w:space="0" w:color="auto"/>
              <w:bottom w:val="single" w:sz="4" w:space="0" w:color="auto"/>
              <w:right w:val="single" w:sz="4" w:space="0" w:color="auto"/>
            </w:tcBorders>
          </w:tcPr>
          <w:p w14:paraId="6C3ADD95"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2" w:type="dxa"/>
            <w:tcBorders>
              <w:top w:val="single" w:sz="4" w:space="0" w:color="auto"/>
              <w:left w:val="single" w:sz="4" w:space="0" w:color="auto"/>
              <w:bottom w:val="single" w:sz="4" w:space="0" w:color="auto"/>
              <w:right w:val="single" w:sz="4" w:space="0" w:color="auto"/>
            </w:tcBorders>
          </w:tcPr>
          <w:p w14:paraId="2953820F"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849" w:type="dxa"/>
            <w:tcBorders>
              <w:top w:val="single" w:sz="4" w:space="0" w:color="auto"/>
              <w:left w:val="single" w:sz="4" w:space="0" w:color="auto"/>
              <w:bottom w:val="single" w:sz="4" w:space="0" w:color="auto"/>
              <w:right w:val="single" w:sz="4" w:space="0" w:color="auto"/>
            </w:tcBorders>
          </w:tcPr>
          <w:p w14:paraId="03B146B4"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993" w:type="dxa"/>
            <w:tcBorders>
              <w:top w:val="single" w:sz="4" w:space="0" w:color="auto"/>
              <w:left w:val="single" w:sz="4" w:space="0" w:color="auto"/>
              <w:bottom w:val="single" w:sz="4" w:space="0" w:color="auto"/>
              <w:right w:val="single" w:sz="4" w:space="0" w:color="auto"/>
            </w:tcBorders>
          </w:tcPr>
          <w:p w14:paraId="42F22548" w14:textId="77777777" w:rsidR="00C7424D" w:rsidRPr="00C7424D" w:rsidRDefault="00C7424D" w:rsidP="00C7424D">
            <w:pPr>
              <w:widowControl/>
              <w:jc w:val="center"/>
              <w:rPr>
                <w:rFonts w:ascii="Times New Roman" w:eastAsia="Times New Roman" w:hAnsi="Times New Roman" w:cs="Times New Roman"/>
                <w:color w:val="auto"/>
                <w:lang w:val="ru-RU" w:eastAsia="ru-RU" w:bidi="ar-SA"/>
              </w:rPr>
            </w:pPr>
            <w:r w:rsidRPr="00C7424D">
              <w:rPr>
                <w:rFonts w:ascii="Times New Roman" w:eastAsia="Times New Roman" w:hAnsi="Times New Roman" w:cs="Times New Roman"/>
                <w:color w:val="auto"/>
                <w:lang w:val="ru-RU" w:eastAsia="ru-RU" w:bidi="ar-SA"/>
              </w:rPr>
              <w:t>-</w:t>
            </w:r>
          </w:p>
        </w:tc>
        <w:tc>
          <w:tcPr>
            <w:tcW w:w="1873" w:type="dxa"/>
            <w:vMerge/>
            <w:tcBorders>
              <w:left w:val="single" w:sz="4" w:space="0" w:color="auto"/>
              <w:bottom w:val="single" w:sz="4" w:space="0" w:color="auto"/>
              <w:right w:val="single" w:sz="4" w:space="0" w:color="auto"/>
            </w:tcBorders>
          </w:tcPr>
          <w:p w14:paraId="5E8D1658" w14:textId="77777777" w:rsidR="00C7424D" w:rsidRPr="00C7424D" w:rsidRDefault="00C7424D" w:rsidP="00C7424D">
            <w:pPr>
              <w:widowControl/>
              <w:rPr>
                <w:rFonts w:ascii="Times New Roman" w:eastAsia="Times New Roman" w:hAnsi="Times New Roman" w:cs="Times New Roman"/>
                <w:color w:val="auto"/>
                <w:lang w:val="ru-RU" w:eastAsia="ru-RU" w:bidi="ar-SA"/>
              </w:rPr>
            </w:pPr>
          </w:p>
        </w:tc>
      </w:tr>
    </w:tbl>
    <w:p w14:paraId="214EBE1F" w14:textId="77777777" w:rsidR="00C7424D" w:rsidRPr="00C7424D" w:rsidRDefault="00C7424D" w:rsidP="00C7424D">
      <w:pPr>
        <w:widowControl/>
        <w:spacing w:line="276" w:lineRule="auto"/>
        <w:jc w:val="center"/>
        <w:rPr>
          <w:rFonts w:ascii="Times New Roman" w:eastAsia="Times New Roman" w:hAnsi="Times New Roman" w:cs="Times New Roman"/>
          <w:color w:val="auto"/>
          <w:lang w:bidi="ar-SA"/>
        </w:rPr>
      </w:pPr>
      <w:r w:rsidRPr="00C7424D">
        <w:rPr>
          <w:rFonts w:ascii="Times New Roman" w:eastAsia="Times New Roman" w:hAnsi="Times New Roman" w:cs="Times New Roman"/>
          <w:color w:val="auto"/>
          <w:lang w:bidi="ar-SA"/>
        </w:rPr>
        <w:t>____________________</w:t>
      </w:r>
    </w:p>
    <w:p w14:paraId="64E0803A" w14:textId="77777777" w:rsidR="00C7424D" w:rsidRPr="00C7424D" w:rsidRDefault="00C7424D" w:rsidP="00C7424D">
      <w:pPr>
        <w:widowControl/>
        <w:spacing w:line="276" w:lineRule="auto"/>
        <w:rPr>
          <w:rFonts w:ascii="Times New Roman" w:eastAsia="Times New Roman" w:hAnsi="Times New Roman" w:cs="Times New Roman"/>
          <w:color w:val="auto"/>
          <w:lang w:bidi="ar-SA"/>
        </w:rPr>
      </w:pPr>
    </w:p>
    <w:p w14:paraId="13A43087" w14:textId="77777777" w:rsidR="00C7424D" w:rsidRPr="00C7424D" w:rsidRDefault="00C7424D" w:rsidP="00C7424D">
      <w:pPr>
        <w:widowControl/>
        <w:spacing w:line="276" w:lineRule="auto"/>
        <w:rPr>
          <w:rFonts w:ascii="Times New Roman" w:eastAsia="Times New Roman" w:hAnsi="Times New Roman" w:cs="Times New Roman"/>
          <w:color w:val="auto"/>
          <w:lang w:bidi="ar-SA"/>
        </w:rPr>
      </w:pPr>
    </w:p>
    <w:p w14:paraId="1CE65D66" w14:textId="77777777" w:rsidR="00C7424D" w:rsidRPr="00C7424D" w:rsidRDefault="00C7424D" w:rsidP="00C7424D">
      <w:pPr>
        <w:widowControl/>
        <w:spacing w:line="276" w:lineRule="auto"/>
        <w:rPr>
          <w:rFonts w:ascii="Times New Roman" w:eastAsia="Times New Roman" w:hAnsi="Times New Roman" w:cs="Times New Roman"/>
          <w:color w:val="auto"/>
          <w:lang w:bidi="ar-SA"/>
        </w:rPr>
      </w:pPr>
      <w:r w:rsidRPr="00C7424D">
        <w:rPr>
          <w:rFonts w:ascii="Times New Roman" w:eastAsia="Times New Roman" w:hAnsi="Times New Roman" w:cs="Times New Roman"/>
          <w:color w:val="auto"/>
          <w:lang w:bidi="ar-SA"/>
        </w:rPr>
        <w:t xml:space="preserve">керівник                                                                                                                                      </w:t>
      </w:r>
      <w:r w:rsidRPr="00C7424D">
        <w:rPr>
          <w:rFonts w:ascii="Times New Roman" w:eastAsia="Times New Roman" w:hAnsi="Times New Roman" w:cs="Times New Roman"/>
          <w:color w:val="auto"/>
          <w:lang w:bidi="ar-SA"/>
        </w:rPr>
        <w:tab/>
      </w:r>
      <w:r w:rsidRPr="00C7424D">
        <w:rPr>
          <w:rFonts w:ascii="Times New Roman" w:eastAsia="Times New Roman" w:hAnsi="Times New Roman" w:cs="Times New Roman"/>
          <w:color w:val="auto"/>
          <w:lang w:bidi="ar-SA"/>
        </w:rPr>
        <w:tab/>
      </w:r>
      <w:r w:rsidRPr="00C7424D">
        <w:rPr>
          <w:rFonts w:ascii="Times New Roman" w:eastAsia="Times New Roman" w:hAnsi="Times New Roman" w:cs="Times New Roman"/>
          <w:color w:val="auto"/>
          <w:lang w:bidi="ar-SA"/>
        </w:rPr>
        <w:tab/>
      </w:r>
      <w:r w:rsidRPr="00C7424D">
        <w:rPr>
          <w:rFonts w:ascii="Times New Roman" w:eastAsia="Times New Roman" w:hAnsi="Times New Roman" w:cs="Times New Roman"/>
          <w:color w:val="auto"/>
          <w:lang w:bidi="ar-SA"/>
        </w:rPr>
        <w:tab/>
        <w:t>ПІБ</w:t>
      </w:r>
    </w:p>
    <w:p w14:paraId="4C99C7ED" w14:textId="77777777" w:rsidR="00C7424D" w:rsidRPr="00C7424D" w:rsidRDefault="00C7424D" w:rsidP="00C7424D">
      <w:pPr>
        <w:widowControl/>
        <w:rPr>
          <w:rFonts w:ascii="Times New Roman" w:eastAsia="Aptos" w:hAnsi="Times New Roman" w:cs="Times New Roman"/>
          <w:b/>
          <w:bCs/>
          <w:color w:val="auto"/>
          <w:sz w:val="28"/>
          <w:szCs w:val="28"/>
          <w:lang w:eastAsia="en-US"/>
        </w:rPr>
      </w:pPr>
    </w:p>
    <w:p w14:paraId="4297BFF1" w14:textId="77777777" w:rsidR="00C7424D" w:rsidRPr="00C7424D" w:rsidRDefault="00C7424D" w:rsidP="00C7424D">
      <w:pPr>
        <w:widowControl/>
        <w:rPr>
          <w:rFonts w:ascii="Times New Roman" w:eastAsia="Aptos" w:hAnsi="Times New Roman" w:cs="Times New Roman"/>
          <w:b/>
          <w:bCs/>
          <w:color w:val="auto"/>
          <w:sz w:val="28"/>
          <w:szCs w:val="28"/>
          <w:lang w:eastAsia="en-US"/>
        </w:rPr>
      </w:pPr>
    </w:p>
    <w:p w14:paraId="52AB4928" w14:textId="77777777" w:rsidR="00C7424D" w:rsidRPr="00C7424D" w:rsidRDefault="00C7424D" w:rsidP="00C7424D">
      <w:pPr>
        <w:widowControl/>
        <w:rPr>
          <w:rFonts w:ascii="Times New Roman" w:eastAsia="Aptos" w:hAnsi="Times New Roman" w:cs="Times New Roman"/>
          <w:b/>
          <w:bCs/>
          <w:color w:val="auto"/>
          <w:sz w:val="28"/>
          <w:szCs w:val="28"/>
          <w:lang w:eastAsia="en-US"/>
        </w:rPr>
      </w:pPr>
    </w:p>
    <w:p w14:paraId="10225DC0" w14:textId="77777777" w:rsidR="00C7424D" w:rsidRPr="00C7424D" w:rsidRDefault="00C7424D" w:rsidP="00C7424D">
      <w:pPr>
        <w:widowControl/>
        <w:rPr>
          <w:rFonts w:ascii="Times New Roman" w:eastAsia="Aptos" w:hAnsi="Times New Roman" w:cs="Times New Roman"/>
          <w:b/>
          <w:bCs/>
          <w:color w:val="auto"/>
          <w:sz w:val="28"/>
          <w:szCs w:val="28"/>
          <w:lang w:eastAsia="en-US"/>
        </w:rPr>
      </w:pPr>
    </w:p>
    <w:p w14:paraId="1173368A" w14:textId="77777777" w:rsidR="00C7424D" w:rsidRPr="00C7424D" w:rsidRDefault="00C7424D" w:rsidP="00C7424D">
      <w:pPr>
        <w:widowControl/>
        <w:rPr>
          <w:rFonts w:ascii="Times New Roman" w:eastAsia="Aptos" w:hAnsi="Times New Roman" w:cs="Times New Roman"/>
          <w:b/>
          <w:bCs/>
          <w:color w:val="auto"/>
          <w:sz w:val="28"/>
          <w:szCs w:val="28"/>
          <w:lang w:eastAsia="en-US"/>
        </w:rPr>
        <w:sectPr w:rsidR="00C7424D" w:rsidRPr="00C7424D" w:rsidSect="00C7424D">
          <w:pgSz w:w="16838" w:h="11906" w:orient="landscape"/>
          <w:pgMar w:top="907" w:right="567" w:bottom="851" w:left="1247" w:header="709" w:footer="709" w:gutter="0"/>
          <w:cols w:space="708"/>
          <w:docGrid w:linePitch="360"/>
        </w:sectPr>
      </w:pPr>
    </w:p>
    <w:p w14:paraId="0C0010EC" w14:textId="77777777" w:rsidR="00C7424D" w:rsidRPr="00C7424D" w:rsidRDefault="00C7424D" w:rsidP="00C7424D">
      <w:pPr>
        <w:widowControl/>
        <w:shd w:val="clear" w:color="auto" w:fill="FFFFFF"/>
        <w:tabs>
          <w:tab w:val="left" w:pos="9638"/>
        </w:tabs>
        <w:ind w:left="6237" w:right="-1"/>
        <w:rPr>
          <w:rFonts w:ascii="Times New Roman" w:eastAsia="Times New Roman" w:hAnsi="Times New Roman" w:cs="Times New Roman"/>
          <w:bCs/>
          <w:lang w:bidi="ar-SA"/>
        </w:rPr>
      </w:pPr>
      <w:bookmarkStart w:id="68" w:name="n105"/>
      <w:bookmarkStart w:id="69" w:name="n99"/>
      <w:bookmarkStart w:id="70" w:name="n100"/>
      <w:bookmarkEnd w:id="68"/>
      <w:bookmarkEnd w:id="69"/>
      <w:bookmarkEnd w:id="70"/>
      <w:r w:rsidRPr="00C7424D">
        <w:rPr>
          <w:rFonts w:ascii="Times New Roman" w:eastAsia="Times New Roman" w:hAnsi="Times New Roman" w:cs="Times New Roman"/>
          <w:bCs/>
          <w:lang w:bidi="ar-SA"/>
        </w:rPr>
        <w:lastRenderedPageBreak/>
        <w:t>Додаток 3</w:t>
      </w:r>
    </w:p>
    <w:p w14:paraId="7995D777" w14:textId="77777777" w:rsidR="00C7424D" w:rsidRPr="00C7424D" w:rsidRDefault="00C7424D" w:rsidP="00C7424D">
      <w:pPr>
        <w:widowControl/>
        <w:shd w:val="clear" w:color="auto" w:fill="FFFFFF"/>
        <w:tabs>
          <w:tab w:val="left" w:pos="9638"/>
        </w:tabs>
        <w:ind w:left="6237" w:right="-1"/>
        <w:rPr>
          <w:rFonts w:ascii="Times New Roman" w:eastAsia="Times New Roman" w:hAnsi="Times New Roman" w:cs="Times New Roman"/>
          <w:b/>
          <w:bCs/>
          <w:sz w:val="20"/>
          <w:szCs w:val="20"/>
          <w:lang w:bidi="ar-SA"/>
        </w:rPr>
      </w:pPr>
      <w:r w:rsidRPr="00C7424D">
        <w:rPr>
          <w:rFonts w:ascii="Times New Roman" w:eastAsia="Times New Roman" w:hAnsi="Times New Roman" w:cs="Times New Roman"/>
          <w:bCs/>
          <w:lang w:bidi="ar-SA"/>
        </w:rPr>
        <w:t xml:space="preserve">до  Програми для кривдників Вишнівської сільської ради </w:t>
      </w:r>
      <w:r w:rsidRPr="00C7424D">
        <w:rPr>
          <w:rFonts w:ascii="Times New Roman" w:eastAsia="Times New Roman" w:hAnsi="Times New Roman" w:cs="Times New Roman"/>
          <w:lang w:bidi="ar-SA"/>
        </w:rPr>
        <w:t>на 2024-2026 роки</w:t>
      </w:r>
    </w:p>
    <w:p w14:paraId="0477F71B" w14:textId="77777777" w:rsidR="00C7424D" w:rsidRPr="00C7424D" w:rsidRDefault="00C7424D" w:rsidP="00C7424D">
      <w:pPr>
        <w:widowControl/>
        <w:shd w:val="clear" w:color="auto" w:fill="FFFFFF"/>
        <w:ind w:right="450"/>
        <w:jc w:val="center"/>
        <w:rPr>
          <w:rFonts w:ascii="Times New Roman" w:eastAsia="Times New Roman" w:hAnsi="Times New Roman" w:cs="Times New Roman"/>
          <w:b/>
          <w:bCs/>
          <w:lang w:bidi="ar-SA"/>
        </w:rPr>
      </w:pPr>
    </w:p>
    <w:p w14:paraId="094F787D" w14:textId="77777777" w:rsidR="00C7424D" w:rsidRPr="00C7424D" w:rsidRDefault="00C7424D" w:rsidP="00C7424D">
      <w:pPr>
        <w:widowControl/>
        <w:jc w:val="center"/>
        <w:rPr>
          <w:rFonts w:ascii="Times New Roman" w:eastAsia="Times New Roman" w:hAnsi="Times New Roman" w:cs="Times New Roman"/>
          <w:b/>
          <w:bCs/>
          <w:sz w:val="28"/>
          <w:lang w:val="ru-RU" w:eastAsia="ru-RU" w:bidi="ar-SA"/>
        </w:rPr>
      </w:pPr>
      <w:r w:rsidRPr="00C7424D">
        <w:rPr>
          <w:rFonts w:ascii="Times New Roman" w:eastAsia="Times New Roman" w:hAnsi="Times New Roman" w:cs="Times New Roman"/>
          <w:b/>
          <w:bCs/>
          <w:sz w:val="28"/>
          <w:lang w:val="ru-RU" w:eastAsia="ru-RU" w:bidi="ar-SA"/>
        </w:rPr>
        <w:t>РОЗПОДІЛ ЧАСУ</w:t>
      </w:r>
    </w:p>
    <w:p w14:paraId="48CE174C" w14:textId="77777777" w:rsidR="00C7424D" w:rsidRPr="00C7424D" w:rsidRDefault="00C7424D" w:rsidP="00C7424D">
      <w:pPr>
        <w:widowControl/>
        <w:jc w:val="center"/>
        <w:rPr>
          <w:rFonts w:ascii="Times New Roman" w:eastAsia="Times New Roman" w:hAnsi="Times New Roman" w:cs="Times New Roman"/>
          <w:b/>
          <w:bCs/>
          <w:sz w:val="28"/>
          <w:lang w:eastAsia="ru-RU" w:bidi="ar-SA"/>
        </w:rPr>
      </w:pPr>
      <w:r w:rsidRPr="00C7424D">
        <w:rPr>
          <w:rFonts w:ascii="Times New Roman" w:eastAsia="Times New Roman" w:hAnsi="Times New Roman" w:cs="Times New Roman"/>
          <w:b/>
          <w:bCs/>
          <w:sz w:val="28"/>
          <w:lang w:val="ru-RU" w:eastAsia="ru-RU" w:bidi="ar-SA"/>
        </w:rPr>
        <w:t>за модулями і темами</w:t>
      </w:r>
    </w:p>
    <w:p w14:paraId="256087D1" w14:textId="77777777" w:rsidR="00C7424D" w:rsidRPr="00C7424D" w:rsidRDefault="00C7424D" w:rsidP="00C7424D">
      <w:pPr>
        <w:widowControl/>
        <w:jc w:val="center"/>
        <w:rPr>
          <w:rFonts w:ascii="Times New Roman" w:eastAsia="Times New Roman" w:hAnsi="Times New Roman" w:cs="Times New Roman"/>
          <w:b/>
          <w:bCs/>
          <w:sz w:val="28"/>
          <w:lang w:eastAsia="ru-RU" w:bidi="ar-SA"/>
        </w:rPr>
      </w:pPr>
    </w:p>
    <w:tbl>
      <w:tblPr>
        <w:tblW w:w="5000" w:type="pct"/>
        <w:shd w:val="clear" w:color="auto" w:fill="FFFFFF"/>
        <w:tblCellMar>
          <w:left w:w="0" w:type="dxa"/>
          <w:right w:w="0" w:type="dxa"/>
        </w:tblCellMar>
        <w:tblLook w:val="04A0" w:firstRow="1" w:lastRow="0" w:firstColumn="1" w:lastColumn="0" w:noHBand="0" w:noVBand="1"/>
      </w:tblPr>
      <w:tblGrid>
        <w:gridCol w:w="1166"/>
        <w:gridCol w:w="6042"/>
        <w:gridCol w:w="1460"/>
        <w:gridCol w:w="986"/>
      </w:tblGrid>
      <w:tr w:rsidR="00C7424D" w:rsidRPr="00C7424D" w14:paraId="51EC5CAB" w14:textId="77777777" w:rsidTr="005964B5">
        <w:trPr>
          <w:trHeight w:val="60"/>
        </w:trPr>
        <w:tc>
          <w:tcPr>
            <w:tcW w:w="1162" w:type="dxa"/>
            <w:vMerge w:val="restart"/>
            <w:tcBorders>
              <w:top w:val="single" w:sz="6" w:space="0" w:color="000000"/>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0347222A"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w:t>
            </w:r>
          </w:p>
        </w:tc>
        <w:tc>
          <w:tcPr>
            <w:tcW w:w="6022" w:type="dxa"/>
            <w:vMerge w:val="restart"/>
            <w:tcBorders>
              <w:top w:val="single" w:sz="6" w:space="0" w:color="000000"/>
              <w:left w:val="nil"/>
              <w:bottom w:val="single" w:sz="6" w:space="0" w:color="000000"/>
              <w:right w:val="single" w:sz="6" w:space="0" w:color="000000"/>
            </w:tcBorders>
            <w:shd w:val="clear" w:color="auto" w:fill="FFFFFF"/>
            <w:tcMar>
              <w:top w:w="2" w:type="dxa"/>
              <w:left w:w="2" w:type="dxa"/>
              <w:bottom w:w="2" w:type="dxa"/>
              <w:right w:w="2" w:type="dxa"/>
            </w:tcMar>
            <w:hideMark/>
          </w:tcPr>
          <w:p w14:paraId="5AF65270"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Назва</w:t>
            </w:r>
            <w:proofErr w:type="spellEnd"/>
            <w:r w:rsidRPr="00C7424D">
              <w:rPr>
                <w:rFonts w:ascii="Times New Roman" w:eastAsia="Times New Roman" w:hAnsi="Times New Roman" w:cs="Times New Roman"/>
                <w:lang w:val="ru-RU" w:eastAsia="ru-RU" w:bidi="ar-SA"/>
              </w:rPr>
              <w:t xml:space="preserve"> блоку, теми</w:t>
            </w:r>
          </w:p>
        </w:tc>
        <w:tc>
          <w:tcPr>
            <w:tcW w:w="2438" w:type="dxa"/>
            <w:gridSpan w:val="2"/>
            <w:tcBorders>
              <w:top w:val="single" w:sz="6" w:space="0" w:color="000000"/>
              <w:left w:val="nil"/>
              <w:bottom w:val="single" w:sz="6" w:space="0" w:color="000000"/>
              <w:right w:val="single" w:sz="6" w:space="0" w:color="000000"/>
            </w:tcBorders>
            <w:shd w:val="clear" w:color="auto" w:fill="FFFFFF"/>
            <w:tcMar>
              <w:top w:w="2" w:type="dxa"/>
              <w:left w:w="2" w:type="dxa"/>
              <w:bottom w:w="2" w:type="dxa"/>
              <w:right w:w="2" w:type="dxa"/>
            </w:tcMar>
            <w:hideMark/>
          </w:tcPr>
          <w:p w14:paraId="36C580D6"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Кількість</w:t>
            </w:r>
            <w:proofErr w:type="spellEnd"/>
            <w:r w:rsidRPr="00C7424D">
              <w:rPr>
                <w:rFonts w:ascii="Times New Roman" w:eastAsia="Times New Roman" w:hAnsi="Times New Roman" w:cs="Times New Roman"/>
                <w:lang w:val="ru-RU" w:eastAsia="ru-RU" w:bidi="ar-SA"/>
              </w:rPr>
              <w:t xml:space="preserve"> годин</w:t>
            </w:r>
          </w:p>
        </w:tc>
      </w:tr>
      <w:tr w:rsidR="00C7424D" w:rsidRPr="00C7424D" w14:paraId="5D91CB58" w14:textId="77777777" w:rsidTr="005964B5">
        <w:trPr>
          <w:trHeight w:val="60"/>
        </w:trPr>
        <w:tc>
          <w:tcPr>
            <w:tcW w:w="1162"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ABFE89" w14:textId="77777777" w:rsidR="00C7424D" w:rsidRPr="00C7424D" w:rsidRDefault="00C7424D" w:rsidP="00C7424D">
            <w:pPr>
              <w:widowControl/>
              <w:rPr>
                <w:rFonts w:ascii="Times New Roman" w:eastAsia="Times New Roman" w:hAnsi="Times New Roman" w:cs="Times New Roman"/>
                <w:lang w:val="ru-RU" w:eastAsia="ru-RU" w:bidi="ar-SA"/>
              </w:rPr>
            </w:pPr>
          </w:p>
        </w:tc>
        <w:tc>
          <w:tcPr>
            <w:tcW w:w="6022" w:type="dxa"/>
            <w:vMerge/>
            <w:tcBorders>
              <w:top w:val="single" w:sz="6" w:space="0" w:color="000000"/>
              <w:left w:val="nil"/>
              <w:bottom w:val="single" w:sz="6" w:space="0" w:color="000000"/>
              <w:right w:val="single" w:sz="6" w:space="0" w:color="000000"/>
            </w:tcBorders>
            <w:shd w:val="clear" w:color="auto" w:fill="FFFFFF"/>
            <w:vAlign w:val="center"/>
            <w:hideMark/>
          </w:tcPr>
          <w:p w14:paraId="2850B59F" w14:textId="77777777" w:rsidR="00C7424D" w:rsidRPr="00C7424D" w:rsidRDefault="00C7424D" w:rsidP="00C7424D">
            <w:pPr>
              <w:widowControl/>
              <w:rPr>
                <w:rFonts w:ascii="Times New Roman" w:eastAsia="Times New Roman" w:hAnsi="Times New Roman" w:cs="Times New Roman"/>
                <w:lang w:val="ru-RU" w:eastAsia="ru-RU" w:bidi="ar-SA"/>
              </w:rPr>
            </w:pP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B54654F"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індивідуальна</w:t>
            </w:r>
            <w:proofErr w:type="spellEnd"/>
            <w:r w:rsidRPr="00C7424D">
              <w:rPr>
                <w:rFonts w:ascii="Times New Roman" w:eastAsia="Times New Roman" w:hAnsi="Times New Roman" w:cs="Times New Roman"/>
                <w:lang w:val="ru-RU" w:eastAsia="ru-RU" w:bidi="ar-SA"/>
              </w:rPr>
              <w:t xml:space="preserve"> робота</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FBF6BA8"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групова</w:t>
            </w:r>
            <w:proofErr w:type="spellEnd"/>
            <w:r w:rsidRPr="00C7424D">
              <w:rPr>
                <w:rFonts w:ascii="Times New Roman" w:eastAsia="Times New Roman" w:hAnsi="Times New Roman" w:cs="Times New Roman"/>
                <w:lang w:val="ru-RU" w:eastAsia="ru-RU" w:bidi="ar-SA"/>
              </w:rPr>
              <w:br/>
              <w:t>робота</w:t>
            </w:r>
          </w:p>
        </w:tc>
      </w:tr>
      <w:tr w:rsidR="00C7424D" w:rsidRPr="00C7424D" w14:paraId="61670393" w14:textId="77777777" w:rsidTr="005964B5">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3D32DB77"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1</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31A3EAB"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2</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0E3092E"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3</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0E3E222"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4</w:t>
            </w:r>
          </w:p>
        </w:tc>
      </w:tr>
      <w:tr w:rsidR="00C7424D" w:rsidRPr="00C7424D" w14:paraId="262B775F" w14:textId="77777777" w:rsidTr="005964B5">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4800FFD9" w14:textId="77777777" w:rsidR="00C7424D" w:rsidRPr="00C7424D" w:rsidRDefault="00C7424D" w:rsidP="00C7424D">
            <w:pPr>
              <w:widowControl/>
              <w:rPr>
                <w:rFonts w:ascii="Times New Roman" w:eastAsia="Times New Roman" w:hAnsi="Times New Roman" w:cs="Times New Roman"/>
                <w:b/>
                <w:bCs/>
                <w:lang w:val="ru-RU" w:eastAsia="ru-RU" w:bidi="ar-SA"/>
              </w:rPr>
            </w:pPr>
            <w:r w:rsidRPr="00C7424D">
              <w:rPr>
                <w:rFonts w:ascii="Times New Roman" w:eastAsia="Times New Roman" w:hAnsi="Times New Roman" w:cs="Times New Roman"/>
                <w:b/>
                <w:bCs/>
                <w:lang w:val="ru-RU" w:eastAsia="ru-RU" w:bidi="ar-SA"/>
              </w:rPr>
              <w:t>Блок 1</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963F71B"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Зміст</w:t>
            </w:r>
            <w:proofErr w:type="spellEnd"/>
            <w:r w:rsidRPr="00C7424D">
              <w:rPr>
                <w:rFonts w:ascii="Times New Roman" w:eastAsia="Times New Roman" w:hAnsi="Times New Roman" w:cs="Times New Roman"/>
                <w:lang w:val="ru-RU" w:eastAsia="ru-RU" w:bidi="ar-SA"/>
              </w:rPr>
              <w:t xml:space="preserve"> і </w:t>
            </w:r>
            <w:proofErr w:type="spellStart"/>
            <w:r w:rsidRPr="00C7424D">
              <w:rPr>
                <w:rFonts w:ascii="Times New Roman" w:eastAsia="Times New Roman" w:hAnsi="Times New Roman" w:cs="Times New Roman"/>
                <w:lang w:val="ru-RU" w:eastAsia="ru-RU" w:bidi="ar-SA"/>
              </w:rPr>
              <w:t>методи</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діагностики</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психоемоційного</w:t>
            </w:r>
            <w:proofErr w:type="spellEnd"/>
            <w:r w:rsidRPr="00C7424D">
              <w:rPr>
                <w:rFonts w:ascii="Times New Roman" w:eastAsia="Times New Roman" w:hAnsi="Times New Roman" w:cs="Times New Roman"/>
                <w:lang w:val="ru-RU" w:eastAsia="ru-RU" w:bidi="ar-SA"/>
              </w:rPr>
              <w:t xml:space="preserve"> стану </w:t>
            </w:r>
            <w:proofErr w:type="spellStart"/>
            <w:r w:rsidRPr="00C7424D">
              <w:rPr>
                <w:rFonts w:ascii="Times New Roman" w:eastAsia="Times New Roman" w:hAnsi="Times New Roman" w:cs="Times New Roman"/>
                <w:lang w:val="ru-RU" w:eastAsia="ru-RU" w:bidi="ar-SA"/>
              </w:rPr>
              <w:t>кривдника</w:t>
            </w:r>
            <w:proofErr w:type="spellEnd"/>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B0BA764"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6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9218656"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w:t>
            </w:r>
          </w:p>
        </w:tc>
      </w:tr>
      <w:tr w:rsidR="00C7424D" w:rsidRPr="00C7424D" w14:paraId="0340C9FF" w14:textId="77777777" w:rsidTr="005964B5">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6C8F4117"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Частина</w:t>
            </w:r>
            <w:proofErr w:type="spellEnd"/>
            <w:r w:rsidRPr="00C7424D">
              <w:rPr>
                <w:rFonts w:ascii="Times New Roman" w:eastAsia="Times New Roman" w:hAnsi="Times New Roman" w:cs="Times New Roman"/>
                <w:lang w:val="ru-RU" w:eastAsia="ru-RU" w:bidi="ar-SA"/>
              </w:rPr>
              <w:t xml:space="preserve"> 1</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EC0F76E"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Діагностичні</w:t>
            </w:r>
            <w:proofErr w:type="spellEnd"/>
            <w:r w:rsidRPr="00C7424D">
              <w:rPr>
                <w:rFonts w:ascii="Times New Roman" w:eastAsia="Times New Roman" w:hAnsi="Times New Roman" w:cs="Times New Roman"/>
                <w:lang w:val="ru-RU" w:eastAsia="ru-RU" w:bidi="ar-SA"/>
              </w:rPr>
              <w:t xml:space="preserve"> методики, </w:t>
            </w:r>
            <w:proofErr w:type="spellStart"/>
            <w:r w:rsidRPr="00C7424D">
              <w:rPr>
                <w:rFonts w:ascii="Times New Roman" w:eastAsia="Times New Roman" w:hAnsi="Times New Roman" w:cs="Times New Roman"/>
                <w:lang w:val="ru-RU" w:eastAsia="ru-RU" w:bidi="ar-SA"/>
              </w:rPr>
              <w:t>що</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застосовуються</w:t>
            </w:r>
            <w:proofErr w:type="spellEnd"/>
            <w:r w:rsidRPr="00C7424D">
              <w:rPr>
                <w:rFonts w:ascii="Times New Roman" w:eastAsia="Times New Roman" w:hAnsi="Times New Roman" w:cs="Times New Roman"/>
                <w:lang w:val="ru-RU" w:eastAsia="ru-RU" w:bidi="ar-SA"/>
              </w:rPr>
              <w:t xml:space="preserve"> </w:t>
            </w:r>
            <w:proofErr w:type="gramStart"/>
            <w:r w:rsidRPr="00C7424D">
              <w:rPr>
                <w:rFonts w:ascii="Times New Roman" w:eastAsia="Times New Roman" w:hAnsi="Times New Roman" w:cs="Times New Roman"/>
                <w:lang w:val="ru-RU" w:eastAsia="ru-RU" w:bidi="ar-SA"/>
              </w:rPr>
              <w:t>до початку</w:t>
            </w:r>
            <w:proofErr w:type="gram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корекційної</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роботи</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Проведення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психодіагностики</w:t>
            </w:r>
            <w:proofErr w:type="spellEnd"/>
            <w:r w:rsidRPr="00C7424D">
              <w:rPr>
                <w:rFonts w:ascii="Times New Roman" w:eastAsia="Times New Roman" w:hAnsi="Times New Roman" w:cs="Times New Roman"/>
                <w:lang w:val="ru-RU" w:eastAsia="ru-RU" w:bidi="ar-SA"/>
              </w:rPr>
              <w:t xml:space="preserve">. Карта </w:t>
            </w:r>
            <w:proofErr w:type="spellStart"/>
            <w:r w:rsidRPr="00C7424D">
              <w:rPr>
                <w:rFonts w:ascii="Times New Roman" w:eastAsia="Times New Roman" w:hAnsi="Times New Roman" w:cs="Times New Roman"/>
                <w:lang w:val="ru-RU" w:eastAsia="ru-RU" w:bidi="ar-SA"/>
              </w:rPr>
              <w:t>первинного</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психологічного</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обстеження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кривдника</w:t>
            </w:r>
            <w:proofErr w:type="spellEnd"/>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BE11C56"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2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609063A"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w:t>
            </w:r>
          </w:p>
        </w:tc>
      </w:tr>
      <w:tr w:rsidR="00C7424D" w:rsidRPr="00C7424D" w14:paraId="78F4D3D0" w14:textId="77777777" w:rsidTr="005964B5">
        <w:trPr>
          <w:trHeight w:val="405"/>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6791F6D4"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Частина</w:t>
            </w:r>
            <w:proofErr w:type="spellEnd"/>
            <w:r w:rsidRPr="00C7424D">
              <w:rPr>
                <w:rFonts w:ascii="Times New Roman" w:eastAsia="Times New Roman" w:hAnsi="Times New Roman" w:cs="Times New Roman"/>
                <w:lang w:val="ru-RU" w:eastAsia="ru-RU" w:bidi="ar-SA"/>
              </w:rPr>
              <w:t xml:space="preserve"> 2</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5B70FE3"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Діагностичні</w:t>
            </w:r>
            <w:proofErr w:type="spellEnd"/>
            <w:r w:rsidRPr="00C7424D">
              <w:rPr>
                <w:rFonts w:ascii="Times New Roman" w:eastAsia="Times New Roman" w:hAnsi="Times New Roman" w:cs="Times New Roman"/>
                <w:lang w:val="ru-RU" w:eastAsia="ru-RU" w:bidi="ar-SA"/>
              </w:rPr>
              <w:t xml:space="preserve"> методики, </w:t>
            </w:r>
            <w:proofErr w:type="spellStart"/>
            <w:r w:rsidRPr="00C7424D">
              <w:rPr>
                <w:rFonts w:ascii="Times New Roman" w:eastAsia="Times New Roman" w:hAnsi="Times New Roman" w:cs="Times New Roman"/>
                <w:lang w:val="ru-RU" w:eastAsia="ru-RU" w:bidi="ar-SA"/>
              </w:rPr>
              <w:t>що</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застосовуються</w:t>
            </w:r>
            <w:proofErr w:type="spellEnd"/>
            <w:r w:rsidRPr="00C7424D">
              <w:rPr>
                <w:rFonts w:ascii="Times New Roman" w:eastAsia="Times New Roman" w:hAnsi="Times New Roman" w:cs="Times New Roman"/>
                <w:lang w:val="ru-RU" w:eastAsia="ru-RU" w:bidi="ar-SA"/>
              </w:rPr>
              <w:t xml:space="preserve"> в </w:t>
            </w:r>
            <w:proofErr w:type="spellStart"/>
            <w:r w:rsidRPr="00C7424D">
              <w:rPr>
                <w:rFonts w:ascii="Times New Roman" w:eastAsia="Times New Roman" w:hAnsi="Times New Roman" w:cs="Times New Roman"/>
                <w:lang w:val="ru-RU" w:eastAsia="ru-RU" w:bidi="ar-SA"/>
              </w:rPr>
              <w:t>процесі</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індивідуальної</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корекційної</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роботи</w:t>
            </w:r>
            <w:proofErr w:type="spellEnd"/>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AE96563"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2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6E34C5A"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w:t>
            </w:r>
          </w:p>
        </w:tc>
      </w:tr>
      <w:tr w:rsidR="00C7424D" w:rsidRPr="00C7424D" w14:paraId="6893F232" w14:textId="77777777" w:rsidTr="005964B5">
        <w:trPr>
          <w:trHeight w:val="45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636EB877"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Частина</w:t>
            </w:r>
            <w:proofErr w:type="spellEnd"/>
            <w:r w:rsidRPr="00C7424D">
              <w:rPr>
                <w:rFonts w:ascii="Times New Roman" w:eastAsia="Times New Roman" w:hAnsi="Times New Roman" w:cs="Times New Roman"/>
                <w:lang w:val="ru-RU" w:eastAsia="ru-RU" w:bidi="ar-SA"/>
              </w:rPr>
              <w:t xml:space="preserve"> 3</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9A78845"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Проективні</w:t>
            </w:r>
            <w:proofErr w:type="spellEnd"/>
            <w:r w:rsidRPr="00C7424D">
              <w:rPr>
                <w:rFonts w:ascii="Times New Roman" w:eastAsia="Times New Roman" w:hAnsi="Times New Roman" w:cs="Times New Roman"/>
                <w:lang w:val="ru-RU" w:eastAsia="ru-RU" w:bidi="ar-SA"/>
              </w:rPr>
              <w:t xml:space="preserve"> методики, </w:t>
            </w:r>
            <w:proofErr w:type="spellStart"/>
            <w:r w:rsidRPr="00C7424D">
              <w:rPr>
                <w:rFonts w:ascii="Times New Roman" w:eastAsia="Times New Roman" w:hAnsi="Times New Roman" w:cs="Times New Roman"/>
                <w:lang w:val="ru-RU" w:eastAsia="ru-RU" w:bidi="ar-SA"/>
              </w:rPr>
              <w:t>рекомендовані</w:t>
            </w:r>
            <w:proofErr w:type="spellEnd"/>
            <w:r w:rsidRPr="00C7424D">
              <w:rPr>
                <w:rFonts w:ascii="Times New Roman" w:eastAsia="Times New Roman" w:hAnsi="Times New Roman" w:cs="Times New Roman"/>
                <w:lang w:val="ru-RU" w:eastAsia="ru-RU" w:bidi="ar-SA"/>
              </w:rPr>
              <w:t xml:space="preserve"> для </w:t>
            </w:r>
            <w:proofErr w:type="spellStart"/>
            <w:r w:rsidRPr="00C7424D">
              <w:rPr>
                <w:rFonts w:ascii="Times New Roman" w:eastAsia="Times New Roman" w:hAnsi="Times New Roman" w:cs="Times New Roman"/>
                <w:lang w:val="ru-RU" w:eastAsia="ru-RU" w:bidi="ar-SA"/>
              </w:rPr>
              <w:t>роботи</w:t>
            </w:r>
            <w:proofErr w:type="spellEnd"/>
            <w:r w:rsidRPr="00C7424D">
              <w:rPr>
                <w:rFonts w:ascii="Times New Roman" w:eastAsia="Times New Roman" w:hAnsi="Times New Roman" w:cs="Times New Roman"/>
                <w:lang w:val="ru-RU" w:eastAsia="ru-RU" w:bidi="ar-SA"/>
              </w:rPr>
              <w:t xml:space="preserve"> з </w:t>
            </w:r>
            <w:proofErr w:type="spellStart"/>
            <w:r w:rsidRPr="00C7424D">
              <w:rPr>
                <w:rFonts w:ascii="Times New Roman" w:eastAsia="Times New Roman" w:hAnsi="Times New Roman" w:cs="Times New Roman"/>
                <w:lang w:val="ru-RU" w:eastAsia="ru-RU" w:bidi="ar-SA"/>
              </w:rPr>
              <w:t>кривдниками</w:t>
            </w:r>
            <w:proofErr w:type="spellEnd"/>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B238D25"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2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DEA8242"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w:t>
            </w:r>
          </w:p>
        </w:tc>
      </w:tr>
      <w:tr w:rsidR="00C7424D" w:rsidRPr="00C7424D" w14:paraId="236E4383" w14:textId="77777777" w:rsidTr="005964B5">
        <w:trPr>
          <w:trHeight w:val="60"/>
        </w:trPr>
        <w:tc>
          <w:tcPr>
            <w:tcW w:w="1162" w:type="dxa"/>
            <w:vMerge w:val="restart"/>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0EBF484D" w14:textId="77777777" w:rsidR="00C7424D" w:rsidRPr="00C7424D" w:rsidRDefault="00C7424D" w:rsidP="00C7424D">
            <w:pPr>
              <w:widowControl/>
              <w:rPr>
                <w:rFonts w:ascii="Times New Roman" w:eastAsia="Times New Roman" w:hAnsi="Times New Roman" w:cs="Times New Roman"/>
                <w:b/>
                <w:bCs/>
                <w:lang w:val="ru-RU" w:eastAsia="ru-RU" w:bidi="ar-SA"/>
              </w:rPr>
            </w:pPr>
            <w:r w:rsidRPr="00C7424D">
              <w:rPr>
                <w:rFonts w:ascii="Times New Roman" w:eastAsia="Times New Roman" w:hAnsi="Times New Roman" w:cs="Times New Roman"/>
                <w:b/>
                <w:bCs/>
                <w:lang w:val="ru-RU" w:eastAsia="ru-RU" w:bidi="ar-SA"/>
              </w:rPr>
              <w:t>Блок 2</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B45672C"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Технологія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проведення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мотиваційної</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бесіди</w:t>
            </w:r>
            <w:proofErr w:type="spellEnd"/>
            <w:r w:rsidRPr="00C7424D">
              <w:rPr>
                <w:rFonts w:ascii="Times New Roman" w:eastAsia="Times New Roman" w:hAnsi="Times New Roman" w:cs="Times New Roman"/>
                <w:lang w:val="ru-RU" w:eastAsia="ru-RU" w:bidi="ar-SA"/>
              </w:rPr>
              <w:t>/</w:t>
            </w:r>
            <w:proofErr w:type="spellStart"/>
            <w:r w:rsidRPr="00C7424D">
              <w:rPr>
                <w:rFonts w:ascii="Times New Roman" w:eastAsia="Times New Roman" w:hAnsi="Times New Roman" w:cs="Times New Roman"/>
                <w:lang w:val="ru-RU" w:eastAsia="ru-RU" w:bidi="ar-SA"/>
              </w:rPr>
              <w:t>інтерв’ювання</w:t>
            </w:r>
            <w:proofErr w:type="spellEnd"/>
            <w:r w:rsidRPr="00C7424D">
              <w:rPr>
                <w:rFonts w:ascii="Times New Roman" w:eastAsia="Times New Roman" w:hAnsi="Times New Roman" w:cs="Times New Roman"/>
                <w:lang w:val="ru-RU" w:eastAsia="ru-RU" w:bidi="ar-SA"/>
              </w:rPr>
              <w:t xml:space="preserve"> з </w:t>
            </w:r>
            <w:proofErr w:type="spellStart"/>
            <w:r w:rsidRPr="00C7424D">
              <w:rPr>
                <w:rFonts w:ascii="Times New Roman" w:eastAsia="Times New Roman" w:hAnsi="Times New Roman" w:cs="Times New Roman"/>
                <w:lang w:val="ru-RU" w:eastAsia="ru-RU" w:bidi="ar-SA"/>
              </w:rPr>
              <w:t>кривдником</w:t>
            </w:r>
            <w:proofErr w:type="spellEnd"/>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093DB7A"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2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3579EA8"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w:t>
            </w:r>
          </w:p>
        </w:tc>
      </w:tr>
      <w:tr w:rsidR="00C7424D" w:rsidRPr="00C7424D" w14:paraId="449C3F19" w14:textId="77777777" w:rsidTr="005964B5">
        <w:trPr>
          <w:trHeight w:val="60"/>
        </w:trPr>
        <w:tc>
          <w:tcPr>
            <w:tcW w:w="1162" w:type="dxa"/>
            <w:vMerge/>
            <w:tcBorders>
              <w:top w:val="nil"/>
              <w:left w:val="single" w:sz="6" w:space="0" w:color="000000"/>
              <w:bottom w:val="single" w:sz="6" w:space="0" w:color="000000"/>
              <w:right w:val="single" w:sz="6" w:space="0" w:color="000000"/>
            </w:tcBorders>
            <w:shd w:val="clear" w:color="auto" w:fill="FFFFFF"/>
            <w:vAlign w:val="center"/>
            <w:hideMark/>
          </w:tcPr>
          <w:p w14:paraId="5820C012" w14:textId="77777777" w:rsidR="00C7424D" w:rsidRPr="00C7424D" w:rsidRDefault="00C7424D" w:rsidP="00C7424D">
            <w:pPr>
              <w:widowControl/>
              <w:rPr>
                <w:rFonts w:ascii="Times New Roman" w:eastAsia="Times New Roman" w:hAnsi="Times New Roman" w:cs="Times New Roman"/>
                <w:lang w:val="ru-RU" w:eastAsia="ru-RU" w:bidi="ar-SA"/>
              </w:rPr>
            </w:pP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7B755750"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xml:space="preserve">Перший </w:t>
            </w:r>
            <w:proofErr w:type="spellStart"/>
            <w:r w:rsidRPr="00C7424D">
              <w:rPr>
                <w:rFonts w:ascii="Times New Roman" w:eastAsia="Times New Roman" w:hAnsi="Times New Roman" w:cs="Times New Roman"/>
                <w:lang w:val="ru-RU" w:eastAsia="ru-RU" w:bidi="ar-SA"/>
              </w:rPr>
              <w:t>етап</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мотиваційної</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бесіди</w:t>
            </w:r>
            <w:proofErr w:type="spellEnd"/>
            <w:r w:rsidRPr="00C7424D">
              <w:rPr>
                <w:rFonts w:ascii="Times New Roman" w:eastAsia="Times New Roman" w:hAnsi="Times New Roman" w:cs="Times New Roman"/>
                <w:lang w:val="ru-RU" w:eastAsia="ru-RU" w:bidi="ar-SA"/>
              </w:rPr>
              <w:t xml:space="preserve"> / </w:t>
            </w:r>
            <w:proofErr w:type="spellStart"/>
            <w:r w:rsidRPr="00C7424D">
              <w:rPr>
                <w:rFonts w:ascii="Times New Roman" w:eastAsia="Times New Roman" w:hAnsi="Times New Roman" w:cs="Times New Roman"/>
                <w:lang w:val="ru-RU" w:eastAsia="ru-RU" w:bidi="ar-SA"/>
              </w:rPr>
              <w:t>інтерв’ювання</w:t>
            </w:r>
            <w:proofErr w:type="spellEnd"/>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FA3A407"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1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3D88613"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w:t>
            </w:r>
          </w:p>
        </w:tc>
      </w:tr>
      <w:tr w:rsidR="00C7424D" w:rsidRPr="00C7424D" w14:paraId="3CF5B3E9" w14:textId="77777777" w:rsidTr="005964B5">
        <w:trPr>
          <w:trHeight w:val="60"/>
        </w:trPr>
        <w:tc>
          <w:tcPr>
            <w:tcW w:w="1162" w:type="dxa"/>
            <w:vMerge/>
            <w:tcBorders>
              <w:top w:val="nil"/>
              <w:left w:val="single" w:sz="6" w:space="0" w:color="000000"/>
              <w:bottom w:val="single" w:sz="6" w:space="0" w:color="000000"/>
              <w:right w:val="single" w:sz="6" w:space="0" w:color="000000"/>
            </w:tcBorders>
            <w:shd w:val="clear" w:color="auto" w:fill="FFFFFF"/>
            <w:vAlign w:val="center"/>
            <w:hideMark/>
          </w:tcPr>
          <w:p w14:paraId="392D84C3" w14:textId="77777777" w:rsidR="00C7424D" w:rsidRPr="00C7424D" w:rsidRDefault="00C7424D" w:rsidP="00C7424D">
            <w:pPr>
              <w:widowControl/>
              <w:rPr>
                <w:rFonts w:ascii="Times New Roman" w:eastAsia="Times New Roman" w:hAnsi="Times New Roman" w:cs="Times New Roman"/>
                <w:lang w:val="ru-RU" w:eastAsia="ru-RU" w:bidi="ar-SA"/>
              </w:rPr>
            </w:pP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24B0F26"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Другий</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етап</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мотиваційної</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бесіди</w:t>
            </w:r>
            <w:proofErr w:type="spellEnd"/>
            <w:r w:rsidRPr="00C7424D">
              <w:rPr>
                <w:rFonts w:ascii="Times New Roman" w:eastAsia="Times New Roman" w:hAnsi="Times New Roman" w:cs="Times New Roman"/>
                <w:lang w:val="ru-RU" w:eastAsia="ru-RU" w:bidi="ar-SA"/>
              </w:rPr>
              <w:t xml:space="preserve"> / </w:t>
            </w:r>
            <w:proofErr w:type="spellStart"/>
            <w:r w:rsidRPr="00C7424D">
              <w:rPr>
                <w:rFonts w:ascii="Times New Roman" w:eastAsia="Times New Roman" w:hAnsi="Times New Roman" w:cs="Times New Roman"/>
                <w:lang w:val="ru-RU" w:eastAsia="ru-RU" w:bidi="ar-SA"/>
              </w:rPr>
              <w:t>інтерв’ювання</w:t>
            </w:r>
            <w:proofErr w:type="spellEnd"/>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490E445"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1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591FF23"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w:t>
            </w:r>
          </w:p>
        </w:tc>
      </w:tr>
      <w:tr w:rsidR="00C7424D" w:rsidRPr="00C7424D" w14:paraId="725C3715" w14:textId="77777777" w:rsidTr="005964B5">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3903D573" w14:textId="77777777" w:rsidR="00C7424D" w:rsidRPr="00C7424D" w:rsidRDefault="00C7424D" w:rsidP="00C7424D">
            <w:pPr>
              <w:widowControl/>
              <w:rPr>
                <w:rFonts w:ascii="Times New Roman" w:eastAsia="Times New Roman" w:hAnsi="Times New Roman" w:cs="Times New Roman"/>
                <w:b/>
                <w:bCs/>
                <w:lang w:val="ru-RU" w:eastAsia="ru-RU" w:bidi="ar-SA"/>
              </w:rPr>
            </w:pPr>
            <w:r w:rsidRPr="00C7424D">
              <w:rPr>
                <w:rFonts w:ascii="Times New Roman" w:eastAsia="Times New Roman" w:hAnsi="Times New Roman" w:cs="Times New Roman"/>
                <w:b/>
                <w:bCs/>
                <w:lang w:val="ru-RU" w:eastAsia="ru-RU" w:bidi="ar-SA"/>
              </w:rPr>
              <w:t>Блок 3</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3207484"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Зміст</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індивідуальної</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корекційної</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роботи</w:t>
            </w:r>
            <w:proofErr w:type="spellEnd"/>
            <w:r w:rsidRPr="00C7424D">
              <w:rPr>
                <w:rFonts w:ascii="Times New Roman" w:eastAsia="Times New Roman" w:hAnsi="Times New Roman" w:cs="Times New Roman"/>
                <w:lang w:val="ru-RU" w:eastAsia="ru-RU" w:bidi="ar-SA"/>
              </w:rPr>
              <w:t xml:space="preserve"> з </w:t>
            </w:r>
            <w:proofErr w:type="spellStart"/>
            <w:r w:rsidRPr="00C7424D">
              <w:rPr>
                <w:rFonts w:ascii="Times New Roman" w:eastAsia="Times New Roman" w:hAnsi="Times New Roman" w:cs="Times New Roman"/>
                <w:lang w:val="ru-RU" w:eastAsia="ru-RU" w:bidi="ar-SA"/>
              </w:rPr>
              <w:t>кривдником</w:t>
            </w:r>
            <w:proofErr w:type="spellEnd"/>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F22E0B0"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19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812BFFE"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w:t>
            </w:r>
          </w:p>
        </w:tc>
      </w:tr>
      <w:tr w:rsidR="00C7424D" w:rsidRPr="00C7424D" w14:paraId="26B5CE5C" w14:textId="77777777" w:rsidTr="005964B5">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56BA093A"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Тема 1</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A00E5CA"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xml:space="preserve">Прояви </w:t>
            </w:r>
            <w:proofErr w:type="spellStart"/>
            <w:r w:rsidRPr="00C7424D">
              <w:rPr>
                <w:rFonts w:ascii="Times New Roman" w:eastAsia="Times New Roman" w:hAnsi="Times New Roman" w:cs="Times New Roman"/>
                <w:lang w:val="ru-RU" w:eastAsia="ru-RU" w:bidi="ar-SA"/>
              </w:rPr>
              <w:t>агресивності</w:t>
            </w:r>
            <w:proofErr w:type="spellEnd"/>
            <w:r w:rsidRPr="00C7424D">
              <w:rPr>
                <w:rFonts w:ascii="Times New Roman" w:eastAsia="Times New Roman" w:hAnsi="Times New Roman" w:cs="Times New Roman"/>
                <w:lang w:val="ru-RU" w:eastAsia="ru-RU" w:bidi="ar-SA"/>
              </w:rPr>
              <w:t xml:space="preserve"> та особиста </w:t>
            </w:r>
            <w:proofErr w:type="spellStart"/>
            <w:r w:rsidRPr="00C7424D">
              <w:rPr>
                <w:rFonts w:ascii="Times New Roman" w:eastAsia="Times New Roman" w:hAnsi="Times New Roman" w:cs="Times New Roman"/>
                <w:lang w:val="ru-RU" w:eastAsia="ru-RU" w:bidi="ar-SA"/>
              </w:rPr>
              <w:t>відповідальність</w:t>
            </w:r>
            <w:proofErr w:type="spellEnd"/>
            <w:r w:rsidRPr="00C7424D">
              <w:rPr>
                <w:rFonts w:ascii="Times New Roman" w:eastAsia="Times New Roman" w:hAnsi="Times New Roman" w:cs="Times New Roman"/>
                <w:lang w:val="ru-RU" w:eastAsia="ru-RU" w:bidi="ar-SA"/>
              </w:rPr>
              <w:t xml:space="preserve"> за </w:t>
            </w:r>
            <w:proofErr w:type="spellStart"/>
            <w:r w:rsidRPr="00C7424D">
              <w:rPr>
                <w:rFonts w:ascii="Times New Roman" w:eastAsia="Times New Roman" w:hAnsi="Times New Roman" w:cs="Times New Roman"/>
                <w:lang w:val="ru-RU" w:eastAsia="ru-RU" w:bidi="ar-SA"/>
              </w:rPr>
              <w:t>власні</w:t>
            </w:r>
            <w:proofErr w:type="spellEnd"/>
            <w:r w:rsidRPr="00C7424D">
              <w:rPr>
                <w:rFonts w:ascii="Times New Roman" w:eastAsia="Times New Roman" w:hAnsi="Times New Roman" w:cs="Times New Roman"/>
                <w:lang w:val="ru-RU" w:eastAsia="ru-RU" w:bidi="ar-SA"/>
              </w:rPr>
              <w:t xml:space="preserve"> слова й </w:t>
            </w:r>
            <w:proofErr w:type="spellStart"/>
            <w:r w:rsidRPr="00C7424D">
              <w:rPr>
                <w:rFonts w:ascii="Times New Roman" w:eastAsia="Times New Roman" w:hAnsi="Times New Roman" w:cs="Times New Roman"/>
                <w:lang w:val="ru-RU" w:eastAsia="ru-RU" w:bidi="ar-SA"/>
              </w:rPr>
              <w:t>вчинки</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Психоедукація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щодо</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психологічних</w:t>
            </w:r>
            <w:proofErr w:type="spellEnd"/>
            <w:r w:rsidRPr="00C7424D">
              <w:rPr>
                <w:rFonts w:ascii="Times New Roman" w:eastAsia="Times New Roman" w:hAnsi="Times New Roman" w:cs="Times New Roman"/>
                <w:lang w:val="ru-RU" w:eastAsia="ru-RU" w:bidi="ar-SA"/>
              </w:rPr>
              <w:t xml:space="preserve"> засад </w:t>
            </w:r>
            <w:proofErr w:type="spellStart"/>
            <w:r w:rsidRPr="00C7424D">
              <w:rPr>
                <w:rFonts w:ascii="Times New Roman" w:eastAsia="Times New Roman" w:hAnsi="Times New Roman" w:cs="Times New Roman"/>
                <w:lang w:val="ru-RU" w:eastAsia="ru-RU" w:bidi="ar-SA"/>
              </w:rPr>
              <w:t>корекційної</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роботи</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Дослідження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індивідуальних</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чинників</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історія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дитинства</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індивідуальний</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досвід</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сформовані</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деструктивні</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переконання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тощо</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патернів</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насильницької</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поведінки</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одне</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заняття</w:t>
            </w:r>
            <w:proofErr w:type="spellEnd"/>
            <w:r w:rsidRPr="00C7424D">
              <w:rPr>
                <w:rFonts w:ascii="Times New Roman" w:eastAsia="Times New Roman" w:hAnsi="Times New Roman" w:cs="Times New Roman"/>
                <w:lang w:val="ru-RU" w:eastAsia="ru-RU" w:bidi="ar-SA"/>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F7C498D"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1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E1E97E3"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w:t>
            </w:r>
          </w:p>
        </w:tc>
      </w:tr>
      <w:tr w:rsidR="00C7424D" w:rsidRPr="00C7424D" w14:paraId="60F13AEC" w14:textId="77777777" w:rsidTr="005964B5">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27BA72AB"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Тема 2</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6CDDC65"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Емоційна</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рівновага</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Розвиток</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емоційного</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інтелекту</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Усвідомлення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власних</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емоцій</w:t>
            </w:r>
            <w:proofErr w:type="spellEnd"/>
            <w:r w:rsidRPr="00C7424D">
              <w:rPr>
                <w:rFonts w:ascii="Times New Roman" w:eastAsia="Times New Roman" w:hAnsi="Times New Roman" w:cs="Times New Roman"/>
                <w:lang w:val="ru-RU" w:eastAsia="ru-RU" w:bidi="ar-SA"/>
              </w:rPr>
              <w:t xml:space="preserve"> і </w:t>
            </w:r>
            <w:proofErr w:type="spellStart"/>
            <w:r w:rsidRPr="00C7424D">
              <w:rPr>
                <w:rFonts w:ascii="Times New Roman" w:eastAsia="Times New Roman" w:hAnsi="Times New Roman" w:cs="Times New Roman"/>
                <w:lang w:val="ru-RU" w:eastAsia="ru-RU" w:bidi="ar-SA"/>
              </w:rPr>
              <w:t>почуттів</w:t>
            </w:r>
            <w:proofErr w:type="spellEnd"/>
            <w:r w:rsidRPr="00C7424D">
              <w:rPr>
                <w:rFonts w:ascii="Times New Roman" w:eastAsia="Times New Roman" w:hAnsi="Times New Roman" w:cs="Times New Roman"/>
                <w:lang w:val="ru-RU" w:eastAsia="ru-RU" w:bidi="ar-SA"/>
              </w:rPr>
              <w:t xml:space="preserve"> (два </w:t>
            </w:r>
            <w:proofErr w:type="spellStart"/>
            <w:r w:rsidRPr="00C7424D">
              <w:rPr>
                <w:rFonts w:ascii="Times New Roman" w:eastAsia="Times New Roman" w:hAnsi="Times New Roman" w:cs="Times New Roman"/>
                <w:lang w:val="ru-RU" w:eastAsia="ru-RU" w:bidi="ar-SA"/>
              </w:rPr>
              <w:t>заняття</w:t>
            </w:r>
            <w:proofErr w:type="spellEnd"/>
            <w:r w:rsidRPr="00C7424D">
              <w:rPr>
                <w:rFonts w:ascii="Times New Roman" w:eastAsia="Times New Roman" w:hAnsi="Times New Roman" w:cs="Times New Roman"/>
                <w:lang w:val="ru-RU" w:eastAsia="ru-RU" w:bidi="ar-SA"/>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28CD31B"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2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F8B6011"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w:t>
            </w:r>
          </w:p>
        </w:tc>
      </w:tr>
      <w:tr w:rsidR="00C7424D" w:rsidRPr="00C7424D" w14:paraId="0BBE088F" w14:textId="77777777" w:rsidTr="005964B5">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216E6C44"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Тема 3</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43C4233"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Усвідомлення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почуттів</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Когнітивна</w:t>
            </w:r>
            <w:proofErr w:type="spellEnd"/>
            <w:r w:rsidRPr="00C7424D">
              <w:rPr>
                <w:rFonts w:ascii="Times New Roman" w:eastAsia="Times New Roman" w:hAnsi="Times New Roman" w:cs="Times New Roman"/>
                <w:lang w:val="ru-RU" w:eastAsia="ru-RU" w:bidi="ar-SA"/>
              </w:rPr>
              <w:t xml:space="preserve"> робота. </w:t>
            </w:r>
            <w:proofErr w:type="spellStart"/>
            <w:r w:rsidRPr="00C7424D">
              <w:rPr>
                <w:rFonts w:ascii="Times New Roman" w:eastAsia="Times New Roman" w:hAnsi="Times New Roman" w:cs="Times New Roman"/>
                <w:lang w:val="ru-RU" w:eastAsia="ru-RU" w:bidi="ar-SA"/>
              </w:rPr>
              <w:t>Мотиви</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поведінки</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Усвідомлення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взаємозв’язку</w:t>
            </w:r>
            <w:proofErr w:type="spellEnd"/>
            <w:r w:rsidRPr="00C7424D">
              <w:rPr>
                <w:rFonts w:ascii="Times New Roman" w:eastAsia="Times New Roman" w:hAnsi="Times New Roman" w:cs="Times New Roman"/>
                <w:lang w:val="ru-RU" w:eastAsia="ru-RU" w:bidi="ar-SA"/>
              </w:rPr>
              <w:t xml:space="preserve"> думок, </w:t>
            </w:r>
            <w:proofErr w:type="spellStart"/>
            <w:r w:rsidRPr="00C7424D">
              <w:rPr>
                <w:rFonts w:ascii="Times New Roman" w:eastAsia="Times New Roman" w:hAnsi="Times New Roman" w:cs="Times New Roman"/>
                <w:lang w:val="ru-RU" w:eastAsia="ru-RU" w:bidi="ar-SA"/>
              </w:rPr>
              <w:t>емоцій</w:t>
            </w:r>
            <w:proofErr w:type="spellEnd"/>
            <w:r w:rsidRPr="00C7424D">
              <w:rPr>
                <w:rFonts w:ascii="Times New Roman" w:eastAsia="Times New Roman" w:hAnsi="Times New Roman" w:cs="Times New Roman"/>
                <w:lang w:val="ru-RU" w:eastAsia="ru-RU" w:bidi="ar-SA"/>
              </w:rPr>
              <w:t xml:space="preserve"> і </w:t>
            </w:r>
            <w:proofErr w:type="spellStart"/>
            <w:proofErr w:type="gramStart"/>
            <w:r w:rsidRPr="00C7424D">
              <w:rPr>
                <w:rFonts w:ascii="Times New Roman" w:eastAsia="Times New Roman" w:hAnsi="Times New Roman" w:cs="Times New Roman"/>
                <w:lang w:val="ru-RU" w:eastAsia="ru-RU" w:bidi="ar-SA"/>
              </w:rPr>
              <w:t>поведінки.Робота</w:t>
            </w:r>
            <w:proofErr w:type="spellEnd"/>
            <w:proofErr w:type="gramEnd"/>
            <w:r w:rsidRPr="00C7424D">
              <w:rPr>
                <w:rFonts w:ascii="Times New Roman" w:eastAsia="Times New Roman" w:hAnsi="Times New Roman" w:cs="Times New Roman"/>
                <w:lang w:val="ru-RU" w:eastAsia="ru-RU" w:bidi="ar-SA"/>
              </w:rPr>
              <w:t xml:space="preserve"> з </w:t>
            </w:r>
            <w:proofErr w:type="spellStart"/>
            <w:r w:rsidRPr="00C7424D">
              <w:rPr>
                <w:rFonts w:ascii="Times New Roman" w:eastAsia="Times New Roman" w:hAnsi="Times New Roman" w:cs="Times New Roman"/>
                <w:lang w:val="ru-RU" w:eastAsia="ru-RU" w:bidi="ar-SA"/>
              </w:rPr>
              <w:t>деструктивними</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переконаннями</w:t>
            </w:r>
            <w:proofErr w:type="spellEnd"/>
            <w:r w:rsidRPr="00C7424D">
              <w:rPr>
                <w:rFonts w:ascii="Times New Roman" w:eastAsia="Times New Roman" w:hAnsi="Times New Roman" w:cs="Times New Roman"/>
                <w:lang w:val="ru-RU" w:eastAsia="ru-RU" w:bidi="ar-SA"/>
              </w:rPr>
              <w:t xml:space="preserve"> (два </w:t>
            </w:r>
            <w:proofErr w:type="spellStart"/>
            <w:r w:rsidRPr="00C7424D">
              <w:rPr>
                <w:rFonts w:ascii="Times New Roman" w:eastAsia="Times New Roman" w:hAnsi="Times New Roman" w:cs="Times New Roman"/>
                <w:lang w:val="ru-RU" w:eastAsia="ru-RU" w:bidi="ar-SA"/>
              </w:rPr>
              <w:t>заняття</w:t>
            </w:r>
            <w:proofErr w:type="spellEnd"/>
            <w:r w:rsidRPr="00C7424D">
              <w:rPr>
                <w:rFonts w:ascii="Times New Roman" w:eastAsia="Times New Roman" w:hAnsi="Times New Roman" w:cs="Times New Roman"/>
                <w:lang w:val="ru-RU" w:eastAsia="ru-RU" w:bidi="ar-SA"/>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6C45BAB"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2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5FD915B"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w:t>
            </w:r>
          </w:p>
        </w:tc>
      </w:tr>
      <w:tr w:rsidR="00C7424D" w:rsidRPr="00C7424D" w14:paraId="69BF7092" w14:textId="77777777" w:rsidTr="005964B5">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145B07C8"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Тема 4</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3462F1E"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Керування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почуттям</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гніву</w:t>
            </w:r>
            <w:proofErr w:type="spellEnd"/>
            <w:r w:rsidRPr="00C7424D">
              <w:rPr>
                <w:rFonts w:ascii="Times New Roman" w:eastAsia="Times New Roman" w:hAnsi="Times New Roman" w:cs="Times New Roman"/>
                <w:lang w:val="ru-RU" w:eastAsia="ru-RU" w:bidi="ar-SA"/>
              </w:rPr>
              <w:t xml:space="preserve"> та </w:t>
            </w:r>
            <w:proofErr w:type="spellStart"/>
            <w:r w:rsidRPr="00C7424D">
              <w:rPr>
                <w:rFonts w:ascii="Times New Roman" w:eastAsia="Times New Roman" w:hAnsi="Times New Roman" w:cs="Times New Roman"/>
                <w:lang w:val="ru-RU" w:eastAsia="ru-RU" w:bidi="ar-SA"/>
              </w:rPr>
              <w:t>самоагресією</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Ціннісна</w:t>
            </w:r>
            <w:proofErr w:type="spellEnd"/>
            <w:r w:rsidRPr="00C7424D">
              <w:rPr>
                <w:rFonts w:ascii="Times New Roman" w:eastAsia="Times New Roman" w:hAnsi="Times New Roman" w:cs="Times New Roman"/>
                <w:lang w:val="ru-RU" w:eastAsia="ru-RU" w:bidi="ar-SA"/>
              </w:rPr>
              <w:t xml:space="preserve"> сфера </w:t>
            </w:r>
            <w:proofErr w:type="spellStart"/>
            <w:r w:rsidRPr="00C7424D">
              <w:rPr>
                <w:rFonts w:ascii="Times New Roman" w:eastAsia="Times New Roman" w:hAnsi="Times New Roman" w:cs="Times New Roman"/>
                <w:lang w:val="ru-RU" w:eastAsia="ru-RU" w:bidi="ar-SA"/>
              </w:rPr>
              <w:t>особистості</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кривдника</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одне</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заняття</w:t>
            </w:r>
            <w:proofErr w:type="spellEnd"/>
            <w:r w:rsidRPr="00C7424D">
              <w:rPr>
                <w:rFonts w:ascii="Times New Roman" w:eastAsia="Times New Roman" w:hAnsi="Times New Roman" w:cs="Times New Roman"/>
                <w:lang w:val="ru-RU" w:eastAsia="ru-RU" w:bidi="ar-SA"/>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68A52DD"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1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7399AE45"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w:t>
            </w:r>
          </w:p>
        </w:tc>
      </w:tr>
      <w:tr w:rsidR="00C7424D" w:rsidRPr="00C7424D" w14:paraId="04E52481" w14:textId="77777777" w:rsidTr="005964B5">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704E7344"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Тема 5</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CA8FCEE"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Формування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навичок</w:t>
            </w:r>
            <w:proofErr w:type="spellEnd"/>
            <w:r w:rsidRPr="00C7424D">
              <w:rPr>
                <w:rFonts w:ascii="Times New Roman" w:eastAsia="Times New Roman" w:hAnsi="Times New Roman" w:cs="Times New Roman"/>
                <w:lang w:val="ru-RU" w:eastAsia="ru-RU" w:bidi="ar-SA"/>
              </w:rPr>
              <w:t xml:space="preserve"> самоконтролю і </w:t>
            </w:r>
            <w:proofErr w:type="spellStart"/>
            <w:r w:rsidRPr="00C7424D">
              <w:rPr>
                <w:rFonts w:ascii="Times New Roman" w:eastAsia="Times New Roman" w:hAnsi="Times New Roman" w:cs="Times New Roman"/>
                <w:lang w:val="ru-RU" w:eastAsia="ru-RU" w:bidi="ar-SA"/>
              </w:rPr>
              <w:t>саморегуляції</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Поведінкова</w:t>
            </w:r>
            <w:proofErr w:type="spellEnd"/>
            <w:r w:rsidRPr="00C7424D">
              <w:rPr>
                <w:rFonts w:ascii="Times New Roman" w:eastAsia="Times New Roman" w:hAnsi="Times New Roman" w:cs="Times New Roman"/>
                <w:lang w:val="ru-RU" w:eastAsia="ru-RU" w:bidi="ar-SA"/>
              </w:rPr>
              <w:t xml:space="preserve"> робота. </w:t>
            </w:r>
            <w:proofErr w:type="spellStart"/>
            <w:r w:rsidRPr="00C7424D">
              <w:rPr>
                <w:rFonts w:ascii="Times New Roman" w:eastAsia="Times New Roman" w:hAnsi="Times New Roman" w:cs="Times New Roman"/>
                <w:lang w:val="ru-RU" w:eastAsia="ru-RU" w:bidi="ar-SA"/>
              </w:rPr>
              <w:t>Аналіз</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дисфункційної</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поведінки</w:t>
            </w:r>
            <w:proofErr w:type="spellEnd"/>
            <w:r w:rsidRPr="00C7424D">
              <w:rPr>
                <w:rFonts w:ascii="Times New Roman" w:eastAsia="Times New Roman" w:hAnsi="Times New Roman" w:cs="Times New Roman"/>
                <w:lang w:val="ru-RU" w:eastAsia="ru-RU" w:bidi="ar-SA"/>
              </w:rPr>
              <w:t xml:space="preserve"> (два </w:t>
            </w:r>
            <w:proofErr w:type="spellStart"/>
            <w:r w:rsidRPr="00C7424D">
              <w:rPr>
                <w:rFonts w:ascii="Times New Roman" w:eastAsia="Times New Roman" w:hAnsi="Times New Roman" w:cs="Times New Roman"/>
                <w:lang w:val="ru-RU" w:eastAsia="ru-RU" w:bidi="ar-SA"/>
              </w:rPr>
              <w:t>заняття</w:t>
            </w:r>
            <w:proofErr w:type="spellEnd"/>
            <w:r w:rsidRPr="00C7424D">
              <w:rPr>
                <w:rFonts w:ascii="Times New Roman" w:eastAsia="Times New Roman" w:hAnsi="Times New Roman" w:cs="Times New Roman"/>
                <w:lang w:val="ru-RU" w:eastAsia="ru-RU" w:bidi="ar-SA"/>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9FBE870"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2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010F072"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w:t>
            </w:r>
          </w:p>
        </w:tc>
      </w:tr>
      <w:tr w:rsidR="00C7424D" w:rsidRPr="00C7424D" w14:paraId="3391EBA2" w14:textId="77777777" w:rsidTr="005964B5">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65B6093B"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Тема 6</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38D0842"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Усвідомлення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власних</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особистісних</w:t>
            </w:r>
            <w:proofErr w:type="spellEnd"/>
            <w:r w:rsidRPr="00C7424D">
              <w:rPr>
                <w:rFonts w:ascii="Times New Roman" w:eastAsia="Times New Roman" w:hAnsi="Times New Roman" w:cs="Times New Roman"/>
                <w:lang w:val="ru-RU" w:eastAsia="ru-RU" w:bidi="ar-SA"/>
              </w:rPr>
              <w:t xml:space="preserve"> меж для конструктивного </w:t>
            </w:r>
            <w:proofErr w:type="spellStart"/>
            <w:r w:rsidRPr="00C7424D">
              <w:rPr>
                <w:rFonts w:ascii="Times New Roman" w:eastAsia="Times New Roman" w:hAnsi="Times New Roman" w:cs="Times New Roman"/>
                <w:lang w:val="ru-RU" w:eastAsia="ru-RU" w:bidi="ar-SA"/>
              </w:rPr>
              <w:t>спілкування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Моделювання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адаптивної</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поведінки</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Формування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здатності</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задоволення</w:t>
            </w:r>
            <w:proofErr w:type="spellEnd"/>
            <w:r w:rsidRPr="00C7424D">
              <w:rPr>
                <w:rFonts w:ascii="Times New Roman" w:eastAsia="Times New Roman" w:hAnsi="Times New Roman" w:cs="Times New Roman"/>
                <w:lang w:val="ru-RU" w:eastAsia="ru-RU" w:bidi="ar-SA"/>
              </w:rPr>
              <w:t xml:space="preserve"> потреб в </w:t>
            </w:r>
            <w:proofErr w:type="spellStart"/>
            <w:r w:rsidRPr="00C7424D">
              <w:rPr>
                <w:rFonts w:ascii="Times New Roman" w:eastAsia="Times New Roman" w:hAnsi="Times New Roman" w:cs="Times New Roman"/>
                <w:lang w:val="ru-RU" w:eastAsia="ru-RU" w:bidi="ar-SA"/>
              </w:rPr>
              <w:t>асертивний</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спосіб</w:t>
            </w:r>
            <w:proofErr w:type="spellEnd"/>
            <w:r w:rsidRPr="00C7424D">
              <w:rPr>
                <w:rFonts w:ascii="Times New Roman" w:eastAsia="Times New Roman" w:hAnsi="Times New Roman" w:cs="Times New Roman"/>
                <w:lang w:val="ru-RU" w:eastAsia="ru-RU" w:bidi="ar-SA"/>
              </w:rPr>
              <w:t xml:space="preserve"> (два </w:t>
            </w:r>
            <w:proofErr w:type="spellStart"/>
            <w:r w:rsidRPr="00C7424D">
              <w:rPr>
                <w:rFonts w:ascii="Times New Roman" w:eastAsia="Times New Roman" w:hAnsi="Times New Roman" w:cs="Times New Roman"/>
                <w:lang w:val="ru-RU" w:eastAsia="ru-RU" w:bidi="ar-SA"/>
              </w:rPr>
              <w:t>заняття</w:t>
            </w:r>
            <w:proofErr w:type="spellEnd"/>
            <w:r w:rsidRPr="00C7424D">
              <w:rPr>
                <w:rFonts w:ascii="Times New Roman" w:eastAsia="Times New Roman" w:hAnsi="Times New Roman" w:cs="Times New Roman"/>
                <w:lang w:val="ru-RU" w:eastAsia="ru-RU" w:bidi="ar-SA"/>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4828E11"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2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F90DD98"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w:t>
            </w:r>
          </w:p>
        </w:tc>
      </w:tr>
      <w:tr w:rsidR="00C7424D" w:rsidRPr="00C7424D" w14:paraId="1AF60657" w14:textId="77777777" w:rsidTr="005964B5">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00097069"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Тема 7</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52A155C"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Подолання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страхів</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Формування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навичок</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аналізу</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автоматичних</w:t>
            </w:r>
            <w:proofErr w:type="spellEnd"/>
            <w:r w:rsidRPr="00C7424D">
              <w:rPr>
                <w:rFonts w:ascii="Times New Roman" w:eastAsia="Times New Roman" w:hAnsi="Times New Roman" w:cs="Times New Roman"/>
                <w:lang w:val="ru-RU" w:eastAsia="ru-RU" w:bidi="ar-SA"/>
              </w:rPr>
              <w:t xml:space="preserve"> думок (</w:t>
            </w:r>
            <w:proofErr w:type="spellStart"/>
            <w:r w:rsidRPr="00C7424D">
              <w:rPr>
                <w:rFonts w:ascii="Times New Roman" w:eastAsia="Times New Roman" w:hAnsi="Times New Roman" w:cs="Times New Roman"/>
                <w:lang w:val="ru-RU" w:eastAsia="ru-RU" w:bidi="ar-SA"/>
              </w:rPr>
              <w:t>одне</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заняття</w:t>
            </w:r>
            <w:proofErr w:type="spellEnd"/>
            <w:r w:rsidRPr="00C7424D">
              <w:rPr>
                <w:rFonts w:ascii="Times New Roman" w:eastAsia="Times New Roman" w:hAnsi="Times New Roman" w:cs="Times New Roman"/>
                <w:lang w:val="ru-RU" w:eastAsia="ru-RU" w:bidi="ar-SA"/>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A821A27"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1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C32265A"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w:t>
            </w:r>
          </w:p>
        </w:tc>
      </w:tr>
      <w:tr w:rsidR="00C7424D" w:rsidRPr="00C7424D" w14:paraId="17BFE454" w14:textId="77777777" w:rsidTr="005964B5">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6B5E018F"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Тема 8</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06EAF82"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Усвідомлення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власних</w:t>
            </w:r>
            <w:proofErr w:type="spellEnd"/>
            <w:r w:rsidRPr="00C7424D">
              <w:rPr>
                <w:rFonts w:ascii="Times New Roman" w:eastAsia="Times New Roman" w:hAnsi="Times New Roman" w:cs="Times New Roman"/>
                <w:lang w:val="ru-RU" w:eastAsia="ru-RU" w:bidi="ar-SA"/>
              </w:rPr>
              <w:t xml:space="preserve"> потреб і </w:t>
            </w:r>
            <w:proofErr w:type="spellStart"/>
            <w:r w:rsidRPr="00C7424D">
              <w:rPr>
                <w:rFonts w:ascii="Times New Roman" w:eastAsia="Times New Roman" w:hAnsi="Times New Roman" w:cs="Times New Roman"/>
                <w:lang w:val="ru-RU" w:eastAsia="ru-RU" w:bidi="ar-SA"/>
              </w:rPr>
              <w:t>пошук</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способів</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їх</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задоволення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Формування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навичок</w:t>
            </w:r>
            <w:proofErr w:type="spellEnd"/>
            <w:r w:rsidRPr="00C7424D">
              <w:rPr>
                <w:rFonts w:ascii="Times New Roman" w:eastAsia="Times New Roman" w:hAnsi="Times New Roman" w:cs="Times New Roman"/>
                <w:lang w:val="ru-RU" w:eastAsia="ru-RU" w:bidi="ar-SA"/>
              </w:rPr>
              <w:t xml:space="preserve"> самоконтролю </w:t>
            </w:r>
            <w:proofErr w:type="spellStart"/>
            <w:r w:rsidRPr="00C7424D">
              <w:rPr>
                <w:rFonts w:ascii="Times New Roman" w:eastAsia="Times New Roman" w:hAnsi="Times New Roman" w:cs="Times New Roman"/>
                <w:lang w:val="ru-RU" w:eastAsia="ru-RU" w:bidi="ar-SA"/>
              </w:rPr>
              <w:t>емоційних</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проявів</w:t>
            </w:r>
            <w:proofErr w:type="spellEnd"/>
            <w:r w:rsidRPr="00C7424D">
              <w:rPr>
                <w:rFonts w:ascii="Times New Roman" w:eastAsia="Times New Roman" w:hAnsi="Times New Roman" w:cs="Times New Roman"/>
                <w:lang w:val="ru-RU" w:eastAsia="ru-RU" w:bidi="ar-SA"/>
              </w:rPr>
              <w:t xml:space="preserve"> (два </w:t>
            </w:r>
            <w:proofErr w:type="spellStart"/>
            <w:r w:rsidRPr="00C7424D">
              <w:rPr>
                <w:rFonts w:ascii="Times New Roman" w:eastAsia="Times New Roman" w:hAnsi="Times New Roman" w:cs="Times New Roman"/>
                <w:lang w:val="ru-RU" w:eastAsia="ru-RU" w:bidi="ar-SA"/>
              </w:rPr>
              <w:t>заняття</w:t>
            </w:r>
            <w:proofErr w:type="spellEnd"/>
            <w:r w:rsidRPr="00C7424D">
              <w:rPr>
                <w:rFonts w:ascii="Times New Roman" w:eastAsia="Times New Roman" w:hAnsi="Times New Roman" w:cs="Times New Roman"/>
                <w:lang w:val="ru-RU" w:eastAsia="ru-RU" w:bidi="ar-SA"/>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14FB8B7"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2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A6DF794"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w:t>
            </w:r>
          </w:p>
        </w:tc>
      </w:tr>
      <w:tr w:rsidR="00C7424D" w:rsidRPr="00C7424D" w14:paraId="07094602" w14:textId="77777777" w:rsidTr="005964B5">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37A71740"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lastRenderedPageBreak/>
              <w:t>Тема 9</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033B696"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Конструктивне</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розв’язання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конфліктів</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Формування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навичок</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аналізу</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соціальної</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ситуації</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Усвідомлення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власних</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кордонів</w:t>
            </w:r>
            <w:proofErr w:type="spellEnd"/>
            <w:r w:rsidRPr="00C7424D">
              <w:rPr>
                <w:rFonts w:ascii="Times New Roman" w:eastAsia="Times New Roman" w:hAnsi="Times New Roman" w:cs="Times New Roman"/>
                <w:lang w:val="ru-RU" w:eastAsia="ru-RU" w:bidi="ar-SA"/>
              </w:rPr>
              <w:t xml:space="preserve"> та </w:t>
            </w:r>
            <w:proofErr w:type="spellStart"/>
            <w:r w:rsidRPr="00C7424D">
              <w:rPr>
                <w:rFonts w:ascii="Times New Roman" w:eastAsia="Times New Roman" w:hAnsi="Times New Roman" w:cs="Times New Roman"/>
                <w:lang w:val="ru-RU" w:eastAsia="ru-RU" w:bidi="ar-SA"/>
              </w:rPr>
              <w:t>кордонів</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інших</w:t>
            </w:r>
            <w:proofErr w:type="spellEnd"/>
            <w:r w:rsidRPr="00C7424D">
              <w:rPr>
                <w:rFonts w:ascii="Times New Roman" w:eastAsia="Times New Roman" w:hAnsi="Times New Roman" w:cs="Times New Roman"/>
                <w:lang w:val="ru-RU" w:eastAsia="ru-RU" w:bidi="ar-SA"/>
              </w:rPr>
              <w:t xml:space="preserve"> людей (</w:t>
            </w:r>
            <w:proofErr w:type="spellStart"/>
            <w:r w:rsidRPr="00C7424D">
              <w:rPr>
                <w:rFonts w:ascii="Times New Roman" w:eastAsia="Times New Roman" w:hAnsi="Times New Roman" w:cs="Times New Roman"/>
                <w:lang w:val="ru-RU" w:eastAsia="ru-RU" w:bidi="ar-SA"/>
              </w:rPr>
              <w:t>одне</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заняття</w:t>
            </w:r>
            <w:proofErr w:type="spellEnd"/>
            <w:r w:rsidRPr="00C7424D">
              <w:rPr>
                <w:rFonts w:ascii="Times New Roman" w:eastAsia="Times New Roman" w:hAnsi="Times New Roman" w:cs="Times New Roman"/>
                <w:lang w:val="ru-RU" w:eastAsia="ru-RU" w:bidi="ar-SA"/>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7AF06524"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1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73650F4F"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w:t>
            </w:r>
          </w:p>
        </w:tc>
      </w:tr>
      <w:tr w:rsidR="00C7424D" w:rsidRPr="00C7424D" w14:paraId="671B23F6" w14:textId="77777777" w:rsidTr="005964B5">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09CF7B65"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Тема 10</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77BD7BCC"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Партнерська</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взаємодія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Моделювання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взаємозв’язку</w:t>
            </w:r>
            <w:proofErr w:type="spellEnd"/>
            <w:r w:rsidRPr="00C7424D">
              <w:rPr>
                <w:rFonts w:ascii="Times New Roman" w:eastAsia="Times New Roman" w:hAnsi="Times New Roman" w:cs="Times New Roman"/>
                <w:lang w:val="ru-RU" w:eastAsia="ru-RU" w:bidi="ar-SA"/>
              </w:rPr>
              <w:t xml:space="preserve"> думок, </w:t>
            </w:r>
            <w:proofErr w:type="spellStart"/>
            <w:r w:rsidRPr="00C7424D">
              <w:rPr>
                <w:rFonts w:ascii="Times New Roman" w:eastAsia="Times New Roman" w:hAnsi="Times New Roman" w:cs="Times New Roman"/>
                <w:lang w:val="ru-RU" w:eastAsia="ru-RU" w:bidi="ar-SA"/>
              </w:rPr>
              <w:t>емоцій</w:t>
            </w:r>
            <w:proofErr w:type="spellEnd"/>
            <w:r w:rsidRPr="00C7424D">
              <w:rPr>
                <w:rFonts w:ascii="Times New Roman" w:eastAsia="Times New Roman" w:hAnsi="Times New Roman" w:cs="Times New Roman"/>
                <w:lang w:val="ru-RU" w:eastAsia="ru-RU" w:bidi="ar-SA"/>
              </w:rPr>
              <w:t xml:space="preserve"> і </w:t>
            </w:r>
            <w:proofErr w:type="spellStart"/>
            <w:r w:rsidRPr="00C7424D">
              <w:rPr>
                <w:rFonts w:ascii="Times New Roman" w:eastAsia="Times New Roman" w:hAnsi="Times New Roman" w:cs="Times New Roman"/>
                <w:lang w:val="ru-RU" w:eastAsia="ru-RU" w:bidi="ar-SA"/>
              </w:rPr>
              <w:t>поведінки</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одне</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заняття</w:t>
            </w:r>
            <w:proofErr w:type="spellEnd"/>
            <w:r w:rsidRPr="00C7424D">
              <w:rPr>
                <w:rFonts w:ascii="Times New Roman" w:eastAsia="Times New Roman" w:hAnsi="Times New Roman" w:cs="Times New Roman"/>
                <w:lang w:val="ru-RU" w:eastAsia="ru-RU" w:bidi="ar-SA"/>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B434476"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1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EA62661"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w:t>
            </w:r>
          </w:p>
        </w:tc>
      </w:tr>
      <w:tr w:rsidR="00C7424D" w:rsidRPr="00C7424D" w14:paraId="3B4637C4" w14:textId="77777777" w:rsidTr="005964B5">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173F9493"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Тема 11</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7D3376B5"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Розвиток</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навичок</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спілкування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Формування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навичок</w:t>
            </w:r>
            <w:proofErr w:type="spellEnd"/>
            <w:r w:rsidRPr="00C7424D">
              <w:rPr>
                <w:rFonts w:ascii="Times New Roman" w:eastAsia="Times New Roman" w:hAnsi="Times New Roman" w:cs="Times New Roman"/>
                <w:lang w:val="ru-RU" w:eastAsia="ru-RU" w:bidi="ar-SA"/>
              </w:rPr>
              <w:t xml:space="preserve"> конструктивного </w:t>
            </w:r>
            <w:proofErr w:type="spellStart"/>
            <w:r w:rsidRPr="00C7424D">
              <w:rPr>
                <w:rFonts w:ascii="Times New Roman" w:eastAsia="Times New Roman" w:hAnsi="Times New Roman" w:cs="Times New Roman"/>
                <w:lang w:val="ru-RU" w:eastAsia="ru-RU" w:bidi="ar-SA"/>
              </w:rPr>
              <w:t>спілкування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одне</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заняття</w:t>
            </w:r>
            <w:proofErr w:type="spellEnd"/>
            <w:r w:rsidRPr="00C7424D">
              <w:rPr>
                <w:rFonts w:ascii="Times New Roman" w:eastAsia="Times New Roman" w:hAnsi="Times New Roman" w:cs="Times New Roman"/>
                <w:lang w:val="ru-RU" w:eastAsia="ru-RU" w:bidi="ar-SA"/>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A5DFD82"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1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2D33287"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w:t>
            </w:r>
          </w:p>
        </w:tc>
      </w:tr>
      <w:tr w:rsidR="00C7424D" w:rsidRPr="00C7424D" w14:paraId="153B501F" w14:textId="77777777" w:rsidTr="005964B5">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0FD62210"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Тема 12</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4E57AB5"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Усвідомлення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системи</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моральних</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цінностей</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Формування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навичок</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ефективної</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комунікації</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одне</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заняття</w:t>
            </w:r>
            <w:proofErr w:type="spellEnd"/>
            <w:r w:rsidRPr="00C7424D">
              <w:rPr>
                <w:rFonts w:ascii="Times New Roman" w:eastAsia="Times New Roman" w:hAnsi="Times New Roman" w:cs="Times New Roman"/>
                <w:lang w:val="ru-RU" w:eastAsia="ru-RU" w:bidi="ar-SA"/>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2A142C1"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1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F8AA727"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w:t>
            </w:r>
          </w:p>
        </w:tc>
      </w:tr>
      <w:tr w:rsidR="00C7424D" w:rsidRPr="00C7424D" w14:paraId="324593F3" w14:textId="77777777" w:rsidTr="005964B5">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1F7D7DA5"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Тема 13</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C49E840"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Профілактика</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булінгу</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домагань</w:t>
            </w:r>
            <w:proofErr w:type="spellEnd"/>
            <w:r w:rsidRPr="00C7424D">
              <w:rPr>
                <w:rFonts w:ascii="Times New Roman" w:eastAsia="Times New Roman" w:hAnsi="Times New Roman" w:cs="Times New Roman"/>
                <w:lang w:val="ru-RU" w:eastAsia="ru-RU" w:bidi="ar-SA"/>
              </w:rPr>
              <w:t xml:space="preserve"> в </w:t>
            </w:r>
            <w:proofErr w:type="spellStart"/>
            <w:r w:rsidRPr="00C7424D">
              <w:rPr>
                <w:rFonts w:ascii="Times New Roman" w:eastAsia="Times New Roman" w:hAnsi="Times New Roman" w:cs="Times New Roman"/>
                <w:lang w:val="ru-RU" w:eastAsia="ru-RU" w:bidi="ar-SA"/>
              </w:rPr>
              <w:t>колективі</w:t>
            </w:r>
            <w:proofErr w:type="spellEnd"/>
            <w:r w:rsidRPr="00C7424D">
              <w:rPr>
                <w:rFonts w:ascii="Times New Roman" w:eastAsia="Times New Roman" w:hAnsi="Times New Roman" w:cs="Times New Roman"/>
                <w:lang w:val="ru-RU" w:eastAsia="ru-RU" w:bidi="ar-SA"/>
              </w:rPr>
              <w:t xml:space="preserve"> (два </w:t>
            </w:r>
            <w:proofErr w:type="spellStart"/>
            <w:r w:rsidRPr="00C7424D">
              <w:rPr>
                <w:rFonts w:ascii="Times New Roman" w:eastAsia="Times New Roman" w:hAnsi="Times New Roman" w:cs="Times New Roman"/>
                <w:lang w:val="ru-RU" w:eastAsia="ru-RU" w:bidi="ar-SA"/>
              </w:rPr>
              <w:t>заняття</w:t>
            </w:r>
            <w:proofErr w:type="spellEnd"/>
            <w:r w:rsidRPr="00C7424D">
              <w:rPr>
                <w:rFonts w:ascii="Times New Roman" w:eastAsia="Times New Roman" w:hAnsi="Times New Roman" w:cs="Times New Roman"/>
                <w:lang w:val="ru-RU" w:eastAsia="ru-RU" w:bidi="ar-SA"/>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A5FB9C4"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2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56657DD"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w:t>
            </w:r>
          </w:p>
        </w:tc>
      </w:tr>
      <w:tr w:rsidR="00C7424D" w:rsidRPr="00C7424D" w14:paraId="3BF5899A" w14:textId="77777777" w:rsidTr="005964B5">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3249A2E0" w14:textId="77777777" w:rsidR="00C7424D" w:rsidRPr="00C7424D" w:rsidRDefault="00C7424D" w:rsidP="00C7424D">
            <w:pPr>
              <w:widowControl/>
              <w:rPr>
                <w:rFonts w:ascii="Times New Roman" w:eastAsia="Times New Roman" w:hAnsi="Times New Roman" w:cs="Times New Roman"/>
                <w:b/>
                <w:bCs/>
                <w:lang w:val="ru-RU" w:eastAsia="ru-RU" w:bidi="ar-SA"/>
              </w:rPr>
            </w:pPr>
            <w:r w:rsidRPr="00C7424D">
              <w:rPr>
                <w:rFonts w:ascii="Times New Roman" w:eastAsia="Times New Roman" w:hAnsi="Times New Roman" w:cs="Times New Roman"/>
                <w:b/>
                <w:bCs/>
                <w:lang w:val="ru-RU" w:eastAsia="ru-RU" w:bidi="ar-SA"/>
              </w:rPr>
              <w:t>Блок 4</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DFA3DCC"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Зміст</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групової</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роботи</w:t>
            </w:r>
            <w:proofErr w:type="spellEnd"/>
            <w:r w:rsidRPr="00C7424D">
              <w:rPr>
                <w:rFonts w:ascii="Times New Roman" w:eastAsia="Times New Roman" w:hAnsi="Times New Roman" w:cs="Times New Roman"/>
                <w:lang w:val="ru-RU" w:eastAsia="ru-RU" w:bidi="ar-SA"/>
              </w:rPr>
              <w:t xml:space="preserve"> з </w:t>
            </w:r>
            <w:proofErr w:type="spellStart"/>
            <w:r w:rsidRPr="00C7424D">
              <w:rPr>
                <w:rFonts w:ascii="Times New Roman" w:eastAsia="Times New Roman" w:hAnsi="Times New Roman" w:cs="Times New Roman"/>
                <w:lang w:val="ru-RU" w:eastAsia="ru-RU" w:bidi="ar-SA"/>
              </w:rPr>
              <w:t>кривдниками</w:t>
            </w:r>
            <w:proofErr w:type="spellEnd"/>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4218D75"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63C8CE1"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27 год</w:t>
            </w:r>
          </w:p>
        </w:tc>
      </w:tr>
      <w:tr w:rsidR="00C7424D" w:rsidRPr="00C7424D" w14:paraId="7008D607" w14:textId="77777777" w:rsidTr="005964B5">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55ACA812"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Тема 1</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BB88D2F"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Вступ</w:t>
            </w:r>
            <w:proofErr w:type="spellEnd"/>
            <w:r w:rsidRPr="00C7424D">
              <w:rPr>
                <w:rFonts w:ascii="Times New Roman" w:eastAsia="Times New Roman" w:hAnsi="Times New Roman" w:cs="Times New Roman"/>
                <w:lang w:val="ru-RU" w:eastAsia="ru-RU" w:bidi="ar-SA"/>
              </w:rPr>
              <w:t xml:space="preserve"> до </w:t>
            </w:r>
            <w:proofErr w:type="spellStart"/>
            <w:r w:rsidRPr="00C7424D">
              <w:rPr>
                <w:rFonts w:ascii="Times New Roman" w:eastAsia="Times New Roman" w:hAnsi="Times New Roman" w:cs="Times New Roman"/>
                <w:lang w:val="ru-RU" w:eastAsia="ru-RU" w:bidi="ar-SA"/>
              </w:rPr>
              <w:t>Програми</w:t>
            </w:r>
            <w:proofErr w:type="spellEnd"/>
            <w:r w:rsidRPr="00C7424D">
              <w:rPr>
                <w:rFonts w:ascii="Times New Roman" w:eastAsia="Times New Roman" w:hAnsi="Times New Roman" w:cs="Times New Roman"/>
                <w:lang w:val="ru-RU" w:eastAsia="ru-RU" w:bidi="ar-SA"/>
              </w:rPr>
              <w:t xml:space="preserve"> для </w:t>
            </w:r>
            <w:proofErr w:type="spellStart"/>
            <w:r w:rsidRPr="00C7424D">
              <w:rPr>
                <w:rFonts w:ascii="Times New Roman" w:eastAsia="Times New Roman" w:hAnsi="Times New Roman" w:cs="Times New Roman"/>
                <w:lang w:val="ru-RU" w:eastAsia="ru-RU" w:bidi="ar-SA"/>
              </w:rPr>
              <w:t>кривдників</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Знайомство</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Формування</w:t>
            </w:r>
            <w:proofErr w:type="spellEnd"/>
            <w:r w:rsidRPr="00C7424D">
              <w:rPr>
                <w:rFonts w:ascii="Times New Roman" w:eastAsia="Times New Roman" w:hAnsi="Times New Roman" w:cs="Times New Roman"/>
                <w:lang w:val="ru-RU" w:eastAsia="ru-RU" w:bidi="ar-SA"/>
              </w:rPr>
              <w:t xml:space="preserve"> правил </w:t>
            </w:r>
            <w:proofErr w:type="spellStart"/>
            <w:r w:rsidRPr="00C7424D">
              <w:rPr>
                <w:rFonts w:ascii="Times New Roman" w:eastAsia="Times New Roman" w:hAnsi="Times New Roman" w:cs="Times New Roman"/>
                <w:lang w:val="ru-RU" w:eastAsia="ru-RU" w:bidi="ar-SA"/>
              </w:rPr>
              <w:t>роботи</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групи</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одне</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заняття</w:t>
            </w:r>
            <w:proofErr w:type="spellEnd"/>
            <w:r w:rsidRPr="00C7424D">
              <w:rPr>
                <w:rFonts w:ascii="Times New Roman" w:eastAsia="Times New Roman" w:hAnsi="Times New Roman" w:cs="Times New Roman"/>
                <w:lang w:val="ru-RU" w:eastAsia="ru-RU" w:bidi="ar-SA"/>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20D2B53"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E43F487"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3 год</w:t>
            </w:r>
          </w:p>
        </w:tc>
      </w:tr>
      <w:tr w:rsidR="00C7424D" w:rsidRPr="00C7424D" w14:paraId="0F81110B" w14:textId="77777777" w:rsidTr="005964B5">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1E07B578"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Тема 2</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8C977DD"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Установлення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індивідуальних</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цілей</w:t>
            </w:r>
            <w:proofErr w:type="spellEnd"/>
            <w:r w:rsidRPr="00C7424D">
              <w:rPr>
                <w:rFonts w:ascii="Times New Roman" w:eastAsia="Times New Roman" w:hAnsi="Times New Roman" w:cs="Times New Roman"/>
                <w:lang w:val="ru-RU" w:eastAsia="ru-RU" w:bidi="ar-SA"/>
              </w:rPr>
              <w:t xml:space="preserve"> та </w:t>
            </w:r>
            <w:proofErr w:type="spellStart"/>
            <w:r w:rsidRPr="00C7424D">
              <w:rPr>
                <w:rFonts w:ascii="Times New Roman" w:eastAsia="Times New Roman" w:hAnsi="Times New Roman" w:cs="Times New Roman"/>
                <w:lang w:val="ru-RU" w:eastAsia="ru-RU" w:bidi="ar-SA"/>
              </w:rPr>
              <w:t>побудова</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перспективних</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планів</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щодо</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подолання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агресивної</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поведінки</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одне</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заняття</w:t>
            </w:r>
            <w:proofErr w:type="spellEnd"/>
            <w:r w:rsidRPr="00C7424D">
              <w:rPr>
                <w:rFonts w:ascii="Times New Roman" w:eastAsia="Times New Roman" w:hAnsi="Times New Roman" w:cs="Times New Roman"/>
                <w:lang w:val="ru-RU" w:eastAsia="ru-RU" w:bidi="ar-SA"/>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40826C3"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7C3D9A2"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3 год</w:t>
            </w:r>
          </w:p>
        </w:tc>
      </w:tr>
      <w:tr w:rsidR="00C7424D" w:rsidRPr="00C7424D" w14:paraId="1548CAB9" w14:textId="77777777" w:rsidTr="005964B5">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657789C4"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Тема 3</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5ED1BF1"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Механізми</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формування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агресивної</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поведінки</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які</w:t>
            </w:r>
            <w:proofErr w:type="spellEnd"/>
            <w:r w:rsidRPr="00C7424D">
              <w:rPr>
                <w:rFonts w:ascii="Times New Roman" w:eastAsia="Times New Roman" w:hAnsi="Times New Roman" w:cs="Times New Roman"/>
                <w:lang w:val="ru-RU" w:eastAsia="ru-RU" w:bidi="ar-SA"/>
              </w:rPr>
              <w:t xml:space="preserve"> вони, як </w:t>
            </w:r>
            <w:proofErr w:type="spellStart"/>
            <w:r w:rsidRPr="00C7424D">
              <w:rPr>
                <w:rFonts w:ascii="Times New Roman" w:eastAsia="Times New Roman" w:hAnsi="Times New Roman" w:cs="Times New Roman"/>
                <w:lang w:val="ru-RU" w:eastAsia="ru-RU" w:bidi="ar-SA"/>
              </w:rPr>
              <w:t>їх</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розпізнати</w:t>
            </w:r>
            <w:proofErr w:type="spellEnd"/>
            <w:r w:rsidRPr="00C7424D">
              <w:rPr>
                <w:rFonts w:ascii="Times New Roman" w:eastAsia="Times New Roman" w:hAnsi="Times New Roman" w:cs="Times New Roman"/>
                <w:lang w:val="ru-RU" w:eastAsia="ru-RU" w:bidi="ar-SA"/>
              </w:rPr>
              <w:t xml:space="preserve"> та </w:t>
            </w:r>
            <w:proofErr w:type="spellStart"/>
            <w:r w:rsidRPr="00C7424D">
              <w:rPr>
                <w:rFonts w:ascii="Times New Roman" w:eastAsia="Times New Roman" w:hAnsi="Times New Roman" w:cs="Times New Roman"/>
                <w:lang w:val="ru-RU" w:eastAsia="ru-RU" w:bidi="ar-SA"/>
              </w:rPr>
              <w:t>зупинити</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одне</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заняття</w:t>
            </w:r>
            <w:proofErr w:type="spellEnd"/>
            <w:r w:rsidRPr="00C7424D">
              <w:rPr>
                <w:rFonts w:ascii="Times New Roman" w:eastAsia="Times New Roman" w:hAnsi="Times New Roman" w:cs="Times New Roman"/>
                <w:lang w:val="ru-RU" w:eastAsia="ru-RU" w:bidi="ar-SA"/>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455AA11"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56A2CE3"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3 год</w:t>
            </w:r>
          </w:p>
        </w:tc>
      </w:tr>
      <w:tr w:rsidR="00C7424D" w:rsidRPr="00C7424D" w14:paraId="6E0CFAAC" w14:textId="77777777" w:rsidTr="005964B5">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2495CEE9"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Тема 4</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22F80DC"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Сутність</w:t>
            </w:r>
            <w:proofErr w:type="spellEnd"/>
            <w:r w:rsidRPr="00C7424D">
              <w:rPr>
                <w:rFonts w:ascii="Times New Roman" w:eastAsia="Times New Roman" w:hAnsi="Times New Roman" w:cs="Times New Roman"/>
                <w:lang w:val="ru-RU" w:eastAsia="ru-RU" w:bidi="ar-SA"/>
              </w:rPr>
              <w:t xml:space="preserve"> понять «</w:t>
            </w:r>
            <w:proofErr w:type="spellStart"/>
            <w:r w:rsidRPr="00C7424D">
              <w:rPr>
                <w:rFonts w:ascii="Times New Roman" w:eastAsia="Times New Roman" w:hAnsi="Times New Roman" w:cs="Times New Roman"/>
                <w:lang w:val="ru-RU" w:eastAsia="ru-RU" w:bidi="ar-SA"/>
              </w:rPr>
              <w:t>насильство</w:t>
            </w:r>
            <w:proofErr w:type="spellEnd"/>
            <w:r w:rsidRPr="00C7424D">
              <w:rPr>
                <w:rFonts w:ascii="Times New Roman" w:eastAsia="Times New Roman" w:hAnsi="Times New Roman" w:cs="Times New Roman"/>
                <w:lang w:val="ru-RU" w:eastAsia="ru-RU" w:bidi="ar-SA"/>
              </w:rPr>
              <w:t>», «</w:t>
            </w:r>
            <w:proofErr w:type="spellStart"/>
            <w:r w:rsidRPr="00C7424D">
              <w:rPr>
                <w:rFonts w:ascii="Times New Roman" w:eastAsia="Times New Roman" w:hAnsi="Times New Roman" w:cs="Times New Roman"/>
                <w:lang w:val="ru-RU" w:eastAsia="ru-RU" w:bidi="ar-SA"/>
              </w:rPr>
              <w:t>насильство</w:t>
            </w:r>
            <w:proofErr w:type="spellEnd"/>
            <w:r w:rsidRPr="00C7424D">
              <w:rPr>
                <w:rFonts w:ascii="Times New Roman" w:eastAsia="Times New Roman" w:hAnsi="Times New Roman" w:cs="Times New Roman"/>
                <w:lang w:val="ru-RU" w:eastAsia="ru-RU" w:bidi="ar-SA"/>
              </w:rPr>
              <w:t xml:space="preserve"> за </w:t>
            </w:r>
            <w:proofErr w:type="spellStart"/>
            <w:r w:rsidRPr="00C7424D">
              <w:rPr>
                <w:rFonts w:ascii="Times New Roman" w:eastAsia="Times New Roman" w:hAnsi="Times New Roman" w:cs="Times New Roman"/>
                <w:lang w:val="ru-RU" w:eastAsia="ru-RU" w:bidi="ar-SA"/>
              </w:rPr>
              <w:t>ознакою</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статі</w:t>
            </w:r>
            <w:proofErr w:type="spellEnd"/>
            <w:r w:rsidRPr="00C7424D">
              <w:rPr>
                <w:rFonts w:ascii="Times New Roman" w:eastAsia="Times New Roman" w:hAnsi="Times New Roman" w:cs="Times New Roman"/>
                <w:lang w:val="ru-RU" w:eastAsia="ru-RU" w:bidi="ar-SA"/>
              </w:rPr>
              <w:t>» та «</w:t>
            </w:r>
            <w:proofErr w:type="spellStart"/>
            <w:r w:rsidRPr="00C7424D">
              <w:rPr>
                <w:rFonts w:ascii="Times New Roman" w:eastAsia="Times New Roman" w:hAnsi="Times New Roman" w:cs="Times New Roman"/>
                <w:lang w:val="ru-RU" w:eastAsia="ru-RU" w:bidi="ar-SA"/>
              </w:rPr>
              <w:t>домашнє</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насильство</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Види</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насильства</w:t>
            </w:r>
            <w:proofErr w:type="spellEnd"/>
            <w:r w:rsidRPr="00C7424D">
              <w:rPr>
                <w:rFonts w:ascii="Times New Roman" w:eastAsia="Times New Roman" w:hAnsi="Times New Roman" w:cs="Times New Roman"/>
                <w:lang w:val="ru-RU" w:eastAsia="ru-RU" w:bidi="ar-SA"/>
              </w:rPr>
              <w:t xml:space="preserve"> та </w:t>
            </w:r>
            <w:proofErr w:type="spellStart"/>
            <w:r w:rsidRPr="00C7424D">
              <w:rPr>
                <w:rFonts w:ascii="Times New Roman" w:eastAsia="Times New Roman" w:hAnsi="Times New Roman" w:cs="Times New Roman"/>
                <w:lang w:val="ru-RU" w:eastAsia="ru-RU" w:bidi="ar-SA"/>
              </w:rPr>
              <w:t>дії</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які</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слід</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вважати</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насильством</w:t>
            </w:r>
            <w:proofErr w:type="spellEnd"/>
            <w:r w:rsidRPr="00C7424D">
              <w:rPr>
                <w:rFonts w:ascii="Times New Roman" w:eastAsia="Times New Roman" w:hAnsi="Times New Roman" w:cs="Times New Roman"/>
                <w:lang w:val="ru-RU" w:eastAsia="ru-RU" w:bidi="ar-SA"/>
              </w:rPr>
              <w:t xml:space="preserve">. Цикл </w:t>
            </w:r>
            <w:proofErr w:type="spellStart"/>
            <w:r w:rsidRPr="00C7424D">
              <w:rPr>
                <w:rFonts w:ascii="Times New Roman" w:eastAsia="Times New Roman" w:hAnsi="Times New Roman" w:cs="Times New Roman"/>
                <w:lang w:val="ru-RU" w:eastAsia="ru-RU" w:bidi="ar-SA"/>
              </w:rPr>
              <w:t>насильства</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Наслідки</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насильства</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одне</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заняття</w:t>
            </w:r>
            <w:proofErr w:type="spellEnd"/>
            <w:r w:rsidRPr="00C7424D">
              <w:rPr>
                <w:rFonts w:ascii="Times New Roman" w:eastAsia="Times New Roman" w:hAnsi="Times New Roman" w:cs="Times New Roman"/>
                <w:lang w:val="ru-RU" w:eastAsia="ru-RU" w:bidi="ar-SA"/>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36F44F4"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EB4EDA1"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3 год</w:t>
            </w:r>
          </w:p>
        </w:tc>
      </w:tr>
      <w:tr w:rsidR="00C7424D" w:rsidRPr="00C7424D" w14:paraId="4C13560D" w14:textId="77777777" w:rsidTr="005964B5">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02F999BD"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Тема 5</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C8BA7E0"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Відпрацювання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навичок</w:t>
            </w:r>
            <w:proofErr w:type="spellEnd"/>
            <w:r w:rsidRPr="00C7424D">
              <w:rPr>
                <w:rFonts w:ascii="Times New Roman" w:eastAsia="Times New Roman" w:hAnsi="Times New Roman" w:cs="Times New Roman"/>
                <w:lang w:val="ru-RU" w:eastAsia="ru-RU" w:bidi="ar-SA"/>
              </w:rPr>
              <w:t xml:space="preserve"> контролю </w:t>
            </w:r>
            <w:proofErr w:type="spellStart"/>
            <w:r w:rsidRPr="00C7424D">
              <w:rPr>
                <w:rFonts w:ascii="Times New Roman" w:eastAsia="Times New Roman" w:hAnsi="Times New Roman" w:cs="Times New Roman"/>
                <w:lang w:val="ru-RU" w:eastAsia="ru-RU" w:bidi="ar-SA"/>
              </w:rPr>
              <w:t>гніву</w:t>
            </w:r>
            <w:proofErr w:type="spellEnd"/>
            <w:r w:rsidRPr="00C7424D">
              <w:rPr>
                <w:rFonts w:ascii="Times New Roman" w:eastAsia="Times New Roman" w:hAnsi="Times New Roman" w:cs="Times New Roman"/>
                <w:lang w:val="ru-RU" w:eastAsia="ru-RU" w:bidi="ar-SA"/>
              </w:rPr>
              <w:t xml:space="preserve"> та </w:t>
            </w:r>
            <w:proofErr w:type="spellStart"/>
            <w:r w:rsidRPr="00C7424D">
              <w:rPr>
                <w:rFonts w:ascii="Times New Roman" w:eastAsia="Times New Roman" w:hAnsi="Times New Roman" w:cs="Times New Roman"/>
                <w:lang w:val="ru-RU" w:eastAsia="ru-RU" w:bidi="ar-SA"/>
              </w:rPr>
              <w:t>агресії</w:t>
            </w:r>
            <w:proofErr w:type="spellEnd"/>
            <w:r w:rsidRPr="00C7424D">
              <w:rPr>
                <w:rFonts w:ascii="Times New Roman" w:eastAsia="Times New Roman" w:hAnsi="Times New Roman" w:cs="Times New Roman"/>
                <w:lang w:val="ru-RU" w:eastAsia="ru-RU" w:bidi="ar-SA"/>
              </w:rPr>
              <w:t>.</w:t>
            </w:r>
            <w:r w:rsidRPr="00C7424D">
              <w:rPr>
                <w:rFonts w:ascii="Times New Roman" w:eastAsia="Times New Roman" w:hAnsi="Times New Roman" w:cs="Times New Roman"/>
                <w:lang w:val="ru-RU" w:eastAsia="ru-RU" w:bidi="ar-SA"/>
              </w:rPr>
              <w:br/>
            </w:r>
            <w:proofErr w:type="spellStart"/>
            <w:r w:rsidRPr="00C7424D">
              <w:rPr>
                <w:rFonts w:ascii="Times New Roman" w:eastAsia="Times New Roman" w:hAnsi="Times New Roman" w:cs="Times New Roman"/>
                <w:lang w:val="ru-RU" w:eastAsia="ru-RU" w:bidi="ar-SA"/>
              </w:rPr>
              <w:t>Формування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навичок</w:t>
            </w:r>
            <w:proofErr w:type="spellEnd"/>
            <w:r w:rsidRPr="00C7424D">
              <w:rPr>
                <w:rFonts w:ascii="Times New Roman" w:eastAsia="Times New Roman" w:hAnsi="Times New Roman" w:cs="Times New Roman"/>
                <w:lang w:val="ru-RU" w:eastAsia="ru-RU" w:bidi="ar-SA"/>
              </w:rPr>
              <w:t xml:space="preserve"> самоконтролю </w:t>
            </w:r>
            <w:proofErr w:type="spellStart"/>
            <w:r w:rsidRPr="00C7424D">
              <w:rPr>
                <w:rFonts w:ascii="Times New Roman" w:eastAsia="Times New Roman" w:hAnsi="Times New Roman" w:cs="Times New Roman"/>
                <w:lang w:val="ru-RU" w:eastAsia="ru-RU" w:bidi="ar-SA"/>
              </w:rPr>
              <w:t>агресивних</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патернів</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поведінки</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Планування</w:t>
            </w:r>
            <w:proofErr w:type="spellEnd"/>
            <w:r w:rsidRPr="00C7424D">
              <w:rPr>
                <w:rFonts w:ascii="Times New Roman" w:eastAsia="Times New Roman" w:hAnsi="Times New Roman" w:cs="Times New Roman"/>
                <w:lang w:val="ru-RU" w:eastAsia="ru-RU" w:bidi="ar-SA"/>
              </w:rPr>
              <w:t xml:space="preserve"> та </w:t>
            </w:r>
            <w:proofErr w:type="spellStart"/>
            <w:r w:rsidRPr="00C7424D">
              <w:rPr>
                <w:rFonts w:ascii="Times New Roman" w:eastAsia="Times New Roman" w:hAnsi="Times New Roman" w:cs="Times New Roman"/>
                <w:lang w:val="ru-RU" w:eastAsia="ru-RU" w:bidi="ar-SA"/>
              </w:rPr>
              <w:t>реалізація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поведінкових</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патернів</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адаптивних</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переконань</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одне</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заняття</w:t>
            </w:r>
            <w:proofErr w:type="spellEnd"/>
            <w:r w:rsidRPr="00C7424D">
              <w:rPr>
                <w:rFonts w:ascii="Times New Roman" w:eastAsia="Times New Roman" w:hAnsi="Times New Roman" w:cs="Times New Roman"/>
                <w:lang w:val="ru-RU" w:eastAsia="ru-RU" w:bidi="ar-SA"/>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4B40967"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9D99AC6"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3 год</w:t>
            </w:r>
          </w:p>
        </w:tc>
      </w:tr>
      <w:tr w:rsidR="00C7424D" w:rsidRPr="00C7424D" w14:paraId="407AE67C" w14:textId="77777777" w:rsidTr="005964B5">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1CD90C70"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Тема 6</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DBEE4C0"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Ефективна</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комунікація</w:t>
            </w:r>
            <w:proofErr w:type="spellEnd"/>
            <w:r w:rsidRPr="00C7424D">
              <w:rPr>
                <w:rFonts w:ascii="Times New Roman" w:eastAsia="Times New Roman" w:hAnsi="Times New Roman" w:cs="Times New Roman"/>
                <w:lang w:val="ru-RU" w:eastAsia="ru-RU" w:bidi="ar-SA"/>
              </w:rPr>
              <w:t xml:space="preserve"> (два </w:t>
            </w:r>
            <w:proofErr w:type="spellStart"/>
            <w:r w:rsidRPr="00C7424D">
              <w:rPr>
                <w:rFonts w:ascii="Times New Roman" w:eastAsia="Times New Roman" w:hAnsi="Times New Roman" w:cs="Times New Roman"/>
                <w:lang w:val="ru-RU" w:eastAsia="ru-RU" w:bidi="ar-SA"/>
              </w:rPr>
              <w:t>заняття</w:t>
            </w:r>
            <w:proofErr w:type="spellEnd"/>
            <w:r w:rsidRPr="00C7424D">
              <w:rPr>
                <w:rFonts w:ascii="Times New Roman" w:eastAsia="Times New Roman" w:hAnsi="Times New Roman" w:cs="Times New Roman"/>
                <w:lang w:val="ru-RU" w:eastAsia="ru-RU" w:bidi="ar-SA"/>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F5A7F34"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DCEC57B"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6 год</w:t>
            </w:r>
          </w:p>
        </w:tc>
      </w:tr>
      <w:tr w:rsidR="00C7424D" w:rsidRPr="00C7424D" w14:paraId="1304F4E0" w14:textId="77777777" w:rsidTr="005964B5">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45E904FA"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Тема 7</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770D42C"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Формування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цілей</w:t>
            </w:r>
            <w:proofErr w:type="spellEnd"/>
            <w:r w:rsidRPr="00C7424D">
              <w:rPr>
                <w:rFonts w:ascii="Times New Roman" w:eastAsia="Times New Roman" w:hAnsi="Times New Roman" w:cs="Times New Roman"/>
                <w:lang w:val="ru-RU" w:eastAsia="ru-RU" w:bidi="ar-SA"/>
              </w:rPr>
              <w:t xml:space="preserve"> і </w:t>
            </w:r>
            <w:proofErr w:type="spellStart"/>
            <w:r w:rsidRPr="00C7424D">
              <w:rPr>
                <w:rFonts w:ascii="Times New Roman" w:eastAsia="Times New Roman" w:hAnsi="Times New Roman" w:cs="Times New Roman"/>
                <w:lang w:val="ru-RU" w:eastAsia="ru-RU" w:bidi="ar-SA"/>
              </w:rPr>
              <w:t>перспективних</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життєвих</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планів</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Консультаційні</w:t>
            </w:r>
            <w:proofErr w:type="spellEnd"/>
            <w:r w:rsidRPr="00C7424D">
              <w:rPr>
                <w:rFonts w:ascii="Times New Roman" w:eastAsia="Times New Roman" w:hAnsi="Times New Roman" w:cs="Times New Roman"/>
                <w:lang w:val="ru-RU" w:eastAsia="ru-RU" w:bidi="ar-SA"/>
              </w:rPr>
              <w:t xml:space="preserve"> заходи </w:t>
            </w:r>
            <w:proofErr w:type="spellStart"/>
            <w:r w:rsidRPr="00C7424D">
              <w:rPr>
                <w:rFonts w:ascii="Times New Roman" w:eastAsia="Times New Roman" w:hAnsi="Times New Roman" w:cs="Times New Roman"/>
                <w:lang w:val="ru-RU" w:eastAsia="ru-RU" w:bidi="ar-SA"/>
              </w:rPr>
              <w:t>щодо</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підвищення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мотиваційного</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потенціалу</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одне</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заняття</w:t>
            </w:r>
            <w:proofErr w:type="spellEnd"/>
            <w:r w:rsidRPr="00C7424D">
              <w:rPr>
                <w:rFonts w:ascii="Times New Roman" w:eastAsia="Times New Roman" w:hAnsi="Times New Roman" w:cs="Times New Roman"/>
                <w:lang w:val="ru-RU" w:eastAsia="ru-RU" w:bidi="ar-SA"/>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E885E4B"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09659EF"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3 год</w:t>
            </w:r>
          </w:p>
        </w:tc>
      </w:tr>
      <w:tr w:rsidR="00C7424D" w:rsidRPr="00C7424D" w14:paraId="5AC3DAEF" w14:textId="77777777" w:rsidTr="005964B5">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4033010E"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Тема 8</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7FBC3B17"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Підведення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підсумків</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участі</w:t>
            </w:r>
            <w:proofErr w:type="spellEnd"/>
            <w:r w:rsidRPr="00C7424D">
              <w:rPr>
                <w:rFonts w:ascii="Times New Roman" w:eastAsia="Times New Roman" w:hAnsi="Times New Roman" w:cs="Times New Roman"/>
                <w:lang w:val="ru-RU" w:eastAsia="ru-RU" w:bidi="ar-SA"/>
              </w:rPr>
              <w:t xml:space="preserve"> у </w:t>
            </w:r>
            <w:proofErr w:type="spellStart"/>
            <w:r w:rsidRPr="00C7424D">
              <w:rPr>
                <w:rFonts w:ascii="Times New Roman" w:eastAsia="Times New Roman" w:hAnsi="Times New Roman" w:cs="Times New Roman"/>
                <w:lang w:val="ru-RU" w:eastAsia="ru-RU" w:bidi="ar-SA"/>
              </w:rPr>
              <w:t>Програмі</w:t>
            </w:r>
            <w:proofErr w:type="spellEnd"/>
            <w:r w:rsidRPr="00C7424D">
              <w:rPr>
                <w:rFonts w:ascii="Times New Roman" w:eastAsia="Times New Roman" w:hAnsi="Times New Roman" w:cs="Times New Roman"/>
                <w:lang w:val="ru-RU" w:eastAsia="ru-RU" w:bidi="ar-SA"/>
              </w:rPr>
              <w:t xml:space="preserve"> для </w:t>
            </w:r>
            <w:proofErr w:type="spellStart"/>
            <w:r w:rsidRPr="00C7424D">
              <w:rPr>
                <w:rFonts w:ascii="Times New Roman" w:eastAsia="Times New Roman" w:hAnsi="Times New Roman" w:cs="Times New Roman"/>
                <w:lang w:val="ru-RU" w:eastAsia="ru-RU" w:bidi="ar-SA"/>
              </w:rPr>
              <w:t>кривдників</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Опитування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або</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тестування</w:t>
            </w:r>
            <w:proofErr w:type="spellEnd"/>
            <w:r w:rsidRPr="00C7424D">
              <w:rPr>
                <w:rFonts w:ascii="Times New Roman" w:eastAsia="Times New Roman" w:hAnsi="Times New Roman" w:cs="Times New Roman"/>
                <w:lang w:val="ru-RU" w:eastAsia="ru-RU" w:bidi="ar-SA"/>
              </w:rPr>
              <w:t xml:space="preserve"> з метою </w:t>
            </w:r>
            <w:proofErr w:type="spellStart"/>
            <w:r w:rsidRPr="00C7424D">
              <w:rPr>
                <w:rFonts w:ascii="Times New Roman" w:eastAsia="Times New Roman" w:hAnsi="Times New Roman" w:cs="Times New Roman"/>
                <w:lang w:val="ru-RU" w:eastAsia="ru-RU" w:bidi="ar-SA"/>
              </w:rPr>
              <w:t>оцінювання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знань</w:t>
            </w:r>
            <w:proofErr w:type="spellEnd"/>
            <w:r w:rsidRPr="00C7424D">
              <w:rPr>
                <w:rFonts w:ascii="Times New Roman" w:eastAsia="Times New Roman" w:hAnsi="Times New Roman" w:cs="Times New Roman"/>
                <w:lang w:val="ru-RU" w:eastAsia="ru-RU" w:bidi="ar-SA"/>
              </w:rPr>
              <w:t xml:space="preserve"> та </w:t>
            </w:r>
            <w:proofErr w:type="spellStart"/>
            <w:r w:rsidRPr="00C7424D">
              <w:rPr>
                <w:rFonts w:ascii="Times New Roman" w:eastAsia="Times New Roman" w:hAnsi="Times New Roman" w:cs="Times New Roman"/>
                <w:lang w:val="ru-RU" w:eastAsia="ru-RU" w:bidi="ar-SA"/>
              </w:rPr>
              <w:t>навичок</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одне</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заняття</w:t>
            </w:r>
            <w:proofErr w:type="spellEnd"/>
            <w:r w:rsidRPr="00C7424D">
              <w:rPr>
                <w:rFonts w:ascii="Times New Roman" w:eastAsia="Times New Roman" w:hAnsi="Times New Roman" w:cs="Times New Roman"/>
                <w:lang w:val="ru-RU" w:eastAsia="ru-RU" w:bidi="ar-SA"/>
              </w:rPr>
              <w:t>)</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7333ECB8"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A0D495A"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3 год</w:t>
            </w:r>
          </w:p>
        </w:tc>
      </w:tr>
      <w:tr w:rsidR="00C7424D" w:rsidRPr="00C7424D" w14:paraId="76D2B795" w14:textId="77777777" w:rsidTr="005964B5">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26B2E97A" w14:textId="77777777" w:rsidR="00C7424D" w:rsidRPr="00C7424D" w:rsidRDefault="00C7424D" w:rsidP="00C7424D">
            <w:pPr>
              <w:widowControl/>
              <w:rPr>
                <w:rFonts w:ascii="Times New Roman" w:eastAsia="Times New Roman" w:hAnsi="Times New Roman" w:cs="Times New Roman"/>
                <w:b/>
                <w:bCs/>
                <w:lang w:val="ru-RU" w:eastAsia="ru-RU" w:bidi="ar-SA"/>
              </w:rPr>
            </w:pPr>
            <w:r w:rsidRPr="00C7424D">
              <w:rPr>
                <w:rFonts w:ascii="Times New Roman" w:eastAsia="Times New Roman" w:hAnsi="Times New Roman" w:cs="Times New Roman"/>
                <w:b/>
                <w:bCs/>
                <w:lang w:val="ru-RU" w:eastAsia="ru-RU" w:bidi="ar-SA"/>
              </w:rPr>
              <w:t>Блок 5</w:t>
            </w:r>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8B3C151"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Вторинна</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діагностика</w:t>
            </w:r>
            <w:proofErr w:type="spellEnd"/>
            <w:r w:rsidRPr="00C7424D">
              <w:rPr>
                <w:rFonts w:ascii="Times New Roman" w:eastAsia="Times New Roman" w:hAnsi="Times New Roman" w:cs="Times New Roman"/>
                <w:lang w:val="ru-RU" w:eastAsia="ru-RU" w:bidi="ar-SA"/>
              </w:rPr>
              <w:t xml:space="preserve"> за результатами </w:t>
            </w:r>
            <w:proofErr w:type="spellStart"/>
            <w:r w:rsidRPr="00C7424D">
              <w:rPr>
                <w:rFonts w:ascii="Times New Roman" w:eastAsia="Times New Roman" w:hAnsi="Times New Roman" w:cs="Times New Roman"/>
                <w:lang w:val="ru-RU" w:eastAsia="ru-RU" w:bidi="ar-SA"/>
              </w:rPr>
              <w:t>проходження</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Програми</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Складання</w:t>
            </w:r>
            <w:proofErr w:type="spellEnd"/>
            <w:r w:rsidRPr="00C7424D">
              <w:rPr>
                <w:rFonts w:ascii="Times New Roman" w:eastAsia="Times New Roman" w:hAnsi="Times New Roman" w:cs="Times New Roman"/>
                <w:lang w:val="ru-RU" w:eastAsia="ru-RU" w:bidi="ar-SA"/>
              </w:rPr>
              <w:t xml:space="preserve"> плану </w:t>
            </w:r>
            <w:proofErr w:type="spellStart"/>
            <w:r w:rsidRPr="00C7424D">
              <w:rPr>
                <w:rFonts w:ascii="Times New Roman" w:eastAsia="Times New Roman" w:hAnsi="Times New Roman" w:cs="Times New Roman"/>
                <w:lang w:val="ru-RU" w:eastAsia="ru-RU" w:bidi="ar-SA"/>
              </w:rPr>
              <w:t>запобігання</w:t>
            </w:r>
            <w:proofErr w:type="spellEnd"/>
            <w:r w:rsidRPr="00C7424D">
              <w:rPr>
                <w:rFonts w:ascii="Times New Roman" w:eastAsia="Times New Roman" w:hAnsi="Times New Roman" w:cs="Times New Roman"/>
                <w:lang w:val="ru-RU" w:eastAsia="ru-RU" w:bidi="ar-SA"/>
              </w:rPr>
              <w:t xml:space="preserve"> рецидиву </w:t>
            </w:r>
            <w:proofErr w:type="spellStart"/>
            <w:r w:rsidRPr="00C7424D">
              <w:rPr>
                <w:rFonts w:ascii="Times New Roman" w:eastAsia="Times New Roman" w:hAnsi="Times New Roman" w:cs="Times New Roman"/>
                <w:lang w:val="ru-RU" w:eastAsia="ru-RU" w:bidi="ar-SA"/>
              </w:rPr>
              <w:t>насильницької</w:t>
            </w:r>
            <w:proofErr w:type="spellEnd"/>
            <w:r w:rsidRPr="00C7424D">
              <w:rPr>
                <w:rFonts w:ascii="Times New Roman" w:eastAsia="Times New Roman" w:hAnsi="Times New Roman" w:cs="Times New Roman"/>
                <w:lang w:val="ru-RU" w:eastAsia="ru-RU" w:bidi="ar-SA"/>
              </w:rPr>
              <w:t xml:space="preserve"> </w:t>
            </w:r>
            <w:proofErr w:type="spellStart"/>
            <w:r w:rsidRPr="00C7424D">
              <w:rPr>
                <w:rFonts w:ascii="Times New Roman" w:eastAsia="Times New Roman" w:hAnsi="Times New Roman" w:cs="Times New Roman"/>
                <w:lang w:val="ru-RU" w:eastAsia="ru-RU" w:bidi="ar-SA"/>
              </w:rPr>
              <w:t>поведінки</w:t>
            </w:r>
            <w:proofErr w:type="spellEnd"/>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30C0BA7"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2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027ED98"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w:t>
            </w:r>
          </w:p>
        </w:tc>
      </w:tr>
      <w:tr w:rsidR="00C7424D" w:rsidRPr="00C7424D" w14:paraId="1264E942" w14:textId="77777777" w:rsidTr="005964B5">
        <w:trPr>
          <w:trHeight w:val="60"/>
        </w:trPr>
        <w:tc>
          <w:tcPr>
            <w:tcW w:w="1162"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0CD9C764" w14:textId="77777777" w:rsidR="00C7424D" w:rsidRPr="00C7424D" w:rsidRDefault="00C7424D" w:rsidP="00C7424D">
            <w:pPr>
              <w:widowControl/>
              <w:rPr>
                <w:rFonts w:ascii="Times New Roman" w:eastAsia="Times New Roman" w:hAnsi="Times New Roman" w:cs="Times New Roman"/>
                <w:lang w:val="ru-RU" w:eastAsia="ru-RU" w:bidi="ar-SA"/>
              </w:rPr>
            </w:pPr>
            <w:proofErr w:type="spellStart"/>
            <w:r w:rsidRPr="00C7424D">
              <w:rPr>
                <w:rFonts w:ascii="Times New Roman" w:eastAsia="Times New Roman" w:hAnsi="Times New Roman" w:cs="Times New Roman"/>
                <w:lang w:val="ru-RU" w:eastAsia="ru-RU" w:bidi="ar-SA"/>
              </w:rPr>
              <w:t>Підсумок</w:t>
            </w:r>
            <w:proofErr w:type="spellEnd"/>
          </w:p>
        </w:tc>
        <w:tc>
          <w:tcPr>
            <w:tcW w:w="6022"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9C30F56"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 </w:t>
            </w:r>
          </w:p>
        </w:tc>
        <w:tc>
          <w:tcPr>
            <w:tcW w:w="145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B301F12"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29 год</w:t>
            </w:r>
          </w:p>
        </w:tc>
        <w:tc>
          <w:tcPr>
            <w:tcW w:w="983"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024E4A9" w14:textId="77777777" w:rsidR="00C7424D" w:rsidRPr="00C7424D" w:rsidRDefault="00C7424D" w:rsidP="00C7424D">
            <w:pPr>
              <w:widowControl/>
              <w:rPr>
                <w:rFonts w:ascii="Times New Roman" w:eastAsia="Times New Roman" w:hAnsi="Times New Roman" w:cs="Times New Roman"/>
                <w:lang w:val="ru-RU" w:eastAsia="ru-RU" w:bidi="ar-SA"/>
              </w:rPr>
            </w:pPr>
            <w:r w:rsidRPr="00C7424D">
              <w:rPr>
                <w:rFonts w:ascii="Times New Roman" w:eastAsia="Times New Roman" w:hAnsi="Times New Roman" w:cs="Times New Roman"/>
                <w:lang w:val="ru-RU" w:eastAsia="ru-RU" w:bidi="ar-SA"/>
              </w:rPr>
              <w:t>27 год</w:t>
            </w:r>
          </w:p>
        </w:tc>
      </w:tr>
    </w:tbl>
    <w:p w14:paraId="445555DA" w14:textId="77777777" w:rsidR="00C7424D" w:rsidRPr="00C7424D" w:rsidRDefault="00C7424D" w:rsidP="00C7424D">
      <w:pPr>
        <w:widowControl/>
        <w:rPr>
          <w:rFonts w:ascii="Times New Roman" w:eastAsia="Times New Roman" w:hAnsi="Times New Roman" w:cs="Times New Roman"/>
          <w:b/>
          <w:bCs/>
          <w:sz w:val="28"/>
          <w:lang w:val="ru-RU" w:eastAsia="ru-RU" w:bidi="ar-SA"/>
        </w:rPr>
      </w:pPr>
      <w:r w:rsidRPr="00C7424D">
        <w:rPr>
          <w:rFonts w:ascii="Times New Roman" w:eastAsia="Times New Roman" w:hAnsi="Times New Roman" w:cs="Times New Roman"/>
          <w:b/>
          <w:bCs/>
          <w:sz w:val="28"/>
          <w:lang w:val="ru-RU" w:eastAsia="ru-RU" w:bidi="ar-SA"/>
        </w:rPr>
        <w:t> </w:t>
      </w:r>
    </w:p>
    <w:p w14:paraId="18CB73F9" w14:textId="77777777" w:rsidR="00C7424D" w:rsidRPr="00C7424D" w:rsidRDefault="00C7424D" w:rsidP="00C7424D">
      <w:pPr>
        <w:widowControl/>
        <w:rPr>
          <w:rFonts w:ascii="Times New Roman" w:eastAsia="Times New Roman" w:hAnsi="Times New Roman" w:cs="Times New Roman"/>
          <w:b/>
          <w:bCs/>
          <w:sz w:val="28"/>
          <w:lang w:val="ru-RU" w:eastAsia="ru-RU" w:bidi="ar-SA"/>
        </w:rPr>
      </w:pPr>
      <w:r w:rsidRPr="00C7424D">
        <w:rPr>
          <w:rFonts w:ascii="Times New Roman" w:eastAsia="Times New Roman" w:hAnsi="Times New Roman" w:cs="Times New Roman"/>
          <w:b/>
          <w:bCs/>
          <w:sz w:val="28"/>
          <w:lang w:val="ru-RU" w:eastAsia="ru-RU" w:bidi="ar-SA"/>
        </w:rPr>
        <w:t>_______________________________________</w:t>
      </w:r>
    </w:p>
    <w:p w14:paraId="502CE0E3" w14:textId="77777777" w:rsidR="00C7424D" w:rsidRPr="00C7424D" w:rsidRDefault="00C7424D" w:rsidP="00C7424D">
      <w:pPr>
        <w:widowControl/>
        <w:rPr>
          <w:rFonts w:ascii="Times New Roman" w:eastAsia="Times New Roman" w:hAnsi="Times New Roman" w:cs="Times New Roman"/>
          <w:color w:val="auto"/>
          <w:lang w:eastAsia="ru-RU" w:bidi="ar-SA"/>
        </w:rPr>
      </w:pPr>
    </w:p>
    <w:p w14:paraId="64BC3E9A" w14:textId="77777777" w:rsidR="00C7424D" w:rsidRPr="00C7424D" w:rsidRDefault="00C7424D" w:rsidP="00C7424D">
      <w:pPr>
        <w:widowControl/>
        <w:rPr>
          <w:rFonts w:ascii="Times New Roman" w:eastAsia="Times New Roman" w:hAnsi="Times New Roman" w:cs="Times New Roman"/>
          <w:color w:val="auto"/>
          <w:lang w:eastAsia="ru-RU" w:bidi="ar-SA"/>
        </w:rPr>
      </w:pPr>
    </w:p>
    <w:p w14:paraId="24BA877E" w14:textId="77777777" w:rsidR="00C7424D" w:rsidRPr="00C7424D" w:rsidRDefault="00C7424D" w:rsidP="00C7424D">
      <w:pPr>
        <w:widowControl/>
        <w:spacing w:line="276" w:lineRule="auto"/>
        <w:rPr>
          <w:rFonts w:ascii="Times New Roman" w:eastAsia="Times New Roman" w:hAnsi="Times New Roman" w:cs="Times New Roman"/>
          <w:color w:val="auto"/>
          <w:lang w:bidi="ar-SA"/>
        </w:rPr>
      </w:pPr>
      <w:r w:rsidRPr="00C7424D">
        <w:rPr>
          <w:rFonts w:ascii="Times New Roman" w:eastAsia="Times New Roman" w:hAnsi="Times New Roman" w:cs="Times New Roman"/>
          <w:color w:val="auto"/>
          <w:lang w:bidi="ar-SA"/>
        </w:rPr>
        <w:t xml:space="preserve">Посада                                                                </w:t>
      </w:r>
      <w:r w:rsidRPr="00C7424D">
        <w:rPr>
          <w:rFonts w:ascii="Times New Roman" w:eastAsia="Times New Roman" w:hAnsi="Times New Roman" w:cs="Times New Roman"/>
          <w:color w:val="auto"/>
          <w:lang w:bidi="ar-SA"/>
        </w:rPr>
        <w:tab/>
      </w:r>
      <w:r w:rsidRPr="00C7424D">
        <w:rPr>
          <w:rFonts w:ascii="Times New Roman" w:eastAsia="Times New Roman" w:hAnsi="Times New Roman" w:cs="Times New Roman"/>
          <w:color w:val="auto"/>
          <w:lang w:bidi="ar-SA"/>
        </w:rPr>
        <w:tab/>
      </w:r>
      <w:r w:rsidRPr="00C7424D">
        <w:rPr>
          <w:rFonts w:ascii="Times New Roman" w:eastAsia="Times New Roman" w:hAnsi="Times New Roman" w:cs="Times New Roman"/>
          <w:color w:val="auto"/>
          <w:lang w:bidi="ar-SA"/>
        </w:rPr>
        <w:tab/>
        <w:t>Підпис</w:t>
      </w:r>
    </w:p>
    <w:p w14:paraId="22ECB5AE" w14:textId="77777777" w:rsidR="00C7424D" w:rsidRPr="00C7424D" w:rsidRDefault="00C7424D" w:rsidP="00C7424D">
      <w:pPr>
        <w:widowControl/>
        <w:ind w:left="6237"/>
        <w:rPr>
          <w:rFonts w:ascii="Times New Roman" w:eastAsia="Times New Roman" w:hAnsi="Times New Roman" w:cs="Times New Roman"/>
          <w:bCs/>
          <w:lang w:bidi="ar-SA"/>
        </w:rPr>
      </w:pPr>
    </w:p>
    <w:p w14:paraId="6E02A3EF" w14:textId="77777777" w:rsidR="00C7424D" w:rsidRPr="00C7424D" w:rsidRDefault="00C7424D" w:rsidP="00C7424D">
      <w:pPr>
        <w:widowControl/>
        <w:rPr>
          <w:rFonts w:ascii="Times New Roman" w:eastAsia="Times New Roman" w:hAnsi="Times New Roman" w:cs="Times New Roman"/>
          <w:bCs/>
          <w:lang w:bidi="ar-SA"/>
        </w:rPr>
      </w:pPr>
    </w:p>
    <w:p w14:paraId="7657EBDA" w14:textId="77777777" w:rsidR="00C7424D" w:rsidRPr="00C7424D" w:rsidRDefault="00C7424D" w:rsidP="00C7424D">
      <w:pPr>
        <w:widowControl/>
        <w:rPr>
          <w:rFonts w:ascii="Times New Roman" w:eastAsia="Times New Roman" w:hAnsi="Times New Roman" w:cs="Times New Roman"/>
          <w:bCs/>
          <w:lang w:bidi="ar-SA"/>
        </w:rPr>
      </w:pPr>
    </w:p>
    <w:p w14:paraId="25FFF6EB" w14:textId="77777777" w:rsidR="00C7424D" w:rsidRPr="00C7424D" w:rsidRDefault="00C7424D" w:rsidP="00C7424D">
      <w:pPr>
        <w:widowControl/>
        <w:rPr>
          <w:rFonts w:ascii="Times New Roman" w:eastAsia="Times New Roman" w:hAnsi="Times New Roman" w:cs="Times New Roman"/>
          <w:bCs/>
          <w:lang w:bidi="ar-SA"/>
        </w:rPr>
      </w:pPr>
    </w:p>
    <w:p w14:paraId="67B05E6D" w14:textId="77777777" w:rsidR="00C7424D" w:rsidRPr="00C7424D" w:rsidRDefault="00C7424D" w:rsidP="00C7424D">
      <w:pPr>
        <w:widowControl/>
        <w:rPr>
          <w:rFonts w:ascii="Times New Roman" w:eastAsia="Times New Roman" w:hAnsi="Times New Roman" w:cs="Times New Roman"/>
          <w:bCs/>
          <w:lang w:bidi="ar-SA"/>
        </w:rPr>
      </w:pPr>
    </w:p>
    <w:p w14:paraId="74235941" w14:textId="77777777" w:rsidR="00C7424D" w:rsidRPr="00C7424D" w:rsidRDefault="00C7424D" w:rsidP="00C7424D">
      <w:pPr>
        <w:widowControl/>
        <w:rPr>
          <w:rFonts w:ascii="Times New Roman" w:eastAsia="Times New Roman" w:hAnsi="Times New Roman" w:cs="Times New Roman"/>
          <w:bCs/>
          <w:lang w:bidi="ar-SA"/>
        </w:rPr>
      </w:pPr>
    </w:p>
    <w:p w14:paraId="0B2414C4" w14:textId="77777777" w:rsidR="00C7424D" w:rsidRPr="00C7424D" w:rsidRDefault="00C7424D" w:rsidP="00C7424D">
      <w:pPr>
        <w:widowControl/>
        <w:rPr>
          <w:rFonts w:ascii="Times New Roman" w:eastAsia="Times New Roman" w:hAnsi="Times New Roman" w:cs="Times New Roman"/>
          <w:bCs/>
          <w:lang w:bidi="ar-SA"/>
        </w:rPr>
      </w:pPr>
      <w:r w:rsidRPr="00C7424D">
        <w:rPr>
          <w:rFonts w:ascii="Times New Roman" w:eastAsia="Times New Roman" w:hAnsi="Times New Roman" w:cs="Times New Roman"/>
          <w:bCs/>
          <w:lang w:bidi="ar-SA"/>
        </w:rPr>
        <w:t xml:space="preserve">                                      </w:t>
      </w:r>
      <w:r w:rsidRPr="00C7424D">
        <w:rPr>
          <w:rFonts w:ascii="Times New Roman" w:eastAsia="Times New Roman" w:hAnsi="Times New Roman" w:cs="Times New Roman"/>
          <w:color w:val="333333"/>
          <w:sz w:val="28"/>
          <w:szCs w:val="28"/>
          <w:bdr w:val="none" w:sz="0" w:space="0" w:color="auto" w:frame="1"/>
          <w:lang w:bidi="ar-SA"/>
        </w:rPr>
        <w:t xml:space="preserve">                                                        </w:t>
      </w:r>
      <w:r w:rsidRPr="00C7424D">
        <w:rPr>
          <w:rFonts w:ascii="Times New Roman" w:eastAsia="Times New Roman" w:hAnsi="Times New Roman" w:cs="Times New Roman"/>
          <w:bCs/>
          <w:lang w:bidi="ar-SA"/>
        </w:rPr>
        <w:t>Додаток 4</w:t>
      </w:r>
    </w:p>
    <w:p w14:paraId="023D6A50" w14:textId="77777777" w:rsidR="00C7424D" w:rsidRPr="00C7424D" w:rsidRDefault="00C7424D" w:rsidP="00C7424D">
      <w:pPr>
        <w:widowControl/>
        <w:ind w:left="6237"/>
        <w:rPr>
          <w:rFonts w:ascii="Times New Roman" w:eastAsia="Times New Roman" w:hAnsi="Times New Roman" w:cs="Times New Roman"/>
          <w:bCs/>
          <w:lang w:bidi="ar-SA"/>
        </w:rPr>
      </w:pPr>
      <w:r w:rsidRPr="00C7424D">
        <w:rPr>
          <w:rFonts w:ascii="Times New Roman" w:eastAsia="Times New Roman" w:hAnsi="Times New Roman" w:cs="Times New Roman"/>
          <w:bCs/>
          <w:lang w:bidi="ar-SA"/>
        </w:rPr>
        <w:t>до Програми для кривдників</w:t>
      </w:r>
      <w:r w:rsidRPr="00C7424D">
        <w:rPr>
          <w:rFonts w:ascii="Times New Roman" w:eastAsia="Times New Roman" w:hAnsi="Times New Roman" w:cs="Times New Roman"/>
          <w:color w:val="auto"/>
          <w:lang w:bidi="ar-SA"/>
        </w:rPr>
        <w:t xml:space="preserve"> Вишнівської сільської ради</w:t>
      </w:r>
      <w:r w:rsidRPr="00C7424D">
        <w:rPr>
          <w:rFonts w:ascii="Times New Roman" w:eastAsia="Times New Roman" w:hAnsi="Times New Roman" w:cs="Times New Roman"/>
          <w:bCs/>
          <w:lang w:bidi="ar-SA"/>
        </w:rPr>
        <w:t xml:space="preserve"> на 2024-2026 роки</w:t>
      </w:r>
    </w:p>
    <w:p w14:paraId="09244101" w14:textId="77777777" w:rsidR="00C7424D" w:rsidRPr="00C7424D" w:rsidRDefault="00C7424D" w:rsidP="00C7424D">
      <w:pPr>
        <w:widowControl/>
        <w:shd w:val="clear" w:color="auto" w:fill="FFFFFF"/>
        <w:rPr>
          <w:rFonts w:ascii="Times New Roman" w:eastAsia="Times New Roman" w:hAnsi="Times New Roman" w:cs="Times New Roman"/>
          <w:color w:val="auto"/>
          <w:sz w:val="28"/>
          <w:szCs w:val="28"/>
          <w:lang w:bidi="ar-SA"/>
        </w:rPr>
      </w:pPr>
    </w:p>
    <w:p w14:paraId="4EDE70D9" w14:textId="77777777" w:rsidR="00C7424D" w:rsidRPr="00C7424D" w:rsidRDefault="00C7424D" w:rsidP="00C7424D">
      <w:pPr>
        <w:widowControl/>
        <w:shd w:val="clear" w:color="auto" w:fill="FFFFFF"/>
        <w:ind w:firstLine="709"/>
        <w:jc w:val="center"/>
        <w:rPr>
          <w:rFonts w:ascii="Roboto" w:eastAsia="Times New Roman" w:hAnsi="Roboto" w:cs="Times New Roman"/>
          <w:b/>
          <w:bCs/>
          <w:color w:val="333333"/>
          <w:sz w:val="21"/>
          <w:szCs w:val="21"/>
          <w:lang w:bidi="ar-SA"/>
        </w:rPr>
      </w:pPr>
      <w:r w:rsidRPr="00C7424D">
        <w:rPr>
          <w:rFonts w:ascii="Times New Roman" w:eastAsia="Times New Roman" w:hAnsi="Times New Roman" w:cs="Times New Roman"/>
          <w:b/>
          <w:bCs/>
          <w:color w:val="333333"/>
          <w:sz w:val="28"/>
          <w:szCs w:val="28"/>
          <w:bdr w:val="none" w:sz="0" w:space="0" w:color="auto" w:frame="1"/>
          <w:lang w:bidi="ar-SA"/>
        </w:rPr>
        <w:lastRenderedPageBreak/>
        <w:t>СХЕМИ РОБОТИ</w:t>
      </w:r>
    </w:p>
    <w:p w14:paraId="469C091E" w14:textId="77777777" w:rsidR="00C7424D" w:rsidRPr="00C7424D" w:rsidRDefault="00C7424D" w:rsidP="00C7424D">
      <w:pPr>
        <w:widowControl/>
        <w:shd w:val="clear" w:color="auto" w:fill="FFFFFF"/>
        <w:ind w:firstLine="709"/>
        <w:jc w:val="center"/>
        <w:rPr>
          <w:rFonts w:ascii="Roboto" w:eastAsia="Times New Roman" w:hAnsi="Roboto" w:cs="Times New Roman"/>
          <w:b/>
          <w:bCs/>
          <w:color w:val="333333"/>
          <w:sz w:val="21"/>
          <w:szCs w:val="21"/>
          <w:lang w:bidi="ar-SA"/>
        </w:rPr>
      </w:pPr>
      <w:r w:rsidRPr="00C7424D">
        <w:rPr>
          <w:rFonts w:ascii="Times New Roman" w:eastAsia="Times New Roman" w:hAnsi="Times New Roman" w:cs="Times New Roman"/>
          <w:b/>
          <w:bCs/>
          <w:color w:val="333333"/>
          <w:sz w:val="28"/>
          <w:szCs w:val="28"/>
          <w:bdr w:val="none" w:sz="0" w:space="0" w:color="auto" w:frame="1"/>
          <w:lang w:bidi="ar-SA"/>
        </w:rPr>
        <w:t>з особою в межах програми для кривдників</w:t>
      </w:r>
    </w:p>
    <w:p w14:paraId="6B169BB6" w14:textId="77777777" w:rsidR="00C7424D" w:rsidRPr="00C7424D" w:rsidRDefault="00C7424D" w:rsidP="00C7424D">
      <w:pPr>
        <w:widowControl/>
        <w:shd w:val="clear" w:color="auto" w:fill="FFFFFF"/>
        <w:spacing w:before="225" w:after="225"/>
        <w:rPr>
          <w:rFonts w:ascii="Roboto" w:eastAsia="Times New Roman" w:hAnsi="Roboto" w:cs="Times New Roman"/>
          <w:color w:val="333333"/>
          <w:sz w:val="21"/>
          <w:szCs w:val="21"/>
          <w:lang w:bidi="ar-SA"/>
        </w:rPr>
      </w:pPr>
    </w:p>
    <w:p w14:paraId="5D6090D3" w14:textId="77777777" w:rsidR="00C7424D" w:rsidRPr="00C7424D" w:rsidRDefault="00C7424D" w:rsidP="00C7424D">
      <w:pPr>
        <w:widowControl/>
        <w:spacing w:line="276" w:lineRule="auto"/>
        <w:jc w:val="both"/>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noProof/>
          <w:color w:val="auto"/>
          <w:sz w:val="28"/>
          <w:szCs w:val="28"/>
          <w:lang w:bidi="ar-SA"/>
        </w:rPr>
        <w:drawing>
          <wp:inline distT="0" distB="0" distL="0" distR="0" wp14:anchorId="54F6282E" wp14:editId="02706221">
            <wp:extent cx="6115050" cy="6413500"/>
            <wp:effectExtent l="0" t="0" r="0" b="6350"/>
            <wp:docPr id="1171250344" name="Рисунок 1" descr="Зображення, що містить текст, знімок екрана, схема, Шрифт&#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250344" name="Рисунок 1" descr="Зображення, що містить текст, знімок екрана, схема, Шрифт&#10;&#10;Автоматично згенерований опис"/>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15050" cy="6413500"/>
                    </a:xfrm>
                    <a:prstGeom prst="rect">
                      <a:avLst/>
                    </a:prstGeom>
                    <a:noFill/>
                  </pic:spPr>
                </pic:pic>
              </a:graphicData>
            </a:graphic>
          </wp:inline>
        </w:drawing>
      </w:r>
    </w:p>
    <w:p w14:paraId="5CA0C44B" w14:textId="77777777" w:rsidR="00C7424D" w:rsidRPr="00C7424D" w:rsidRDefault="00C7424D" w:rsidP="00C7424D">
      <w:pPr>
        <w:widowControl/>
        <w:spacing w:line="276" w:lineRule="auto"/>
        <w:jc w:val="both"/>
        <w:rPr>
          <w:rFonts w:ascii="Times New Roman" w:eastAsia="Times New Roman" w:hAnsi="Times New Roman" w:cs="Times New Roman"/>
          <w:color w:val="auto"/>
          <w:sz w:val="28"/>
          <w:szCs w:val="28"/>
          <w:lang w:bidi="ar-SA"/>
        </w:rPr>
      </w:pPr>
    </w:p>
    <w:p w14:paraId="1E9762B1" w14:textId="77777777" w:rsidR="00C7424D" w:rsidRPr="00C7424D" w:rsidRDefault="00C7424D" w:rsidP="00C7424D">
      <w:pPr>
        <w:widowControl/>
        <w:spacing w:line="276" w:lineRule="auto"/>
        <w:jc w:val="both"/>
        <w:rPr>
          <w:rFonts w:ascii="Times New Roman" w:eastAsia="Times New Roman" w:hAnsi="Times New Roman" w:cs="Times New Roman"/>
          <w:color w:val="auto"/>
          <w:sz w:val="28"/>
          <w:szCs w:val="28"/>
          <w:lang w:bidi="ar-SA"/>
        </w:rPr>
      </w:pPr>
    </w:p>
    <w:p w14:paraId="30B1D3ED" w14:textId="77777777" w:rsidR="00C7424D" w:rsidRPr="00C7424D" w:rsidRDefault="00C7424D" w:rsidP="00C7424D">
      <w:pPr>
        <w:widowControl/>
        <w:spacing w:line="276" w:lineRule="auto"/>
        <w:jc w:val="center"/>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t>___________________________________</w:t>
      </w:r>
    </w:p>
    <w:p w14:paraId="311C0AB5" w14:textId="77777777" w:rsidR="00C7424D" w:rsidRPr="00C7424D" w:rsidRDefault="00C7424D" w:rsidP="00C7424D">
      <w:pPr>
        <w:widowControl/>
        <w:ind w:left="6237"/>
        <w:rPr>
          <w:rFonts w:ascii="Times New Roman" w:eastAsia="Times New Roman" w:hAnsi="Times New Roman" w:cs="Times New Roman"/>
          <w:bCs/>
          <w:lang w:bidi="ar-SA"/>
        </w:rPr>
      </w:pPr>
      <w:r w:rsidRPr="00C7424D">
        <w:rPr>
          <w:rFonts w:ascii="Times New Roman" w:eastAsia="Times New Roman" w:hAnsi="Times New Roman" w:cs="Times New Roman"/>
          <w:bCs/>
          <w:lang w:bidi="ar-SA"/>
        </w:rPr>
        <w:t>ПІБ</w:t>
      </w:r>
    </w:p>
    <w:p w14:paraId="1BD392E7" w14:textId="77777777" w:rsidR="00C7424D" w:rsidRPr="00C7424D" w:rsidRDefault="00C7424D" w:rsidP="00C7424D">
      <w:pPr>
        <w:widowControl/>
        <w:ind w:left="6237"/>
        <w:rPr>
          <w:rFonts w:ascii="Times New Roman" w:eastAsia="Times New Roman" w:hAnsi="Times New Roman" w:cs="Times New Roman"/>
          <w:bCs/>
          <w:lang w:bidi="ar-SA"/>
        </w:rPr>
      </w:pPr>
      <w:r w:rsidRPr="00C7424D">
        <w:rPr>
          <w:rFonts w:ascii="Times New Roman" w:eastAsia="Times New Roman" w:hAnsi="Times New Roman" w:cs="Times New Roman"/>
          <w:bCs/>
          <w:lang w:bidi="ar-SA"/>
        </w:rPr>
        <w:t xml:space="preserve">Додаток 5 </w:t>
      </w:r>
    </w:p>
    <w:p w14:paraId="1EB776E5" w14:textId="77777777" w:rsidR="00C7424D" w:rsidRPr="00C7424D" w:rsidRDefault="00C7424D" w:rsidP="00C7424D">
      <w:pPr>
        <w:widowControl/>
        <w:ind w:left="6237"/>
        <w:rPr>
          <w:rFonts w:ascii="Times New Roman" w:eastAsia="Times New Roman" w:hAnsi="Times New Roman" w:cs="Times New Roman"/>
          <w:bCs/>
          <w:lang w:bidi="ar-SA"/>
        </w:rPr>
      </w:pPr>
      <w:r w:rsidRPr="00C7424D">
        <w:rPr>
          <w:rFonts w:ascii="Times New Roman" w:eastAsia="Times New Roman" w:hAnsi="Times New Roman" w:cs="Times New Roman"/>
          <w:bCs/>
          <w:lang w:bidi="ar-SA"/>
        </w:rPr>
        <w:t>до Програми для кривдників</w:t>
      </w:r>
      <w:r w:rsidRPr="00C7424D">
        <w:rPr>
          <w:rFonts w:ascii="Times New Roman" w:eastAsia="Times New Roman" w:hAnsi="Times New Roman" w:cs="Times New Roman"/>
          <w:color w:val="auto"/>
          <w:lang w:bidi="ar-SA"/>
        </w:rPr>
        <w:t xml:space="preserve"> Вишнівської сільської ради</w:t>
      </w:r>
      <w:r w:rsidRPr="00C7424D">
        <w:rPr>
          <w:rFonts w:ascii="Times New Roman" w:eastAsia="Times New Roman" w:hAnsi="Times New Roman" w:cs="Times New Roman"/>
          <w:bCs/>
          <w:lang w:bidi="ar-SA"/>
        </w:rPr>
        <w:t xml:space="preserve"> на 2024-2026 роки</w:t>
      </w:r>
    </w:p>
    <w:p w14:paraId="7F58F3E6" w14:textId="77777777" w:rsidR="00C7424D" w:rsidRPr="00C7424D" w:rsidRDefault="00C7424D" w:rsidP="00C7424D">
      <w:pPr>
        <w:widowControl/>
        <w:spacing w:after="200" w:line="276" w:lineRule="auto"/>
        <w:ind w:left="6521"/>
        <w:rPr>
          <w:rFonts w:ascii="Times New Roman" w:eastAsia="Times New Roman" w:hAnsi="Times New Roman" w:cs="Times New Roman"/>
          <w:b/>
          <w:bCs/>
          <w:sz w:val="28"/>
          <w:szCs w:val="28"/>
          <w:lang w:bidi="ar-SA"/>
        </w:rPr>
      </w:pPr>
    </w:p>
    <w:p w14:paraId="1291AE0D" w14:textId="77777777" w:rsidR="00C7424D" w:rsidRPr="00C7424D" w:rsidRDefault="00C7424D" w:rsidP="00C7424D">
      <w:pPr>
        <w:widowControl/>
        <w:spacing w:after="200" w:line="276" w:lineRule="auto"/>
        <w:ind w:firstLine="709"/>
        <w:jc w:val="center"/>
        <w:rPr>
          <w:rFonts w:ascii="Times New Roman" w:eastAsia="Times New Roman" w:hAnsi="Times New Roman" w:cs="Times New Roman"/>
          <w:b/>
          <w:bCs/>
          <w:sz w:val="28"/>
          <w:szCs w:val="28"/>
          <w:lang w:bidi="ar-SA"/>
        </w:rPr>
      </w:pPr>
    </w:p>
    <w:p w14:paraId="79CEE6FC" w14:textId="77777777" w:rsidR="00C7424D" w:rsidRPr="00C7424D" w:rsidRDefault="00C7424D" w:rsidP="00C7424D">
      <w:pPr>
        <w:widowControl/>
        <w:spacing w:after="200" w:line="276" w:lineRule="auto"/>
        <w:jc w:val="center"/>
        <w:rPr>
          <w:rFonts w:ascii="Times New Roman" w:eastAsia="Times New Roman" w:hAnsi="Times New Roman" w:cs="Times New Roman"/>
          <w:b/>
          <w:bCs/>
          <w:sz w:val="28"/>
          <w:szCs w:val="28"/>
          <w:lang w:bidi="ar-SA"/>
        </w:rPr>
      </w:pPr>
      <w:r w:rsidRPr="00C7424D">
        <w:rPr>
          <w:rFonts w:ascii="Times New Roman" w:eastAsia="Times New Roman" w:hAnsi="Times New Roman" w:cs="Times New Roman"/>
          <w:b/>
          <w:bCs/>
          <w:sz w:val="28"/>
          <w:szCs w:val="28"/>
          <w:lang w:bidi="ar-SA"/>
        </w:rPr>
        <w:lastRenderedPageBreak/>
        <w:t xml:space="preserve">РЕСУРСНЕ ЗАБЕЗПЕЧЕННЯ </w:t>
      </w:r>
    </w:p>
    <w:p w14:paraId="11804F94" w14:textId="77777777" w:rsidR="00C7424D" w:rsidRPr="00C7424D" w:rsidRDefault="00C7424D" w:rsidP="00C7424D">
      <w:pPr>
        <w:widowControl/>
        <w:spacing w:line="276" w:lineRule="auto"/>
        <w:jc w:val="center"/>
        <w:rPr>
          <w:rFonts w:ascii="Times New Roman" w:eastAsia="Times New Roman" w:hAnsi="Times New Roman" w:cs="Times New Roman"/>
          <w:b/>
          <w:color w:val="auto"/>
          <w:sz w:val="28"/>
          <w:szCs w:val="28"/>
          <w:lang w:bidi="ar-SA"/>
        </w:rPr>
      </w:pPr>
      <w:r w:rsidRPr="00C7424D">
        <w:rPr>
          <w:rFonts w:ascii="Times New Roman" w:eastAsia="Times New Roman" w:hAnsi="Times New Roman" w:cs="Times New Roman"/>
          <w:b/>
          <w:color w:val="auto"/>
          <w:sz w:val="28"/>
          <w:szCs w:val="28"/>
          <w:lang w:bidi="ar-SA"/>
        </w:rPr>
        <w:t>Програми для кривдників Вишнівської сільської ради</w:t>
      </w:r>
    </w:p>
    <w:p w14:paraId="0279A854" w14:textId="77777777" w:rsidR="00C7424D" w:rsidRPr="00C7424D" w:rsidRDefault="00C7424D" w:rsidP="00C7424D">
      <w:pPr>
        <w:widowControl/>
        <w:spacing w:line="276" w:lineRule="auto"/>
        <w:jc w:val="center"/>
        <w:rPr>
          <w:rFonts w:ascii="Times New Roman" w:eastAsia="Times New Roman" w:hAnsi="Times New Roman" w:cs="Times New Roman"/>
          <w:b/>
          <w:color w:val="auto"/>
          <w:sz w:val="28"/>
          <w:szCs w:val="28"/>
          <w:lang w:bidi="ar-SA"/>
        </w:rPr>
      </w:pPr>
      <w:r w:rsidRPr="00C7424D">
        <w:rPr>
          <w:rFonts w:ascii="Times New Roman" w:eastAsia="Times New Roman" w:hAnsi="Times New Roman" w:cs="Times New Roman"/>
          <w:b/>
          <w:color w:val="auto"/>
          <w:sz w:val="28"/>
          <w:szCs w:val="28"/>
          <w:lang w:bidi="ar-SA"/>
        </w:rPr>
        <w:t>на 2024-2026 роки</w:t>
      </w:r>
    </w:p>
    <w:p w14:paraId="103B3D8A" w14:textId="77777777" w:rsidR="00C7424D" w:rsidRPr="00C7424D" w:rsidRDefault="00C7424D" w:rsidP="00C7424D">
      <w:pPr>
        <w:widowControl/>
        <w:spacing w:after="200" w:line="276" w:lineRule="auto"/>
        <w:ind w:firstLine="709"/>
        <w:jc w:val="right"/>
        <w:rPr>
          <w:rFonts w:ascii="Times New Roman" w:eastAsia="Times New Roman" w:hAnsi="Times New Roman" w:cs="Times New Roman"/>
          <w:b/>
          <w:bCs/>
          <w:sz w:val="28"/>
          <w:szCs w:val="28"/>
          <w:lang w:bidi="ar-SA"/>
        </w:rPr>
      </w:pPr>
    </w:p>
    <w:p w14:paraId="4BB49241" w14:textId="77777777" w:rsidR="00C7424D" w:rsidRPr="00C7424D" w:rsidRDefault="00C7424D" w:rsidP="00C7424D">
      <w:pPr>
        <w:widowControl/>
        <w:spacing w:after="200" w:line="276" w:lineRule="auto"/>
        <w:ind w:firstLine="709"/>
        <w:jc w:val="right"/>
        <w:rPr>
          <w:rFonts w:ascii="Times New Roman" w:eastAsia="Times New Roman" w:hAnsi="Times New Roman" w:cs="Times New Roman"/>
          <w:bCs/>
          <w:sz w:val="28"/>
          <w:szCs w:val="28"/>
          <w:lang w:bidi="ar-SA"/>
        </w:rPr>
      </w:pPr>
      <w:r w:rsidRPr="00C7424D">
        <w:rPr>
          <w:rFonts w:ascii="Times New Roman" w:eastAsia="Times New Roman" w:hAnsi="Times New Roman" w:cs="Times New Roman"/>
          <w:bCs/>
          <w:sz w:val="28"/>
          <w:szCs w:val="28"/>
          <w:lang w:bidi="ar-SA"/>
        </w:rPr>
        <w:t>(тис. 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1843"/>
        <w:gridCol w:w="1701"/>
        <w:gridCol w:w="1724"/>
        <w:gridCol w:w="1678"/>
      </w:tblGrid>
      <w:tr w:rsidR="00C7424D" w:rsidRPr="00C7424D" w14:paraId="6C983A04" w14:textId="77777777" w:rsidTr="005964B5">
        <w:tc>
          <w:tcPr>
            <w:tcW w:w="2802" w:type="dxa"/>
            <w:vMerge w:val="restart"/>
            <w:vAlign w:val="center"/>
          </w:tcPr>
          <w:p w14:paraId="695B9E27"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t>Обсяг коштів, що пропонується залучити на виконання Програми</w:t>
            </w:r>
          </w:p>
        </w:tc>
        <w:tc>
          <w:tcPr>
            <w:tcW w:w="5268" w:type="dxa"/>
            <w:gridSpan w:val="3"/>
            <w:vAlign w:val="center"/>
          </w:tcPr>
          <w:p w14:paraId="7ACF3680"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t>Етапи виконання Програми</w:t>
            </w:r>
          </w:p>
        </w:tc>
        <w:tc>
          <w:tcPr>
            <w:tcW w:w="1678" w:type="dxa"/>
            <w:vMerge w:val="restart"/>
            <w:vAlign w:val="center"/>
          </w:tcPr>
          <w:p w14:paraId="7A6AC1C2"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t>Всього витрат на виконання Програми</w:t>
            </w:r>
          </w:p>
        </w:tc>
      </w:tr>
      <w:tr w:rsidR="00C7424D" w:rsidRPr="00C7424D" w14:paraId="24C910C5" w14:textId="77777777" w:rsidTr="005964B5">
        <w:tc>
          <w:tcPr>
            <w:tcW w:w="2802" w:type="dxa"/>
            <w:vMerge/>
            <w:vAlign w:val="center"/>
          </w:tcPr>
          <w:p w14:paraId="26F6A61D"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color w:val="auto"/>
                <w:sz w:val="28"/>
                <w:szCs w:val="28"/>
                <w:lang w:bidi="ar-SA"/>
              </w:rPr>
            </w:pPr>
          </w:p>
        </w:tc>
        <w:tc>
          <w:tcPr>
            <w:tcW w:w="5268" w:type="dxa"/>
            <w:gridSpan w:val="3"/>
            <w:vAlign w:val="center"/>
          </w:tcPr>
          <w:p w14:paraId="5F4F6759"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t>Один етап</w:t>
            </w:r>
          </w:p>
        </w:tc>
        <w:tc>
          <w:tcPr>
            <w:tcW w:w="1678" w:type="dxa"/>
            <w:vMerge/>
            <w:vAlign w:val="center"/>
          </w:tcPr>
          <w:p w14:paraId="043C9FBF"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color w:val="auto"/>
                <w:sz w:val="28"/>
                <w:szCs w:val="28"/>
                <w:lang w:bidi="ar-SA"/>
              </w:rPr>
            </w:pPr>
          </w:p>
        </w:tc>
      </w:tr>
      <w:tr w:rsidR="00C7424D" w:rsidRPr="00C7424D" w14:paraId="6EFA289E" w14:textId="77777777" w:rsidTr="005964B5">
        <w:tc>
          <w:tcPr>
            <w:tcW w:w="2802" w:type="dxa"/>
            <w:vMerge/>
            <w:vAlign w:val="center"/>
          </w:tcPr>
          <w:p w14:paraId="509519C0"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color w:val="auto"/>
                <w:sz w:val="28"/>
                <w:szCs w:val="28"/>
                <w:lang w:bidi="ar-SA"/>
              </w:rPr>
            </w:pPr>
          </w:p>
        </w:tc>
        <w:tc>
          <w:tcPr>
            <w:tcW w:w="1843" w:type="dxa"/>
            <w:vAlign w:val="center"/>
          </w:tcPr>
          <w:p w14:paraId="0309BFD5"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t>2024 рік</w:t>
            </w:r>
          </w:p>
        </w:tc>
        <w:tc>
          <w:tcPr>
            <w:tcW w:w="1701" w:type="dxa"/>
            <w:vAlign w:val="center"/>
          </w:tcPr>
          <w:p w14:paraId="28110321"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t>2025 рік</w:t>
            </w:r>
          </w:p>
        </w:tc>
        <w:tc>
          <w:tcPr>
            <w:tcW w:w="1724" w:type="dxa"/>
            <w:vAlign w:val="center"/>
          </w:tcPr>
          <w:p w14:paraId="2FB1DE09"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t>2026 рік</w:t>
            </w:r>
          </w:p>
        </w:tc>
        <w:tc>
          <w:tcPr>
            <w:tcW w:w="1678" w:type="dxa"/>
            <w:vMerge/>
            <w:vAlign w:val="center"/>
          </w:tcPr>
          <w:p w14:paraId="559FCFF7"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color w:val="auto"/>
                <w:sz w:val="28"/>
                <w:szCs w:val="28"/>
                <w:lang w:bidi="ar-SA"/>
              </w:rPr>
            </w:pPr>
          </w:p>
        </w:tc>
      </w:tr>
      <w:tr w:rsidR="00C7424D" w:rsidRPr="00C7424D" w14:paraId="7F351AF3" w14:textId="77777777" w:rsidTr="005964B5">
        <w:trPr>
          <w:trHeight w:val="473"/>
        </w:trPr>
        <w:tc>
          <w:tcPr>
            <w:tcW w:w="2802" w:type="dxa"/>
            <w:vAlign w:val="center"/>
          </w:tcPr>
          <w:p w14:paraId="0DF53933"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t>1</w:t>
            </w:r>
          </w:p>
        </w:tc>
        <w:tc>
          <w:tcPr>
            <w:tcW w:w="1843" w:type="dxa"/>
            <w:vAlign w:val="center"/>
          </w:tcPr>
          <w:p w14:paraId="13A0207D"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t>2</w:t>
            </w:r>
          </w:p>
        </w:tc>
        <w:tc>
          <w:tcPr>
            <w:tcW w:w="1701" w:type="dxa"/>
            <w:vAlign w:val="center"/>
          </w:tcPr>
          <w:p w14:paraId="010B0F6A"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t>3</w:t>
            </w:r>
          </w:p>
        </w:tc>
        <w:tc>
          <w:tcPr>
            <w:tcW w:w="1724" w:type="dxa"/>
            <w:vAlign w:val="center"/>
          </w:tcPr>
          <w:p w14:paraId="205B0B3C"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t>4</w:t>
            </w:r>
          </w:p>
        </w:tc>
        <w:tc>
          <w:tcPr>
            <w:tcW w:w="1678" w:type="dxa"/>
            <w:vAlign w:val="center"/>
          </w:tcPr>
          <w:p w14:paraId="5FCAB957"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t>5</w:t>
            </w:r>
          </w:p>
        </w:tc>
      </w:tr>
      <w:tr w:rsidR="00C7424D" w:rsidRPr="00C7424D" w14:paraId="07BA6393" w14:textId="77777777" w:rsidTr="005964B5">
        <w:tc>
          <w:tcPr>
            <w:tcW w:w="2802" w:type="dxa"/>
          </w:tcPr>
          <w:p w14:paraId="3357EACB" w14:textId="77777777" w:rsidR="00C7424D" w:rsidRPr="00C7424D" w:rsidRDefault="00C7424D" w:rsidP="00C7424D">
            <w:pPr>
              <w:tabs>
                <w:tab w:val="left" w:pos="0"/>
              </w:tabs>
              <w:autoSpaceDE w:val="0"/>
              <w:autoSpaceDN w:val="0"/>
              <w:spacing w:line="276" w:lineRule="auto"/>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t>Обсяг ресурсів, всього,</w:t>
            </w:r>
          </w:p>
          <w:p w14:paraId="4ED733CE" w14:textId="77777777" w:rsidR="00C7424D" w:rsidRPr="00C7424D" w:rsidRDefault="00C7424D" w:rsidP="00C7424D">
            <w:pPr>
              <w:tabs>
                <w:tab w:val="left" w:pos="0"/>
              </w:tabs>
              <w:autoSpaceDE w:val="0"/>
              <w:autoSpaceDN w:val="0"/>
              <w:spacing w:line="276" w:lineRule="auto"/>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t>у тому числі:</w:t>
            </w:r>
          </w:p>
        </w:tc>
        <w:tc>
          <w:tcPr>
            <w:tcW w:w="1843" w:type="dxa"/>
          </w:tcPr>
          <w:p w14:paraId="30EB394F"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t>1,0</w:t>
            </w:r>
          </w:p>
        </w:tc>
        <w:tc>
          <w:tcPr>
            <w:tcW w:w="1701" w:type="dxa"/>
          </w:tcPr>
          <w:p w14:paraId="4B024C83"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t>5,0</w:t>
            </w:r>
          </w:p>
        </w:tc>
        <w:tc>
          <w:tcPr>
            <w:tcW w:w="1724" w:type="dxa"/>
          </w:tcPr>
          <w:p w14:paraId="323E1C00"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t>5,0</w:t>
            </w:r>
          </w:p>
        </w:tc>
        <w:tc>
          <w:tcPr>
            <w:tcW w:w="1678" w:type="dxa"/>
          </w:tcPr>
          <w:p w14:paraId="13C500BF"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t>11,0</w:t>
            </w:r>
          </w:p>
        </w:tc>
      </w:tr>
      <w:tr w:rsidR="00C7424D" w:rsidRPr="00C7424D" w14:paraId="303D1246" w14:textId="77777777" w:rsidTr="005964B5">
        <w:trPr>
          <w:trHeight w:val="248"/>
        </w:trPr>
        <w:tc>
          <w:tcPr>
            <w:tcW w:w="2802" w:type="dxa"/>
          </w:tcPr>
          <w:p w14:paraId="148ABD1F" w14:textId="77777777" w:rsidR="00C7424D" w:rsidRPr="00C7424D" w:rsidRDefault="00C7424D" w:rsidP="00C7424D">
            <w:pPr>
              <w:tabs>
                <w:tab w:val="left" w:pos="0"/>
              </w:tabs>
              <w:autoSpaceDE w:val="0"/>
              <w:autoSpaceDN w:val="0"/>
              <w:spacing w:line="276" w:lineRule="auto"/>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державний бюджет</w:t>
            </w:r>
          </w:p>
        </w:tc>
        <w:tc>
          <w:tcPr>
            <w:tcW w:w="1843" w:type="dxa"/>
          </w:tcPr>
          <w:p w14:paraId="29860303"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w:t>
            </w:r>
          </w:p>
        </w:tc>
        <w:tc>
          <w:tcPr>
            <w:tcW w:w="1701" w:type="dxa"/>
          </w:tcPr>
          <w:p w14:paraId="152E5F23"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w:t>
            </w:r>
          </w:p>
        </w:tc>
        <w:tc>
          <w:tcPr>
            <w:tcW w:w="1724" w:type="dxa"/>
          </w:tcPr>
          <w:p w14:paraId="2F047B69"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w:t>
            </w:r>
          </w:p>
        </w:tc>
        <w:tc>
          <w:tcPr>
            <w:tcW w:w="1678" w:type="dxa"/>
          </w:tcPr>
          <w:p w14:paraId="59FF3FBD"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w:t>
            </w:r>
          </w:p>
        </w:tc>
      </w:tr>
      <w:tr w:rsidR="00C7424D" w:rsidRPr="00C7424D" w14:paraId="55E15176" w14:textId="77777777" w:rsidTr="005964B5">
        <w:trPr>
          <w:trHeight w:val="251"/>
        </w:trPr>
        <w:tc>
          <w:tcPr>
            <w:tcW w:w="2802" w:type="dxa"/>
          </w:tcPr>
          <w:p w14:paraId="31F2CE63" w14:textId="77777777" w:rsidR="00C7424D" w:rsidRPr="00C7424D" w:rsidRDefault="00C7424D" w:rsidP="00C7424D">
            <w:pPr>
              <w:tabs>
                <w:tab w:val="left" w:pos="0"/>
              </w:tabs>
              <w:autoSpaceDE w:val="0"/>
              <w:autoSpaceDN w:val="0"/>
              <w:spacing w:line="276" w:lineRule="auto"/>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обласний бюджет</w:t>
            </w:r>
          </w:p>
        </w:tc>
        <w:tc>
          <w:tcPr>
            <w:tcW w:w="1843" w:type="dxa"/>
          </w:tcPr>
          <w:p w14:paraId="4AE48654"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w:t>
            </w:r>
          </w:p>
        </w:tc>
        <w:tc>
          <w:tcPr>
            <w:tcW w:w="1701" w:type="dxa"/>
          </w:tcPr>
          <w:p w14:paraId="3C02209A"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w:t>
            </w:r>
          </w:p>
        </w:tc>
        <w:tc>
          <w:tcPr>
            <w:tcW w:w="1724" w:type="dxa"/>
          </w:tcPr>
          <w:p w14:paraId="38A996DA"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w:t>
            </w:r>
          </w:p>
        </w:tc>
        <w:tc>
          <w:tcPr>
            <w:tcW w:w="1678" w:type="dxa"/>
          </w:tcPr>
          <w:p w14:paraId="5D0CFA0B"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w:t>
            </w:r>
          </w:p>
        </w:tc>
      </w:tr>
      <w:tr w:rsidR="00C7424D" w:rsidRPr="00C7424D" w14:paraId="461DE530" w14:textId="77777777" w:rsidTr="005964B5">
        <w:trPr>
          <w:trHeight w:val="242"/>
        </w:trPr>
        <w:tc>
          <w:tcPr>
            <w:tcW w:w="2802" w:type="dxa"/>
          </w:tcPr>
          <w:p w14:paraId="3FFEF110" w14:textId="77777777" w:rsidR="00C7424D" w:rsidRPr="00C7424D" w:rsidRDefault="00C7424D" w:rsidP="00C7424D">
            <w:pPr>
              <w:tabs>
                <w:tab w:val="left" w:pos="0"/>
              </w:tabs>
              <w:autoSpaceDE w:val="0"/>
              <w:autoSpaceDN w:val="0"/>
              <w:spacing w:line="276" w:lineRule="auto"/>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сільський бюджет</w:t>
            </w:r>
          </w:p>
        </w:tc>
        <w:tc>
          <w:tcPr>
            <w:tcW w:w="1843" w:type="dxa"/>
          </w:tcPr>
          <w:p w14:paraId="3272BA72"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1,0</w:t>
            </w:r>
          </w:p>
        </w:tc>
        <w:tc>
          <w:tcPr>
            <w:tcW w:w="1701" w:type="dxa"/>
          </w:tcPr>
          <w:p w14:paraId="766773C3"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5,0</w:t>
            </w:r>
          </w:p>
        </w:tc>
        <w:tc>
          <w:tcPr>
            <w:tcW w:w="1724" w:type="dxa"/>
          </w:tcPr>
          <w:p w14:paraId="79D10390"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5,0</w:t>
            </w:r>
          </w:p>
        </w:tc>
        <w:tc>
          <w:tcPr>
            <w:tcW w:w="1678" w:type="dxa"/>
          </w:tcPr>
          <w:p w14:paraId="628291BD"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11,0</w:t>
            </w:r>
          </w:p>
        </w:tc>
      </w:tr>
      <w:tr w:rsidR="00C7424D" w:rsidRPr="00C7424D" w14:paraId="459A5DD7" w14:textId="77777777" w:rsidTr="005964B5">
        <w:trPr>
          <w:trHeight w:val="245"/>
        </w:trPr>
        <w:tc>
          <w:tcPr>
            <w:tcW w:w="2802" w:type="dxa"/>
          </w:tcPr>
          <w:p w14:paraId="03EE4100" w14:textId="77777777" w:rsidR="00C7424D" w:rsidRPr="00C7424D" w:rsidRDefault="00C7424D" w:rsidP="00C7424D">
            <w:pPr>
              <w:tabs>
                <w:tab w:val="left" w:pos="0"/>
              </w:tabs>
              <w:autoSpaceDE w:val="0"/>
              <w:autoSpaceDN w:val="0"/>
              <w:spacing w:line="276" w:lineRule="auto"/>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кошти інших джерел</w:t>
            </w:r>
          </w:p>
        </w:tc>
        <w:tc>
          <w:tcPr>
            <w:tcW w:w="1843" w:type="dxa"/>
          </w:tcPr>
          <w:p w14:paraId="66405951"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w:t>
            </w:r>
          </w:p>
        </w:tc>
        <w:tc>
          <w:tcPr>
            <w:tcW w:w="1701" w:type="dxa"/>
          </w:tcPr>
          <w:p w14:paraId="4DAF5ABB"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w:t>
            </w:r>
          </w:p>
        </w:tc>
        <w:tc>
          <w:tcPr>
            <w:tcW w:w="1724" w:type="dxa"/>
          </w:tcPr>
          <w:p w14:paraId="5B389DC3"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w:t>
            </w:r>
          </w:p>
        </w:tc>
        <w:tc>
          <w:tcPr>
            <w:tcW w:w="1678" w:type="dxa"/>
          </w:tcPr>
          <w:p w14:paraId="260915E9" w14:textId="77777777" w:rsidR="00C7424D" w:rsidRPr="00C7424D" w:rsidRDefault="00C7424D" w:rsidP="00C7424D">
            <w:pPr>
              <w:tabs>
                <w:tab w:val="left" w:pos="0"/>
              </w:tabs>
              <w:autoSpaceDE w:val="0"/>
              <w:autoSpaceDN w:val="0"/>
              <w:spacing w:line="276" w:lineRule="auto"/>
              <w:jc w:val="center"/>
              <w:rPr>
                <w:rFonts w:ascii="Times New Roman" w:eastAsia="Times New Roman" w:hAnsi="Times New Roman" w:cs="Times New Roman"/>
                <w:sz w:val="28"/>
                <w:szCs w:val="28"/>
                <w:lang w:bidi="ar-SA"/>
              </w:rPr>
            </w:pPr>
            <w:r w:rsidRPr="00C7424D">
              <w:rPr>
                <w:rFonts w:ascii="Times New Roman" w:eastAsia="Times New Roman" w:hAnsi="Times New Roman" w:cs="Times New Roman"/>
                <w:sz w:val="28"/>
                <w:szCs w:val="28"/>
                <w:lang w:bidi="ar-SA"/>
              </w:rPr>
              <w:t>-</w:t>
            </w:r>
          </w:p>
        </w:tc>
      </w:tr>
    </w:tbl>
    <w:p w14:paraId="4E0EE4E9" w14:textId="77777777" w:rsidR="00C7424D" w:rsidRPr="00C7424D" w:rsidRDefault="00C7424D" w:rsidP="00C7424D">
      <w:pPr>
        <w:widowControl/>
        <w:spacing w:after="160" w:line="259" w:lineRule="auto"/>
        <w:ind w:firstLine="709"/>
        <w:jc w:val="center"/>
        <w:rPr>
          <w:rFonts w:ascii="Times New Roman" w:eastAsia="Calibri" w:hAnsi="Times New Roman" w:cs="Times New Roman"/>
          <w:b/>
          <w:color w:val="auto"/>
          <w:sz w:val="28"/>
          <w:szCs w:val="28"/>
          <w:lang w:eastAsia="en-US" w:bidi="ar-SA"/>
        </w:rPr>
      </w:pPr>
      <w:r w:rsidRPr="00C7424D">
        <w:rPr>
          <w:rFonts w:ascii="Times New Roman" w:eastAsia="Calibri" w:hAnsi="Times New Roman" w:cs="Times New Roman"/>
          <w:b/>
          <w:color w:val="auto"/>
          <w:sz w:val="28"/>
          <w:szCs w:val="28"/>
          <w:lang w:eastAsia="en-US" w:bidi="ar-SA"/>
        </w:rPr>
        <w:t>_____________________</w:t>
      </w:r>
    </w:p>
    <w:p w14:paraId="2C709663" w14:textId="77777777" w:rsidR="00C7424D" w:rsidRPr="00C7424D" w:rsidRDefault="00C7424D" w:rsidP="00C7424D">
      <w:pPr>
        <w:widowControl/>
        <w:spacing w:after="200" w:line="276" w:lineRule="auto"/>
        <w:jc w:val="both"/>
        <w:rPr>
          <w:rFonts w:ascii="Times New Roman" w:eastAsia="Times New Roman" w:hAnsi="Times New Roman" w:cs="Times New Roman"/>
          <w:color w:val="auto"/>
          <w:sz w:val="28"/>
          <w:szCs w:val="28"/>
          <w:lang w:bidi="ar-SA"/>
        </w:rPr>
      </w:pPr>
    </w:p>
    <w:p w14:paraId="76462256" w14:textId="77777777" w:rsidR="00C7424D" w:rsidRPr="00C7424D" w:rsidRDefault="00C7424D" w:rsidP="00C7424D">
      <w:pPr>
        <w:widowControl/>
        <w:spacing w:after="200" w:line="276" w:lineRule="auto"/>
        <w:jc w:val="both"/>
        <w:rPr>
          <w:rFonts w:ascii="Times New Roman" w:eastAsia="Times New Roman" w:hAnsi="Times New Roman" w:cs="Times New Roman"/>
          <w:color w:val="auto"/>
          <w:sz w:val="28"/>
          <w:szCs w:val="28"/>
          <w:lang w:bidi="ar-SA"/>
        </w:rPr>
      </w:pPr>
    </w:p>
    <w:p w14:paraId="7BA03D4B" w14:textId="77777777" w:rsidR="00C7424D" w:rsidRPr="00C7424D" w:rsidRDefault="00C7424D" w:rsidP="00C7424D">
      <w:pPr>
        <w:widowControl/>
        <w:spacing w:after="200" w:line="276" w:lineRule="auto"/>
        <w:jc w:val="both"/>
        <w:rPr>
          <w:rFonts w:ascii="Times New Roman" w:eastAsia="Times New Roman" w:hAnsi="Times New Roman" w:cs="Times New Roman"/>
          <w:color w:val="auto"/>
          <w:sz w:val="28"/>
          <w:szCs w:val="28"/>
          <w:lang w:bidi="ar-SA"/>
        </w:rPr>
      </w:pPr>
      <w:r w:rsidRPr="00C7424D">
        <w:rPr>
          <w:rFonts w:ascii="Times New Roman" w:eastAsia="Times New Roman" w:hAnsi="Times New Roman" w:cs="Times New Roman"/>
          <w:color w:val="auto"/>
          <w:sz w:val="28"/>
          <w:szCs w:val="28"/>
          <w:lang w:bidi="ar-SA"/>
        </w:rPr>
        <w:t>посада</w:t>
      </w:r>
      <w:r w:rsidRPr="00C7424D">
        <w:rPr>
          <w:rFonts w:ascii="Times New Roman" w:eastAsia="Times New Roman" w:hAnsi="Times New Roman" w:cs="Times New Roman"/>
          <w:color w:val="auto"/>
          <w:sz w:val="28"/>
          <w:szCs w:val="28"/>
          <w:lang w:bidi="ar-SA"/>
        </w:rPr>
        <w:tab/>
      </w:r>
      <w:r w:rsidRPr="00C7424D">
        <w:rPr>
          <w:rFonts w:ascii="Times New Roman" w:eastAsia="Times New Roman" w:hAnsi="Times New Roman" w:cs="Times New Roman"/>
          <w:color w:val="auto"/>
          <w:sz w:val="28"/>
          <w:szCs w:val="28"/>
          <w:lang w:bidi="ar-SA"/>
        </w:rPr>
        <w:tab/>
      </w:r>
      <w:r w:rsidRPr="00C7424D">
        <w:rPr>
          <w:rFonts w:ascii="Times New Roman" w:eastAsia="Times New Roman" w:hAnsi="Times New Roman" w:cs="Times New Roman"/>
          <w:color w:val="auto"/>
          <w:sz w:val="28"/>
          <w:szCs w:val="28"/>
          <w:lang w:bidi="ar-SA"/>
        </w:rPr>
        <w:tab/>
      </w:r>
      <w:r w:rsidRPr="00C7424D">
        <w:rPr>
          <w:rFonts w:ascii="Times New Roman" w:eastAsia="Times New Roman" w:hAnsi="Times New Roman" w:cs="Times New Roman"/>
          <w:color w:val="auto"/>
          <w:sz w:val="28"/>
          <w:szCs w:val="28"/>
          <w:lang w:bidi="ar-SA"/>
        </w:rPr>
        <w:tab/>
      </w:r>
      <w:r w:rsidRPr="00C7424D">
        <w:rPr>
          <w:rFonts w:ascii="Times New Roman" w:eastAsia="Times New Roman" w:hAnsi="Times New Roman" w:cs="Times New Roman"/>
          <w:color w:val="auto"/>
          <w:sz w:val="28"/>
          <w:szCs w:val="28"/>
          <w:lang w:bidi="ar-SA"/>
        </w:rPr>
        <w:tab/>
        <w:t xml:space="preserve">                        ПІБ</w:t>
      </w:r>
    </w:p>
    <w:p w14:paraId="4D5C506B" w14:textId="77777777" w:rsidR="00C7424D" w:rsidRPr="00C7424D" w:rsidRDefault="00C7424D" w:rsidP="00C7424D">
      <w:pPr>
        <w:widowControl/>
        <w:rPr>
          <w:rFonts w:ascii="Times New Roman" w:eastAsia="Aptos" w:hAnsi="Times New Roman" w:cs="Times New Roman"/>
          <w:b/>
          <w:bCs/>
          <w:color w:val="auto"/>
          <w:sz w:val="28"/>
          <w:szCs w:val="28"/>
          <w:lang w:eastAsia="en-US"/>
        </w:rPr>
      </w:pPr>
    </w:p>
    <w:p w14:paraId="6986018B" w14:textId="77777777" w:rsidR="00C7424D" w:rsidRPr="00C7424D" w:rsidRDefault="00C7424D" w:rsidP="00C7424D">
      <w:pPr>
        <w:widowControl/>
        <w:rPr>
          <w:rFonts w:ascii="Times New Roman" w:eastAsia="Aptos" w:hAnsi="Times New Roman" w:cs="Times New Roman"/>
          <w:b/>
          <w:bCs/>
          <w:color w:val="auto"/>
          <w:sz w:val="28"/>
          <w:szCs w:val="28"/>
          <w:lang w:eastAsia="en-US"/>
        </w:rPr>
      </w:pPr>
    </w:p>
    <w:p w14:paraId="485FE55B" w14:textId="77777777" w:rsidR="00EA0F1A" w:rsidRPr="005B50A4" w:rsidRDefault="00EA0F1A" w:rsidP="00EA0F1A">
      <w:pPr>
        <w:pStyle w:val="a6"/>
        <w:spacing w:after="0" w:line="240" w:lineRule="auto"/>
        <w:jc w:val="right"/>
        <w:rPr>
          <w:sz w:val="24"/>
        </w:rPr>
      </w:pPr>
      <w:r w:rsidRPr="005B50A4">
        <w:rPr>
          <w:sz w:val="24"/>
        </w:rPr>
        <w:t xml:space="preserve">                                       </w:t>
      </w:r>
      <w:r>
        <w:rPr>
          <w:sz w:val="24"/>
        </w:rPr>
        <w:t xml:space="preserve">                            </w:t>
      </w:r>
    </w:p>
    <w:p w14:paraId="21EEA7E8" w14:textId="77777777" w:rsidR="00EA0F1A" w:rsidRPr="005B50A4" w:rsidRDefault="00EA0F1A" w:rsidP="00EA0F1A">
      <w:pPr>
        <w:pStyle w:val="a6"/>
        <w:spacing w:after="0" w:line="240" w:lineRule="auto"/>
        <w:ind w:left="5040"/>
        <w:jc w:val="right"/>
        <w:rPr>
          <w:sz w:val="24"/>
        </w:rPr>
      </w:pPr>
      <w:r w:rsidRPr="005B50A4">
        <w:rPr>
          <w:sz w:val="24"/>
        </w:rPr>
        <w:t xml:space="preserve">                         </w:t>
      </w:r>
    </w:p>
    <w:p w14:paraId="5BAC2C92" w14:textId="77777777" w:rsidR="00EA0F1A" w:rsidRDefault="00EA0F1A" w:rsidP="00EA0F1A">
      <w:pPr>
        <w:pStyle w:val="a6"/>
        <w:spacing w:after="0" w:line="360" w:lineRule="auto"/>
        <w:jc w:val="center"/>
        <w:rPr>
          <w:b/>
          <w:sz w:val="48"/>
          <w:szCs w:val="48"/>
        </w:rPr>
      </w:pPr>
    </w:p>
    <w:p w14:paraId="7736CD34" w14:textId="77777777" w:rsidR="00EA0F1A" w:rsidRDefault="00EA0F1A" w:rsidP="00EA0F1A">
      <w:pPr>
        <w:pStyle w:val="a6"/>
        <w:spacing w:after="0" w:line="360" w:lineRule="auto"/>
        <w:jc w:val="center"/>
        <w:rPr>
          <w:b/>
          <w:sz w:val="48"/>
          <w:szCs w:val="48"/>
        </w:rPr>
      </w:pPr>
      <w:bookmarkStart w:id="71" w:name="_Hlk151731911"/>
      <w:r w:rsidRPr="00B66A94">
        <w:rPr>
          <w:b/>
          <w:sz w:val="48"/>
          <w:szCs w:val="48"/>
        </w:rPr>
        <w:t xml:space="preserve">Програма </w:t>
      </w:r>
    </w:p>
    <w:p w14:paraId="0C6B40E0" w14:textId="77777777" w:rsidR="00EA0F1A" w:rsidRPr="000A53CB" w:rsidRDefault="00EA0F1A" w:rsidP="00EA0F1A">
      <w:pPr>
        <w:pStyle w:val="a6"/>
        <w:spacing w:after="0" w:line="360" w:lineRule="auto"/>
        <w:jc w:val="center"/>
        <w:rPr>
          <w:b/>
          <w:sz w:val="48"/>
          <w:szCs w:val="48"/>
        </w:rPr>
      </w:pPr>
      <w:r w:rsidRPr="00B66A94">
        <w:rPr>
          <w:b/>
          <w:sz w:val="48"/>
          <w:szCs w:val="48"/>
        </w:rPr>
        <w:t>соціально</w:t>
      </w:r>
      <w:r>
        <w:rPr>
          <w:b/>
          <w:sz w:val="48"/>
          <w:szCs w:val="48"/>
        </w:rPr>
        <w:t>ї</w:t>
      </w:r>
      <w:r w:rsidRPr="00B66A94">
        <w:rPr>
          <w:b/>
          <w:sz w:val="48"/>
          <w:szCs w:val="48"/>
        </w:rPr>
        <w:t xml:space="preserve"> </w:t>
      </w:r>
      <w:r>
        <w:rPr>
          <w:b/>
          <w:sz w:val="48"/>
          <w:szCs w:val="48"/>
        </w:rPr>
        <w:t xml:space="preserve">підтримки ветеранів війни, військовослужбовців та членів їх сімей </w:t>
      </w:r>
    </w:p>
    <w:p w14:paraId="09A483F5" w14:textId="77777777" w:rsidR="00EA0F1A" w:rsidRDefault="00EA0F1A" w:rsidP="00EA0F1A">
      <w:pPr>
        <w:pStyle w:val="a6"/>
        <w:spacing w:after="0" w:line="360" w:lineRule="auto"/>
        <w:jc w:val="center"/>
        <w:rPr>
          <w:b/>
          <w:sz w:val="48"/>
          <w:szCs w:val="48"/>
        </w:rPr>
      </w:pPr>
      <w:r>
        <w:rPr>
          <w:b/>
          <w:sz w:val="48"/>
          <w:szCs w:val="48"/>
        </w:rPr>
        <w:t>Вишнівської сільської ради</w:t>
      </w:r>
      <w:bookmarkEnd w:id="71"/>
    </w:p>
    <w:p w14:paraId="0766F26C" w14:textId="77777777" w:rsidR="00EA0F1A" w:rsidRDefault="00EA0F1A" w:rsidP="00EA0F1A">
      <w:pPr>
        <w:pStyle w:val="a6"/>
        <w:spacing w:after="0" w:line="360" w:lineRule="auto"/>
        <w:jc w:val="center"/>
        <w:rPr>
          <w:b/>
          <w:sz w:val="48"/>
          <w:szCs w:val="48"/>
        </w:rPr>
      </w:pPr>
      <w:r w:rsidRPr="00B66A94">
        <w:rPr>
          <w:b/>
          <w:sz w:val="48"/>
          <w:szCs w:val="48"/>
        </w:rPr>
        <w:t xml:space="preserve"> </w:t>
      </w:r>
      <w:r>
        <w:rPr>
          <w:b/>
          <w:sz w:val="48"/>
          <w:szCs w:val="48"/>
        </w:rPr>
        <w:t>202</w:t>
      </w:r>
      <w:r>
        <w:rPr>
          <w:b/>
          <w:sz w:val="48"/>
          <w:szCs w:val="48"/>
          <w:lang w:val="ru-RU"/>
        </w:rPr>
        <w:t>4</w:t>
      </w:r>
      <w:r>
        <w:rPr>
          <w:b/>
          <w:sz w:val="48"/>
          <w:szCs w:val="48"/>
        </w:rPr>
        <w:t>-2025</w:t>
      </w:r>
      <w:r w:rsidRPr="00B66A94">
        <w:rPr>
          <w:b/>
          <w:sz w:val="48"/>
          <w:szCs w:val="48"/>
        </w:rPr>
        <w:t xml:space="preserve"> р</w:t>
      </w:r>
      <w:r>
        <w:rPr>
          <w:b/>
          <w:sz w:val="48"/>
          <w:szCs w:val="48"/>
        </w:rPr>
        <w:t>оки</w:t>
      </w:r>
    </w:p>
    <w:p w14:paraId="136ED75A" w14:textId="77777777" w:rsidR="00EA0F1A" w:rsidRDefault="00EA0F1A" w:rsidP="00EA0F1A">
      <w:pPr>
        <w:pStyle w:val="a6"/>
        <w:spacing w:after="0" w:line="240" w:lineRule="auto"/>
        <w:jc w:val="center"/>
        <w:rPr>
          <w:b/>
          <w:sz w:val="36"/>
          <w:szCs w:val="36"/>
        </w:rPr>
      </w:pPr>
    </w:p>
    <w:p w14:paraId="1E48616D" w14:textId="77777777" w:rsidR="00EA0F1A" w:rsidRDefault="00EA0F1A" w:rsidP="00EA0F1A">
      <w:pPr>
        <w:pStyle w:val="a6"/>
        <w:spacing w:after="0" w:line="240" w:lineRule="auto"/>
        <w:jc w:val="center"/>
        <w:rPr>
          <w:b/>
          <w:sz w:val="36"/>
          <w:szCs w:val="36"/>
        </w:rPr>
      </w:pPr>
    </w:p>
    <w:p w14:paraId="59CE623F" w14:textId="77777777" w:rsidR="00EA0F1A" w:rsidRDefault="00EA0F1A" w:rsidP="00EA0F1A">
      <w:pPr>
        <w:pStyle w:val="a6"/>
        <w:spacing w:after="0" w:line="240" w:lineRule="auto"/>
        <w:jc w:val="center"/>
        <w:rPr>
          <w:b/>
          <w:sz w:val="36"/>
          <w:szCs w:val="36"/>
        </w:rPr>
      </w:pPr>
    </w:p>
    <w:p w14:paraId="5D9BE7F2" w14:textId="77777777" w:rsidR="00EA0F1A" w:rsidRDefault="00EA0F1A" w:rsidP="00EA0F1A">
      <w:pPr>
        <w:pStyle w:val="a6"/>
        <w:spacing w:after="0" w:line="240" w:lineRule="auto"/>
        <w:jc w:val="center"/>
        <w:rPr>
          <w:b/>
          <w:sz w:val="36"/>
          <w:szCs w:val="36"/>
        </w:rPr>
      </w:pPr>
    </w:p>
    <w:p w14:paraId="411E1FAE" w14:textId="77777777" w:rsidR="00EA0F1A" w:rsidRDefault="00EA0F1A" w:rsidP="00EA0F1A">
      <w:pPr>
        <w:pStyle w:val="a6"/>
        <w:spacing w:after="0" w:line="240" w:lineRule="auto"/>
        <w:jc w:val="center"/>
        <w:rPr>
          <w:b/>
          <w:sz w:val="36"/>
          <w:szCs w:val="36"/>
        </w:rPr>
      </w:pPr>
    </w:p>
    <w:p w14:paraId="15C09C78" w14:textId="77777777" w:rsidR="00EA0F1A" w:rsidRPr="00AA4ED7" w:rsidRDefault="00EA0F1A" w:rsidP="00EA0F1A">
      <w:pPr>
        <w:pStyle w:val="a6"/>
        <w:spacing w:after="0" w:line="240" w:lineRule="auto"/>
        <w:rPr>
          <w:b/>
          <w:sz w:val="36"/>
          <w:szCs w:val="36"/>
          <w:lang w:val="ru-RU"/>
        </w:rPr>
      </w:pPr>
    </w:p>
    <w:p w14:paraId="193F58C0" w14:textId="77777777" w:rsidR="00EA0F1A" w:rsidRDefault="00EA0F1A" w:rsidP="00EA0F1A">
      <w:pPr>
        <w:pStyle w:val="a6"/>
        <w:spacing w:after="0" w:line="240" w:lineRule="auto"/>
        <w:rPr>
          <w:b/>
          <w:sz w:val="36"/>
          <w:szCs w:val="36"/>
        </w:rPr>
      </w:pPr>
    </w:p>
    <w:p w14:paraId="7AC824A3" w14:textId="77777777" w:rsidR="00EA0F1A" w:rsidRDefault="00EA0F1A" w:rsidP="00EA0F1A">
      <w:pPr>
        <w:pStyle w:val="a6"/>
        <w:spacing w:after="0" w:line="240" w:lineRule="auto"/>
        <w:rPr>
          <w:b/>
          <w:sz w:val="36"/>
          <w:szCs w:val="36"/>
        </w:rPr>
      </w:pPr>
    </w:p>
    <w:p w14:paraId="0CFA67D8" w14:textId="77777777" w:rsidR="00EA0F1A" w:rsidRDefault="00EA0F1A" w:rsidP="00EA0F1A">
      <w:pPr>
        <w:pStyle w:val="a6"/>
        <w:spacing w:after="0" w:line="240" w:lineRule="auto"/>
        <w:rPr>
          <w:b/>
          <w:sz w:val="36"/>
          <w:szCs w:val="36"/>
        </w:rPr>
      </w:pPr>
    </w:p>
    <w:p w14:paraId="131DDD31" w14:textId="77777777" w:rsidR="00EA0F1A" w:rsidRDefault="00EA0F1A" w:rsidP="00EA0F1A">
      <w:pPr>
        <w:pStyle w:val="a6"/>
        <w:spacing w:after="0" w:line="240" w:lineRule="auto"/>
        <w:rPr>
          <w:b/>
          <w:sz w:val="36"/>
          <w:szCs w:val="36"/>
        </w:rPr>
      </w:pPr>
    </w:p>
    <w:p w14:paraId="5E8B6338" w14:textId="77777777" w:rsidR="00EA0F1A" w:rsidRDefault="00EA0F1A" w:rsidP="00EA0F1A">
      <w:pPr>
        <w:pStyle w:val="a6"/>
        <w:spacing w:after="0" w:line="240" w:lineRule="auto"/>
        <w:rPr>
          <w:b/>
          <w:sz w:val="36"/>
          <w:szCs w:val="36"/>
        </w:rPr>
      </w:pPr>
    </w:p>
    <w:p w14:paraId="763CB30C" w14:textId="77777777" w:rsidR="00EA0F1A" w:rsidRPr="009F6759" w:rsidRDefault="00EA0F1A" w:rsidP="00EA0F1A">
      <w:pPr>
        <w:pStyle w:val="a6"/>
        <w:spacing w:after="0" w:line="240" w:lineRule="auto"/>
        <w:rPr>
          <w:b/>
          <w:sz w:val="36"/>
          <w:szCs w:val="36"/>
        </w:rPr>
      </w:pPr>
    </w:p>
    <w:p w14:paraId="2E3C7739" w14:textId="77777777" w:rsidR="00EA0F1A" w:rsidRPr="007A1350" w:rsidRDefault="00EA0F1A" w:rsidP="00EA0F1A">
      <w:pPr>
        <w:pStyle w:val="a6"/>
        <w:spacing w:after="0" w:line="240" w:lineRule="auto"/>
        <w:jc w:val="center"/>
        <w:rPr>
          <w:szCs w:val="28"/>
        </w:rPr>
      </w:pPr>
      <w:r w:rsidRPr="007A1350">
        <w:rPr>
          <w:szCs w:val="28"/>
        </w:rPr>
        <w:t xml:space="preserve">с. </w:t>
      </w:r>
      <w:proofErr w:type="spellStart"/>
      <w:r w:rsidRPr="007A1350">
        <w:rPr>
          <w:szCs w:val="28"/>
        </w:rPr>
        <w:t>Вишнів</w:t>
      </w:r>
      <w:proofErr w:type="spellEnd"/>
    </w:p>
    <w:p w14:paraId="30AB7C94" w14:textId="2FE2D8FC" w:rsidR="00EA0F1A" w:rsidRPr="00D03148" w:rsidRDefault="00EA0F1A" w:rsidP="00D03148">
      <w:pPr>
        <w:pStyle w:val="a6"/>
        <w:spacing w:after="0" w:line="240" w:lineRule="auto"/>
        <w:jc w:val="center"/>
        <w:rPr>
          <w:szCs w:val="28"/>
        </w:rPr>
      </w:pPr>
      <w:r>
        <w:rPr>
          <w:szCs w:val="28"/>
        </w:rPr>
        <w:t>2023</w:t>
      </w:r>
      <w:r w:rsidRPr="007A1350">
        <w:rPr>
          <w:szCs w:val="28"/>
        </w:rPr>
        <w:t xml:space="preserve"> рік.</w:t>
      </w:r>
    </w:p>
    <w:p w14:paraId="10884B4E" w14:textId="77777777" w:rsidR="001C178C" w:rsidRDefault="001C178C" w:rsidP="006532CE">
      <w:pPr>
        <w:pStyle w:val="a6"/>
        <w:spacing w:after="0" w:line="240" w:lineRule="auto"/>
        <w:ind w:left="360"/>
        <w:jc w:val="center"/>
        <w:rPr>
          <w:b/>
          <w:szCs w:val="28"/>
        </w:rPr>
      </w:pPr>
    </w:p>
    <w:p w14:paraId="5DD84837" w14:textId="5618CD49" w:rsidR="00EA0F1A" w:rsidRDefault="00EA0F1A" w:rsidP="006532CE">
      <w:pPr>
        <w:pStyle w:val="a6"/>
        <w:spacing w:after="0" w:line="240" w:lineRule="auto"/>
        <w:ind w:left="360"/>
        <w:jc w:val="center"/>
        <w:rPr>
          <w:b/>
          <w:szCs w:val="28"/>
        </w:rPr>
      </w:pPr>
      <w:r w:rsidRPr="00EA0F1A">
        <w:rPr>
          <w:b/>
          <w:szCs w:val="28"/>
        </w:rPr>
        <w:t>І. Загальні положення</w:t>
      </w:r>
    </w:p>
    <w:p w14:paraId="3656E7C9" w14:textId="77777777" w:rsidR="00D03148" w:rsidRPr="00EA0F1A" w:rsidRDefault="00D03148" w:rsidP="006532CE">
      <w:pPr>
        <w:pStyle w:val="a6"/>
        <w:spacing w:after="0" w:line="240" w:lineRule="auto"/>
        <w:ind w:left="360"/>
        <w:jc w:val="center"/>
        <w:rPr>
          <w:b/>
          <w:szCs w:val="28"/>
        </w:rPr>
      </w:pPr>
    </w:p>
    <w:p w14:paraId="4D57436A" w14:textId="6330074D" w:rsidR="00EA0F1A" w:rsidRPr="00EA0F1A" w:rsidRDefault="00EA0F1A" w:rsidP="00EA0F1A">
      <w:pPr>
        <w:shd w:val="clear" w:color="auto" w:fill="FFFFFF"/>
        <w:jc w:val="both"/>
        <w:rPr>
          <w:rFonts w:ascii="Times New Roman" w:hAnsi="Times New Roman" w:cs="Times New Roman"/>
          <w:bCs/>
          <w:color w:val="333333"/>
          <w:sz w:val="28"/>
          <w:szCs w:val="28"/>
        </w:rPr>
      </w:pPr>
      <w:r w:rsidRPr="00EA0F1A">
        <w:rPr>
          <w:rFonts w:ascii="Times New Roman" w:hAnsi="Times New Roman" w:cs="Times New Roman"/>
          <w:color w:val="333333"/>
          <w:sz w:val="28"/>
          <w:szCs w:val="28"/>
          <w:bdr w:val="none" w:sz="0" w:space="0" w:color="auto" w:frame="1"/>
        </w:rPr>
        <w:t xml:space="preserve">У період запровадження воєнного стану в Україні одним із найбільш актуальних завдань є комплексна підтримка у економічному та соціальному аспекті суспільного життя військовослужбовців, ветеранів війни, </w:t>
      </w:r>
      <w:r w:rsidRPr="00EA0F1A">
        <w:rPr>
          <w:rFonts w:ascii="Times New Roman" w:hAnsi="Times New Roman" w:cs="Times New Roman"/>
          <w:color w:val="333333"/>
          <w:sz w:val="28"/>
          <w:szCs w:val="28"/>
          <w:bdr w:val="none" w:sz="0" w:space="0" w:color="auto" w:frame="1"/>
          <w:shd w:val="clear" w:color="auto" w:fill="FFFFFF"/>
        </w:rPr>
        <w:t>сімей загиблих (померлих</w:t>
      </w:r>
      <w:r w:rsidR="00F97893">
        <w:rPr>
          <w:rFonts w:ascii="Times New Roman" w:hAnsi="Times New Roman" w:cs="Times New Roman"/>
          <w:color w:val="333333"/>
          <w:sz w:val="28"/>
          <w:szCs w:val="28"/>
          <w:bdr w:val="none" w:sz="0" w:space="0" w:color="auto" w:frame="1"/>
          <w:shd w:val="clear" w:color="auto" w:fill="FFFFFF"/>
        </w:rPr>
        <w:t xml:space="preserve">) </w:t>
      </w:r>
      <w:r w:rsidRPr="00EA0F1A">
        <w:rPr>
          <w:rFonts w:ascii="Times New Roman" w:hAnsi="Times New Roman" w:cs="Times New Roman"/>
          <w:color w:val="333333"/>
          <w:sz w:val="28"/>
          <w:szCs w:val="28"/>
          <w:bdr w:val="none" w:sz="0" w:space="0" w:color="auto" w:frame="1"/>
          <w:shd w:val="clear" w:color="auto" w:fill="FFFFFF"/>
        </w:rPr>
        <w:t>Захисників і Захисниць України.</w:t>
      </w:r>
    </w:p>
    <w:p w14:paraId="27C226C1" w14:textId="7016F4E4" w:rsidR="00EA0F1A" w:rsidRPr="00EA0F1A" w:rsidRDefault="00EA0F1A" w:rsidP="00EA0F1A">
      <w:pPr>
        <w:shd w:val="clear" w:color="auto" w:fill="FFFFFF"/>
        <w:jc w:val="both"/>
        <w:rPr>
          <w:rFonts w:ascii="Times New Roman" w:hAnsi="Times New Roman" w:cs="Times New Roman"/>
          <w:bCs/>
          <w:color w:val="333333"/>
          <w:sz w:val="28"/>
          <w:szCs w:val="28"/>
        </w:rPr>
      </w:pPr>
      <w:r w:rsidRPr="00EA0F1A">
        <w:rPr>
          <w:rFonts w:ascii="Times New Roman" w:hAnsi="Times New Roman" w:cs="Times New Roman"/>
          <w:color w:val="333333"/>
          <w:sz w:val="28"/>
          <w:szCs w:val="28"/>
          <w:bdr w:val="none" w:sz="0" w:space="0" w:color="auto" w:frame="1"/>
        </w:rPr>
        <w:t>Програму соціальної підтримки ветеранів війни, військовослужбовців та членів їх сімей на 2024 – 2025 роки (далі – Програма) розроблено відповідно до законів України „Про правовий режим воєнного стану”, „Про статус ветеранів війни, гарантії їх соціального захисту”, „Про соціальний і правовий захист військовослужбовців та членів їх сімей”, </w:t>
      </w:r>
      <w:r w:rsidRPr="00EA0F1A">
        <w:rPr>
          <w:rFonts w:ascii="Times New Roman" w:hAnsi="Times New Roman" w:cs="Times New Roman"/>
          <w:sz w:val="28"/>
          <w:szCs w:val="28"/>
          <w:bdr w:val="none" w:sz="0" w:space="0" w:color="auto" w:frame="1"/>
        </w:rPr>
        <w:t>указів Президента України від 24 лютого 2022 року № 64/2022 „Про введення воєнного стану в Україні” (зі змінами),  Закону України «Про місцеве самоврядування в Україні» та</w:t>
      </w:r>
      <w:r w:rsidRPr="00EA0F1A">
        <w:rPr>
          <w:rFonts w:ascii="Times New Roman" w:hAnsi="Times New Roman" w:cs="Times New Roman"/>
          <w:color w:val="333333"/>
          <w:sz w:val="28"/>
          <w:szCs w:val="28"/>
          <w:bdr w:val="none" w:sz="0" w:space="0" w:color="auto" w:frame="1"/>
        </w:rPr>
        <w:t xml:space="preserve"> щодо соціальної підтримки, адаптації військовослужбовців на період запровадження воєнного стану в Україні, ветеранів війни, </w:t>
      </w:r>
      <w:r w:rsidRPr="00EA0F1A">
        <w:rPr>
          <w:rFonts w:ascii="Times New Roman" w:hAnsi="Times New Roman" w:cs="Times New Roman"/>
          <w:color w:val="333333"/>
          <w:sz w:val="28"/>
          <w:szCs w:val="28"/>
          <w:bdr w:val="none" w:sz="0" w:space="0" w:color="auto" w:frame="1"/>
          <w:shd w:val="clear" w:color="auto" w:fill="FFFFFF"/>
        </w:rPr>
        <w:t>сімей загиблих (померлих</w:t>
      </w:r>
      <w:r w:rsidR="00F97893">
        <w:rPr>
          <w:rFonts w:ascii="Times New Roman" w:hAnsi="Times New Roman" w:cs="Times New Roman"/>
          <w:color w:val="333333"/>
          <w:sz w:val="28"/>
          <w:szCs w:val="28"/>
          <w:bdr w:val="none" w:sz="0" w:space="0" w:color="auto" w:frame="1"/>
          <w:shd w:val="clear" w:color="auto" w:fill="FFFFFF"/>
        </w:rPr>
        <w:t>)</w:t>
      </w:r>
      <w:r w:rsidRPr="00EA0F1A">
        <w:rPr>
          <w:rFonts w:ascii="Times New Roman" w:hAnsi="Times New Roman" w:cs="Times New Roman"/>
          <w:color w:val="333333"/>
          <w:sz w:val="28"/>
          <w:szCs w:val="28"/>
          <w:bdr w:val="none" w:sz="0" w:space="0" w:color="auto" w:frame="1"/>
          <w:shd w:val="clear" w:color="auto" w:fill="FFFFFF"/>
        </w:rPr>
        <w:t xml:space="preserve"> Захисників і Захисниць України</w:t>
      </w:r>
      <w:r w:rsidRPr="00EA0F1A">
        <w:rPr>
          <w:rFonts w:ascii="Times New Roman" w:hAnsi="Times New Roman" w:cs="Times New Roman"/>
          <w:color w:val="333333"/>
          <w:sz w:val="28"/>
          <w:szCs w:val="28"/>
          <w:bdr w:val="none" w:sz="0" w:space="0" w:color="auto" w:frame="1"/>
        </w:rPr>
        <w:t>, вшанування пам’яті загиблих</w:t>
      </w:r>
      <w:r w:rsidR="00533059">
        <w:rPr>
          <w:rFonts w:ascii="Times New Roman" w:hAnsi="Times New Roman" w:cs="Times New Roman"/>
          <w:color w:val="333333"/>
          <w:sz w:val="28"/>
          <w:szCs w:val="28"/>
          <w:bdr w:val="none" w:sz="0" w:space="0" w:color="auto" w:frame="1"/>
        </w:rPr>
        <w:t xml:space="preserve"> героїв</w:t>
      </w:r>
      <w:r w:rsidRPr="00EA0F1A">
        <w:rPr>
          <w:rFonts w:ascii="Times New Roman" w:hAnsi="Times New Roman" w:cs="Times New Roman"/>
          <w:color w:val="333333"/>
          <w:sz w:val="28"/>
          <w:szCs w:val="28"/>
          <w:bdr w:val="none" w:sz="0" w:space="0" w:color="auto" w:frame="1"/>
        </w:rPr>
        <w:t>.</w:t>
      </w:r>
    </w:p>
    <w:p w14:paraId="5E558D82" w14:textId="77777777" w:rsidR="00EA0F1A" w:rsidRPr="00EA0F1A" w:rsidRDefault="00EA0F1A" w:rsidP="00EA0F1A">
      <w:pPr>
        <w:shd w:val="clear" w:color="auto" w:fill="FFFFFF"/>
        <w:jc w:val="both"/>
        <w:rPr>
          <w:rFonts w:ascii="Times New Roman" w:hAnsi="Times New Roman" w:cs="Times New Roman"/>
          <w:bCs/>
          <w:color w:val="333333"/>
          <w:sz w:val="28"/>
          <w:szCs w:val="28"/>
          <w:bdr w:val="none" w:sz="0" w:space="0" w:color="auto" w:frame="1"/>
        </w:rPr>
      </w:pPr>
      <w:r w:rsidRPr="00EA0F1A">
        <w:rPr>
          <w:rFonts w:ascii="Times New Roman" w:hAnsi="Times New Roman" w:cs="Times New Roman"/>
          <w:color w:val="333333"/>
          <w:sz w:val="28"/>
          <w:szCs w:val="28"/>
          <w:bdr w:val="none" w:sz="0" w:space="0" w:color="auto" w:frame="1"/>
        </w:rPr>
        <w:t xml:space="preserve">Паспорт Програми наведено у додатку 1 до Програми. </w:t>
      </w:r>
    </w:p>
    <w:p w14:paraId="13229470" w14:textId="77777777" w:rsidR="00EA0F1A" w:rsidRPr="00EA0F1A" w:rsidRDefault="00EA0F1A" w:rsidP="00EA0F1A">
      <w:pPr>
        <w:shd w:val="clear" w:color="auto" w:fill="FFFFFF"/>
        <w:jc w:val="both"/>
        <w:rPr>
          <w:rFonts w:ascii="Times New Roman" w:hAnsi="Times New Roman" w:cs="Times New Roman"/>
          <w:bCs/>
          <w:color w:val="333333"/>
          <w:sz w:val="28"/>
          <w:szCs w:val="28"/>
        </w:rPr>
      </w:pPr>
    </w:p>
    <w:p w14:paraId="30A548DB" w14:textId="77777777" w:rsidR="00EA0F1A" w:rsidRDefault="00EA0F1A" w:rsidP="006532CE">
      <w:pPr>
        <w:shd w:val="clear" w:color="auto" w:fill="FFFFFF"/>
        <w:jc w:val="center"/>
        <w:rPr>
          <w:rFonts w:ascii="Times New Roman" w:hAnsi="Times New Roman" w:cs="Times New Roman"/>
          <w:b/>
          <w:sz w:val="28"/>
          <w:szCs w:val="28"/>
        </w:rPr>
      </w:pPr>
      <w:r w:rsidRPr="00EA0F1A">
        <w:rPr>
          <w:rFonts w:ascii="Times New Roman" w:hAnsi="Times New Roman" w:cs="Times New Roman"/>
          <w:b/>
          <w:sz w:val="28"/>
          <w:szCs w:val="28"/>
        </w:rPr>
        <w:t>ІІ. Визначення проблем, на розв’язання яких направлена програма</w:t>
      </w:r>
    </w:p>
    <w:p w14:paraId="02A8CB68" w14:textId="77777777" w:rsidR="00D03148" w:rsidRPr="00EA0F1A" w:rsidRDefault="00D03148" w:rsidP="006532CE">
      <w:pPr>
        <w:shd w:val="clear" w:color="auto" w:fill="FFFFFF"/>
        <w:jc w:val="center"/>
        <w:rPr>
          <w:rFonts w:ascii="Times New Roman" w:hAnsi="Times New Roman" w:cs="Times New Roman"/>
          <w:b/>
          <w:sz w:val="28"/>
          <w:szCs w:val="28"/>
        </w:rPr>
      </w:pPr>
    </w:p>
    <w:p w14:paraId="4FE8CDED" w14:textId="325D9A80" w:rsidR="00EA0F1A" w:rsidRPr="00EA0F1A" w:rsidRDefault="00EA0F1A" w:rsidP="006532CE">
      <w:pPr>
        <w:shd w:val="clear" w:color="auto" w:fill="FFFFFF"/>
        <w:jc w:val="both"/>
        <w:rPr>
          <w:rFonts w:ascii="Times New Roman" w:hAnsi="Times New Roman" w:cs="Times New Roman"/>
          <w:bCs/>
          <w:color w:val="333333"/>
          <w:sz w:val="28"/>
          <w:szCs w:val="28"/>
        </w:rPr>
      </w:pPr>
      <w:r w:rsidRPr="00EA0F1A">
        <w:rPr>
          <w:rFonts w:ascii="Times New Roman" w:hAnsi="Times New Roman" w:cs="Times New Roman"/>
          <w:color w:val="333333"/>
          <w:sz w:val="28"/>
          <w:szCs w:val="28"/>
          <w:bdr w:val="none" w:sz="0" w:space="0" w:color="auto" w:frame="1"/>
          <w:shd w:val="clear" w:color="auto" w:fill="FFFFFF"/>
        </w:rPr>
        <w:t>У зв’язку із широкомасштабною військовою агресією російської федерації проти України </w:t>
      </w:r>
      <w:r w:rsidRPr="00EA0F1A">
        <w:rPr>
          <w:rFonts w:ascii="Times New Roman" w:hAnsi="Times New Roman" w:cs="Times New Roman"/>
          <w:color w:val="333333"/>
          <w:sz w:val="28"/>
          <w:szCs w:val="28"/>
          <w:bdr w:val="none" w:sz="0" w:space="0" w:color="auto" w:frame="1"/>
        </w:rPr>
        <w:t>одним із першочергових завдань органів виконавчої влади та органів місцевого самоврядування є комплексна підтримка військовослужбовців</w:t>
      </w:r>
      <w:r w:rsidR="001C178C">
        <w:rPr>
          <w:rFonts w:ascii="Times New Roman" w:hAnsi="Times New Roman" w:cs="Times New Roman"/>
          <w:color w:val="333333"/>
          <w:sz w:val="28"/>
          <w:szCs w:val="28"/>
          <w:bdr w:val="none" w:sz="0" w:space="0" w:color="auto" w:frame="1"/>
        </w:rPr>
        <w:t xml:space="preserve"> та членів їх сімей</w:t>
      </w:r>
      <w:r w:rsidRPr="00EA0F1A">
        <w:rPr>
          <w:rFonts w:ascii="Times New Roman" w:hAnsi="Times New Roman" w:cs="Times New Roman"/>
          <w:color w:val="333333"/>
          <w:sz w:val="28"/>
          <w:szCs w:val="28"/>
          <w:bdr w:val="none" w:sz="0" w:space="0" w:color="auto" w:frame="1"/>
        </w:rPr>
        <w:t xml:space="preserve">, ветеранів війни, </w:t>
      </w:r>
      <w:r w:rsidRPr="00EA0F1A">
        <w:rPr>
          <w:rFonts w:ascii="Times New Roman" w:hAnsi="Times New Roman" w:cs="Times New Roman"/>
          <w:color w:val="333333"/>
          <w:sz w:val="28"/>
          <w:szCs w:val="28"/>
          <w:bdr w:val="none" w:sz="0" w:space="0" w:color="auto" w:frame="1"/>
          <w:shd w:val="clear" w:color="auto" w:fill="FFFFFF"/>
        </w:rPr>
        <w:t>сімей загиблих (померлих</w:t>
      </w:r>
      <w:r w:rsidR="001C178C">
        <w:rPr>
          <w:rFonts w:ascii="Times New Roman" w:hAnsi="Times New Roman" w:cs="Times New Roman"/>
          <w:color w:val="333333"/>
          <w:sz w:val="28"/>
          <w:szCs w:val="28"/>
          <w:bdr w:val="none" w:sz="0" w:space="0" w:color="auto" w:frame="1"/>
          <w:shd w:val="clear" w:color="auto" w:fill="FFFFFF"/>
        </w:rPr>
        <w:t>, зниклих безвісти, полонених</w:t>
      </w:r>
      <w:r w:rsidR="00F97893">
        <w:rPr>
          <w:rFonts w:ascii="Times New Roman" w:hAnsi="Times New Roman" w:cs="Times New Roman"/>
          <w:color w:val="333333"/>
          <w:sz w:val="28"/>
          <w:szCs w:val="28"/>
          <w:bdr w:val="none" w:sz="0" w:space="0" w:color="auto" w:frame="1"/>
          <w:shd w:val="clear" w:color="auto" w:fill="FFFFFF"/>
        </w:rPr>
        <w:t>)</w:t>
      </w:r>
      <w:r w:rsidR="001C178C">
        <w:rPr>
          <w:rFonts w:ascii="Times New Roman" w:hAnsi="Times New Roman" w:cs="Times New Roman"/>
          <w:color w:val="333333"/>
          <w:sz w:val="28"/>
          <w:szCs w:val="28"/>
          <w:bdr w:val="none" w:sz="0" w:space="0" w:color="auto" w:frame="1"/>
          <w:shd w:val="clear" w:color="auto" w:fill="FFFFFF"/>
        </w:rPr>
        <w:t xml:space="preserve"> військовослужбовців</w:t>
      </w:r>
      <w:r w:rsidRPr="00EA0F1A">
        <w:rPr>
          <w:rFonts w:ascii="Times New Roman" w:hAnsi="Times New Roman" w:cs="Times New Roman"/>
          <w:color w:val="333333"/>
          <w:sz w:val="28"/>
          <w:szCs w:val="28"/>
          <w:bdr w:val="none" w:sz="0" w:space="0" w:color="auto" w:frame="1"/>
          <w:shd w:val="clear" w:color="auto" w:fill="FFFFFF"/>
        </w:rPr>
        <w:t>,</w:t>
      </w:r>
      <w:r w:rsidRPr="00EA0F1A">
        <w:rPr>
          <w:rFonts w:ascii="Times New Roman" w:hAnsi="Times New Roman" w:cs="Times New Roman"/>
          <w:color w:val="333333"/>
          <w:sz w:val="28"/>
          <w:szCs w:val="28"/>
          <w:bdr w:val="none" w:sz="0" w:space="0" w:color="auto" w:frame="1"/>
        </w:rPr>
        <w:t> насамперед у частині медичного обслуговування, поліпшення фінансово-матеріального стану зазначених категорій осіб, сприяння вирішенню їх соціально-побутових проблем, вшанування пам’яті загиблих</w:t>
      </w:r>
      <w:r w:rsidR="001C178C">
        <w:rPr>
          <w:rFonts w:ascii="Times New Roman" w:hAnsi="Times New Roman" w:cs="Times New Roman"/>
          <w:color w:val="333333"/>
          <w:sz w:val="28"/>
          <w:szCs w:val="28"/>
          <w:bdr w:val="none" w:sz="0" w:space="0" w:color="auto" w:frame="1"/>
        </w:rPr>
        <w:t xml:space="preserve"> (померлих)</w:t>
      </w:r>
      <w:r w:rsidRPr="00EA0F1A">
        <w:rPr>
          <w:rFonts w:ascii="Times New Roman" w:hAnsi="Times New Roman" w:cs="Times New Roman"/>
          <w:color w:val="333333"/>
          <w:sz w:val="28"/>
          <w:szCs w:val="28"/>
          <w:bdr w:val="none" w:sz="0" w:space="0" w:color="auto" w:frame="1"/>
        </w:rPr>
        <w:t xml:space="preserve"> героїв.</w:t>
      </w:r>
    </w:p>
    <w:p w14:paraId="3CBAA3F1" w14:textId="2DEF2756" w:rsidR="00EA0F1A" w:rsidRDefault="00EA0F1A" w:rsidP="00F97893">
      <w:pPr>
        <w:shd w:val="clear" w:color="auto" w:fill="FFFFFF"/>
        <w:jc w:val="both"/>
        <w:rPr>
          <w:rFonts w:ascii="Times New Roman" w:hAnsi="Times New Roman" w:cs="Times New Roman"/>
          <w:bCs/>
          <w:color w:val="333333"/>
          <w:sz w:val="28"/>
          <w:szCs w:val="28"/>
        </w:rPr>
      </w:pPr>
      <w:r w:rsidRPr="00EA0F1A">
        <w:rPr>
          <w:rFonts w:ascii="Times New Roman" w:hAnsi="Times New Roman" w:cs="Times New Roman"/>
          <w:color w:val="333333"/>
          <w:sz w:val="28"/>
          <w:szCs w:val="28"/>
          <w:bdr w:val="none" w:sz="0" w:space="0" w:color="auto" w:frame="1"/>
        </w:rPr>
        <w:lastRenderedPageBreak/>
        <w:t>Програма є актуальною та потребує залучення фінансових ресурсів бюджетів усіх рівнів.</w:t>
      </w:r>
    </w:p>
    <w:p w14:paraId="2EDEF8F9" w14:textId="77777777" w:rsidR="00F97893" w:rsidRPr="00F97893" w:rsidRDefault="00F97893" w:rsidP="00F97893">
      <w:pPr>
        <w:shd w:val="clear" w:color="auto" w:fill="FFFFFF"/>
        <w:jc w:val="both"/>
        <w:rPr>
          <w:rFonts w:ascii="Times New Roman" w:hAnsi="Times New Roman" w:cs="Times New Roman"/>
          <w:bCs/>
          <w:color w:val="333333"/>
          <w:sz w:val="28"/>
          <w:szCs w:val="28"/>
        </w:rPr>
      </w:pPr>
    </w:p>
    <w:p w14:paraId="382495F9" w14:textId="0F6BFDA9" w:rsidR="00F97893" w:rsidRDefault="00EA0F1A" w:rsidP="00F97893">
      <w:pPr>
        <w:shd w:val="clear" w:color="auto" w:fill="FFFFFF"/>
        <w:jc w:val="center"/>
        <w:rPr>
          <w:rFonts w:ascii="Times New Roman" w:hAnsi="Times New Roman" w:cs="Times New Roman"/>
          <w:b/>
          <w:sz w:val="28"/>
          <w:szCs w:val="28"/>
        </w:rPr>
      </w:pPr>
      <w:r w:rsidRPr="00EA0F1A">
        <w:rPr>
          <w:rFonts w:ascii="Times New Roman" w:hAnsi="Times New Roman" w:cs="Times New Roman"/>
          <w:b/>
          <w:sz w:val="28"/>
          <w:szCs w:val="28"/>
        </w:rPr>
        <w:t xml:space="preserve">ІІІ. Мета </w:t>
      </w:r>
      <w:r w:rsidR="00F97893">
        <w:rPr>
          <w:rFonts w:ascii="Times New Roman" w:hAnsi="Times New Roman" w:cs="Times New Roman"/>
          <w:b/>
          <w:sz w:val="28"/>
          <w:szCs w:val="28"/>
        </w:rPr>
        <w:t xml:space="preserve"> та основні завдання </w:t>
      </w:r>
      <w:r w:rsidRPr="00EA0F1A">
        <w:rPr>
          <w:rFonts w:ascii="Times New Roman" w:hAnsi="Times New Roman" w:cs="Times New Roman"/>
          <w:b/>
          <w:sz w:val="28"/>
          <w:szCs w:val="28"/>
        </w:rPr>
        <w:t>Програми</w:t>
      </w:r>
    </w:p>
    <w:p w14:paraId="4DFBDBC8" w14:textId="77777777" w:rsidR="00D03148" w:rsidRDefault="00D03148" w:rsidP="001C178C">
      <w:pPr>
        <w:shd w:val="clear" w:color="auto" w:fill="FFFFFF"/>
        <w:rPr>
          <w:rFonts w:ascii="Times New Roman" w:hAnsi="Times New Roman" w:cs="Times New Roman"/>
          <w:b/>
          <w:bCs/>
          <w:sz w:val="28"/>
          <w:szCs w:val="28"/>
        </w:rPr>
      </w:pPr>
    </w:p>
    <w:p w14:paraId="38C26EF1" w14:textId="77777777" w:rsidR="001C178C" w:rsidRDefault="00EA0F1A" w:rsidP="00F97893">
      <w:pPr>
        <w:shd w:val="clear" w:color="auto" w:fill="FFFFFF"/>
        <w:jc w:val="both"/>
        <w:rPr>
          <w:rFonts w:ascii="Times New Roman" w:hAnsi="Times New Roman" w:cs="Times New Roman"/>
          <w:color w:val="333333"/>
          <w:sz w:val="28"/>
          <w:szCs w:val="28"/>
          <w:shd w:val="clear" w:color="auto" w:fill="FFFFFF"/>
        </w:rPr>
      </w:pPr>
      <w:r w:rsidRPr="00EA0F1A">
        <w:rPr>
          <w:rFonts w:ascii="Times New Roman" w:hAnsi="Times New Roman" w:cs="Times New Roman"/>
          <w:color w:val="333333"/>
          <w:sz w:val="28"/>
          <w:szCs w:val="28"/>
          <w:shd w:val="clear" w:color="auto" w:fill="FFFFFF"/>
        </w:rPr>
        <w:t>Метою Програми є реалізація комплексу взаємопов’язаних завдань і заходів, що спрямовані на розв’язання проблем у сфері соціального захисту військовослужбовців</w:t>
      </w:r>
      <w:r w:rsidR="001C178C">
        <w:rPr>
          <w:rFonts w:ascii="Times New Roman" w:hAnsi="Times New Roman" w:cs="Times New Roman"/>
          <w:color w:val="333333"/>
          <w:sz w:val="28"/>
          <w:szCs w:val="28"/>
          <w:shd w:val="clear" w:color="auto" w:fill="FFFFFF"/>
        </w:rPr>
        <w:t>, членів їх сімей</w:t>
      </w:r>
      <w:r w:rsidRPr="00EA0F1A">
        <w:rPr>
          <w:rFonts w:ascii="Times New Roman" w:hAnsi="Times New Roman" w:cs="Times New Roman"/>
          <w:color w:val="333333"/>
          <w:sz w:val="28"/>
          <w:szCs w:val="28"/>
          <w:shd w:val="clear" w:color="auto" w:fill="FFFFFF"/>
        </w:rPr>
        <w:t xml:space="preserve">, ветеранів війни, </w:t>
      </w:r>
      <w:r w:rsidRPr="00EA0F1A">
        <w:rPr>
          <w:rFonts w:ascii="Times New Roman" w:hAnsi="Times New Roman" w:cs="Times New Roman"/>
          <w:color w:val="333333"/>
          <w:sz w:val="28"/>
          <w:szCs w:val="28"/>
          <w:bdr w:val="none" w:sz="0" w:space="0" w:color="auto" w:frame="1"/>
          <w:shd w:val="clear" w:color="auto" w:fill="FFFFFF"/>
        </w:rPr>
        <w:t>сімей загиблих (померлих</w:t>
      </w:r>
      <w:r w:rsidR="00F97893">
        <w:rPr>
          <w:rFonts w:ascii="Times New Roman" w:hAnsi="Times New Roman" w:cs="Times New Roman"/>
          <w:color w:val="333333"/>
          <w:sz w:val="28"/>
          <w:szCs w:val="28"/>
          <w:bdr w:val="none" w:sz="0" w:space="0" w:color="auto" w:frame="1"/>
          <w:shd w:val="clear" w:color="auto" w:fill="FFFFFF"/>
        </w:rPr>
        <w:t>)</w:t>
      </w:r>
      <w:r w:rsidR="001C178C">
        <w:rPr>
          <w:rFonts w:ascii="Times New Roman" w:hAnsi="Times New Roman" w:cs="Times New Roman"/>
          <w:color w:val="333333"/>
          <w:sz w:val="28"/>
          <w:szCs w:val="28"/>
          <w:bdr w:val="none" w:sz="0" w:space="0" w:color="auto" w:frame="1"/>
          <w:shd w:val="clear" w:color="auto" w:fill="FFFFFF"/>
        </w:rPr>
        <w:t xml:space="preserve"> військовослужбовців</w:t>
      </w:r>
      <w:r w:rsidRPr="00EA0F1A">
        <w:rPr>
          <w:rFonts w:ascii="Times New Roman" w:hAnsi="Times New Roman" w:cs="Times New Roman"/>
          <w:color w:val="333333"/>
          <w:sz w:val="28"/>
          <w:szCs w:val="28"/>
          <w:bdr w:val="none" w:sz="0" w:space="0" w:color="auto" w:frame="1"/>
          <w:shd w:val="clear" w:color="auto" w:fill="FFFFFF"/>
        </w:rPr>
        <w:t>,</w:t>
      </w:r>
      <w:r w:rsidRPr="00EA0F1A">
        <w:rPr>
          <w:rFonts w:ascii="Times New Roman" w:hAnsi="Times New Roman" w:cs="Times New Roman"/>
          <w:color w:val="333333"/>
          <w:sz w:val="28"/>
          <w:szCs w:val="28"/>
          <w:shd w:val="clear" w:color="auto" w:fill="FFFFFF"/>
        </w:rPr>
        <w:t> </w:t>
      </w:r>
      <w:r w:rsidR="001C178C" w:rsidRPr="00EA0F1A">
        <w:rPr>
          <w:rFonts w:ascii="Times New Roman" w:hAnsi="Times New Roman" w:cs="Times New Roman"/>
          <w:color w:val="333333"/>
          <w:sz w:val="28"/>
          <w:szCs w:val="28"/>
          <w:shd w:val="clear" w:color="auto" w:fill="FFFFFF"/>
        </w:rPr>
        <w:t>у період запровадження воєнного стану в Україні</w:t>
      </w:r>
      <w:r w:rsidR="001C178C">
        <w:rPr>
          <w:rFonts w:ascii="Times New Roman" w:hAnsi="Times New Roman" w:cs="Times New Roman"/>
          <w:color w:val="333333"/>
          <w:sz w:val="28"/>
          <w:szCs w:val="28"/>
          <w:shd w:val="clear" w:color="auto" w:fill="FFFFFF"/>
        </w:rPr>
        <w:t>.</w:t>
      </w:r>
    </w:p>
    <w:p w14:paraId="311D7BAC" w14:textId="1BDF6E96" w:rsidR="00F97893" w:rsidRDefault="001C178C" w:rsidP="00F97893">
      <w:pPr>
        <w:shd w:val="clear" w:color="auto" w:fill="FFFFFF"/>
        <w:jc w:val="both"/>
        <w:rPr>
          <w:rFonts w:ascii="Times New Roman" w:hAnsi="Times New Roman" w:cs="Times New Roman"/>
          <w:b/>
          <w:bCs/>
          <w:sz w:val="28"/>
          <w:szCs w:val="28"/>
        </w:rPr>
      </w:pPr>
      <w:r>
        <w:rPr>
          <w:rFonts w:ascii="Times New Roman" w:hAnsi="Times New Roman" w:cs="Times New Roman"/>
          <w:color w:val="333333"/>
          <w:sz w:val="28"/>
          <w:szCs w:val="28"/>
          <w:shd w:val="clear" w:color="auto" w:fill="FFFFFF"/>
        </w:rPr>
        <w:t>З</w:t>
      </w:r>
      <w:r w:rsidR="00F97893" w:rsidRPr="007643C7">
        <w:rPr>
          <w:rFonts w:ascii="Times New Roman" w:hAnsi="Times New Roman" w:cs="Times New Roman"/>
          <w:sz w:val="28"/>
          <w:szCs w:val="28"/>
        </w:rPr>
        <w:t>авданнями Програми є:</w:t>
      </w:r>
    </w:p>
    <w:p w14:paraId="531E4C07" w14:textId="77777777" w:rsidR="00F97893" w:rsidRPr="00F97893" w:rsidRDefault="00F97893" w:rsidP="00F97893">
      <w:pPr>
        <w:shd w:val="clear" w:color="auto" w:fill="FFFFFF"/>
        <w:jc w:val="both"/>
        <w:rPr>
          <w:rFonts w:ascii="Times New Roman" w:hAnsi="Times New Roman" w:cs="Times New Roman"/>
          <w:b/>
          <w:bCs/>
          <w:sz w:val="28"/>
          <w:szCs w:val="28"/>
        </w:rPr>
      </w:pPr>
      <w:r w:rsidRPr="007643C7">
        <w:rPr>
          <w:rFonts w:ascii="Times New Roman" w:hAnsi="Times New Roman" w:cs="Times New Roman"/>
          <w:sz w:val="28"/>
          <w:szCs w:val="28"/>
        </w:rPr>
        <w:t xml:space="preserve"> - забезпечення організації заходів фінансової та іншої соціальної підтримки військовослужбовців, </w:t>
      </w:r>
      <w:r>
        <w:rPr>
          <w:rFonts w:ascii="Times New Roman" w:hAnsi="Times New Roman" w:cs="Times New Roman"/>
          <w:sz w:val="28"/>
          <w:szCs w:val="28"/>
        </w:rPr>
        <w:t>ветеранів війни та членів їх сімей;</w:t>
      </w:r>
    </w:p>
    <w:p w14:paraId="4C577A84" w14:textId="77777777" w:rsidR="00F97893" w:rsidRDefault="00F97893" w:rsidP="00F97893">
      <w:pPr>
        <w:jc w:val="both"/>
        <w:rPr>
          <w:rFonts w:ascii="Times New Roman" w:hAnsi="Times New Roman" w:cs="Times New Roman"/>
          <w:sz w:val="28"/>
          <w:szCs w:val="28"/>
        </w:rPr>
      </w:pPr>
      <w:r w:rsidRPr="007643C7">
        <w:rPr>
          <w:rFonts w:ascii="Times New Roman" w:hAnsi="Times New Roman" w:cs="Times New Roman"/>
          <w:sz w:val="28"/>
          <w:szCs w:val="28"/>
        </w:rPr>
        <w:t xml:space="preserve"> - фінансова підтримка родин військовослужбовців, які втратили життя під час захисту України від російської агресії та участі в бойових діях. </w:t>
      </w:r>
    </w:p>
    <w:p w14:paraId="408342E6" w14:textId="4235E921" w:rsidR="00F97893" w:rsidRPr="007643C7" w:rsidRDefault="00F97893" w:rsidP="00D03148">
      <w:pPr>
        <w:shd w:val="clear" w:color="auto" w:fill="FFFFFF"/>
        <w:jc w:val="both"/>
        <w:rPr>
          <w:rFonts w:ascii="Times New Roman" w:hAnsi="Times New Roman" w:cs="Times New Roman"/>
          <w:sz w:val="28"/>
          <w:szCs w:val="28"/>
        </w:rPr>
      </w:pPr>
      <w:r w:rsidRPr="007643C7">
        <w:rPr>
          <w:rFonts w:ascii="Times New Roman" w:hAnsi="Times New Roman" w:cs="Times New Roman"/>
          <w:sz w:val="28"/>
          <w:szCs w:val="28"/>
        </w:rPr>
        <w:t xml:space="preserve">Отже, пріоритетними напрямками діяльності згідно Програми </w:t>
      </w:r>
      <w:r w:rsidR="00EA0F1A" w:rsidRPr="00EA0F1A">
        <w:rPr>
          <w:rFonts w:ascii="Times New Roman" w:hAnsi="Times New Roman" w:cs="Times New Roman"/>
          <w:color w:val="333333"/>
          <w:sz w:val="28"/>
          <w:szCs w:val="28"/>
          <w:shd w:val="clear" w:color="auto" w:fill="FFFFFF"/>
        </w:rPr>
        <w:t>належного морально-психологічного стану</w:t>
      </w:r>
      <w:r>
        <w:rPr>
          <w:rFonts w:ascii="Times New Roman" w:hAnsi="Times New Roman" w:cs="Times New Roman"/>
          <w:color w:val="333333"/>
          <w:sz w:val="28"/>
          <w:szCs w:val="28"/>
          <w:shd w:val="clear" w:color="auto" w:fill="FFFFFF"/>
        </w:rPr>
        <w:t xml:space="preserve">. </w:t>
      </w:r>
      <w:r w:rsidRPr="007643C7">
        <w:rPr>
          <w:rFonts w:ascii="Times New Roman" w:hAnsi="Times New Roman" w:cs="Times New Roman"/>
          <w:sz w:val="28"/>
          <w:szCs w:val="28"/>
        </w:rPr>
        <w:t>Основними є спрямування коштів бюджету сільської територіальної громади на організацію заходів фінансової та іншої соціальної підтримки військовослужбовців,</w:t>
      </w:r>
      <w:r>
        <w:rPr>
          <w:rFonts w:ascii="Times New Roman" w:hAnsi="Times New Roman" w:cs="Times New Roman"/>
          <w:sz w:val="28"/>
          <w:szCs w:val="28"/>
        </w:rPr>
        <w:t xml:space="preserve"> ветеранів війни та членів їх сімей</w:t>
      </w:r>
      <w:r w:rsidRPr="007643C7">
        <w:rPr>
          <w:rFonts w:ascii="Times New Roman" w:hAnsi="Times New Roman" w:cs="Times New Roman"/>
          <w:sz w:val="28"/>
          <w:szCs w:val="28"/>
        </w:rPr>
        <w:t xml:space="preserve">  для підтримки у вирішенню ряду питань соціально- побутових і матеріальних потреб. </w:t>
      </w:r>
    </w:p>
    <w:p w14:paraId="671A6E25" w14:textId="77777777" w:rsidR="00C007D0" w:rsidRDefault="00C007D0" w:rsidP="00F97893">
      <w:pPr>
        <w:shd w:val="clear" w:color="auto" w:fill="FFFFFF"/>
        <w:jc w:val="both"/>
        <w:rPr>
          <w:rFonts w:ascii="Times New Roman" w:hAnsi="Times New Roman" w:cs="Times New Roman"/>
          <w:b/>
          <w:color w:val="333333"/>
          <w:sz w:val="28"/>
          <w:szCs w:val="28"/>
          <w:bdr w:val="none" w:sz="0" w:space="0" w:color="auto" w:frame="1"/>
        </w:rPr>
      </w:pPr>
    </w:p>
    <w:p w14:paraId="5E3888D1" w14:textId="293D624B" w:rsidR="006532CE" w:rsidRDefault="006532CE" w:rsidP="00D03148">
      <w:pPr>
        <w:shd w:val="clear" w:color="auto" w:fill="FFFFFF"/>
        <w:jc w:val="center"/>
        <w:rPr>
          <w:rFonts w:ascii="Times New Roman" w:hAnsi="Times New Roman" w:cs="Times New Roman"/>
          <w:b/>
          <w:color w:val="333333"/>
          <w:sz w:val="28"/>
          <w:szCs w:val="28"/>
          <w:bdr w:val="none" w:sz="0" w:space="0" w:color="auto" w:frame="1"/>
        </w:rPr>
      </w:pPr>
      <w:r>
        <w:rPr>
          <w:rFonts w:ascii="Times New Roman" w:hAnsi="Times New Roman" w:cs="Times New Roman"/>
          <w:b/>
          <w:color w:val="333333"/>
          <w:sz w:val="28"/>
          <w:szCs w:val="28"/>
          <w:bdr w:val="none" w:sz="0" w:space="0" w:color="auto" w:frame="1"/>
        </w:rPr>
        <w:t>І</w:t>
      </w:r>
      <w:r w:rsidR="00EA0F1A" w:rsidRPr="00EA0F1A">
        <w:rPr>
          <w:rFonts w:ascii="Times New Roman" w:hAnsi="Times New Roman" w:cs="Times New Roman"/>
          <w:b/>
          <w:color w:val="333333"/>
          <w:sz w:val="28"/>
          <w:szCs w:val="28"/>
          <w:bdr w:val="none" w:sz="0" w:space="0" w:color="auto" w:frame="1"/>
        </w:rPr>
        <w:t>V. Шляхи реалізації Програми</w:t>
      </w:r>
    </w:p>
    <w:p w14:paraId="68D46DF0" w14:textId="77777777" w:rsidR="00D03148" w:rsidRPr="00EA0F1A" w:rsidRDefault="00D03148" w:rsidP="00D03148">
      <w:pPr>
        <w:shd w:val="clear" w:color="auto" w:fill="FFFFFF"/>
        <w:jc w:val="center"/>
        <w:rPr>
          <w:rFonts w:ascii="Times New Roman" w:hAnsi="Times New Roman" w:cs="Times New Roman"/>
          <w:bCs/>
          <w:color w:val="333333"/>
          <w:sz w:val="28"/>
          <w:szCs w:val="28"/>
        </w:rPr>
      </w:pPr>
    </w:p>
    <w:p w14:paraId="7B4990DE" w14:textId="0EC1A252" w:rsidR="006532CE" w:rsidRDefault="006532CE" w:rsidP="006532CE">
      <w:pPr>
        <w:jc w:val="both"/>
        <w:rPr>
          <w:rFonts w:ascii="Times New Roman" w:hAnsi="Times New Roman" w:cs="Times New Roman"/>
          <w:sz w:val="28"/>
          <w:szCs w:val="28"/>
        </w:rPr>
      </w:pPr>
      <w:r w:rsidRPr="007643C7">
        <w:rPr>
          <w:rFonts w:ascii="Times New Roman" w:hAnsi="Times New Roman" w:cs="Times New Roman"/>
          <w:sz w:val="28"/>
          <w:szCs w:val="28"/>
        </w:rPr>
        <w:t xml:space="preserve">З метою забезпечення організації заходів фінансової та іншої соціальної підтримки </w:t>
      </w:r>
      <w:r>
        <w:rPr>
          <w:rFonts w:ascii="Times New Roman" w:hAnsi="Times New Roman" w:cs="Times New Roman"/>
          <w:sz w:val="28"/>
          <w:szCs w:val="28"/>
        </w:rPr>
        <w:t xml:space="preserve"> військовослужбовців</w:t>
      </w:r>
      <w:r w:rsidR="00533059">
        <w:rPr>
          <w:rFonts w:ascii="Times New Roman" w:hAnsi="Times New Roman" w:cs="Times New Roman"/>
          <w:sz w:val="28"/>
          <w:szCs w:val="28"/>
        </w:rPr>
        <w:t>, ветеранів війни</w:t>
      </w:r>
      <w:r>
        <w:rPr>
          <w:rFonts w:ascii="Times New Roman" w:hAnsi="Times New Roman" w:cs="Times New Roman"/>
          <w:sz w:val="28"/>
          <w:szCs w:val="28"/>
        </w:rPr>
        <w:t xml:space="preserve"> та членів їх сімей</w:t>
      </w:r>
      <w:r w:rsidRPr="007643C7">
        <w:rPr>
          <w:rFonts w:ascii="Times New Roman" w:hAnsi="Times New Roman" w:cs="Times New Roman"/>
          <w:sz w:val="28"/>
          <w:szCs w:val="28"/>
        </w:rPr>
        <w:t xml:space="preserve"> для</w:t>
      </w:r>
      <w:r>
        <w:rPr>
          <w:rFonts w:ascii="Times New Roman" w:hAnsi="Times New Roman" w:cs="Times New Roman"/>
          <w:sz w:val="28"/>
          <w:szCs w:val="28"/>
        </w:rPr>
        <w:t xml:space="preserve"> </w:t>
      </w:r>
      <w:r w:rsidRPr="007643C7">
        <w:rPr>
          <w:rFonts w:ascii="Times New Roman" w:hAnsi="Times New Roman" w:cs="Times New Roman"/>
          <w:sz w:val="28"/>
          <w:szCs w:val="28"/>
        </w:rPr>
        <w:t xml:space="preserve">підтримки у вирішенню ряду питань соціально-побутових і матеріальних потреб </w:t>
      </w:r>
      <w:r w:rsidR="00721665">
        <w:rPr>
          <w:rFonts w:ascii="Times New Roman" w:hAnsi="Times New Roman" w:cs="Times New Roman"/>
          <w:sz w:val="28"/>
          <w:szCs w:val="28"/>
        </w:rPr>
        <w:t>передбачається досягти шляхом надання:</w:t>
      </w:r>
    </w:p>
    <w:p w14:paraId="00F1AE18" w14:textId="779BEAB1" w:rsidR="00721665" w:rsidRPr="0008276A" w:rsidRDefault="006532CE" w:rsidP="00721665">
      <w:pPr>
        <w:pStyle w:val="af1"/>
        <w:spacing w:before="0" w:after="0"/>
        <w:jc w:val="both"/>
        <w:rPr>
          <w:rFonts w:eastAsia="Calibri"/>
          <w:sz w:val="28"/>
          <w:szCs w:val="28"/>
        </w:rPr>
      </w:pPr>
      <w:r w:rsidRPr="00721665">
        <w:rPr>
          <w:sz w:val="28"/>
          <w:szCs w:val="28"/>
        </w:rPr>
        <w:t xml:space="preserve">- </w:t>
      </w:r>
      <w:r w:rsidR="008D7F3F">
        <w:rPr>
          <w:rFonts w:eastAsia="Calibri"/>
          <w:sz w:val="28"/>
          <w:szCs w:val="28"/>
        </w:rPr>
        <w:t>М</w:t>
      </w:r>
      <w:r w:rsidR="00721665" w:rsidRPr="00721665">
        <w:rPr>
          <w:rFonts w:eastAsia="Calibri"/>
          <w:sz w:val="28"/>
          <w:szCs w:val="28"/>
        </w:rPr>
        <w:t>атеріальн</w:t>
      </w:r>
      <w:r w:rsidR="0008276A">
        <w:rPr>
          <w:rFonts w:eastAsia="Calibri"/>
          <w:sz w:val="28"/>
          <w:szCs w:val="28"/>
        </w:rPr>
        <w:t>ої</w:t>
      </w:r>
      <w:r w:rsidR="00721665" w:rsidRPr="00721665">
        <w:rPr>
          <w:rFonts w:eastAsia="Calibri"/>
          <w:sz w:val="28"/>
          <w:szCs w:val="28"/>
        </w:rPr>
        <w:t xml:space="preserve"> допомог</w:t>
      </w:r>
      <w:r w:rsidR="0008276A">
        <w:rPr>
          <w:rFonts w:eastAsia="Calibri"/>
          <w:sz w:val="28"/>
          <w:szCs w:val="28"/>
        </w:rPr>
        <w:t>и</w:t>
      </w:r>
      <w:r w:rsidR="00721665" w:rsidRPr="00721665">
        <w:rPr>
          <w:rFonts w:eastAsia="Calibri"/>
          <w:sz w:val="28"/>
          <w:szCs w:val="28"/>
        </w:rPr>
        <w:t xml:space="preserve"> сім’ям військовослужбовців, які загинули (померли) </w:t>
      </w:r>
      <w:r w:rsidR="00721665" w:rsidRPr="00721665">
        <w:rPr>
          <w:color w:val="000000"/>
          <w:sz w:val="28"/>
          <w:szCs w:val="28"/>
          <w:lang w:eastAsia="uk-UA"/>
        </w:rPr>
        <w:t xml:space="preserve"> при виконанні службових обов’язків, пов’язаних із захистом Батьківщини у зоні проведення </w:t>
      </w:r>
      <w:r w:rsidR="00721665" w:rsidRPr="00721665">
        <w:rPr>
          <w:rFonts w:eastAsia="Calibri"/>
          <w:sz w:val="28"/>
          <w:szCs w:val="28"/>
        </w:rPr>
        <w:t>операції Об’єднаних сил, захисту та інтересів держави у зв’язку з</w:t>
      </w:r>
      <w:r w:rsidR="00721665" w:rsidRPr="00721665">
        <w:rPr>
          <w:noProof/>
          <w:color w:val="000000"/>
          <w:sz w:val="28"/>
          <w:szCs w:val="28"/>
        </w:rPr>
        <w:t xml:space="preserve"> </w:t>
      </w:r>
      <w:r w:rsidR="00721665" w:rsidRPr="00721665">
        <w:rPr>
          <w:rFonts w:eastAsia="Calibri"/>
          <w:color w:val="000000"/>
          <w:sz w:val="28"/>
          <w:szCs w:val="28"/>
        </w:rPr>
        <w:t xml:space="preserve">військовою агресією </w:t>
      </w:r>
      <w:r w:rsidR="00721665" w:rsidRPr="00721665">
        <w:rPr>
          <w:rFonts w:eastAsia="Calibri"/>
          <w:sz w:val="28"/>
          <w:szCs w:val="28"/>
        </w:rPr>
        <w:t xml:space="preserve">російської федерації проти України   </w:t>
      </w:r>
      <w:r w:rsidR="00721665" w:rsidRPr="005E3C24">
        <w:rPr>
          <w:rFonts w:eastAsia="Calibri"/>
          <w:sz w:val="28"/>
          <w:szCs w:val="28"/>
        </w:rPr>
        <w:t>(в тому числі сім’ям військовослужбовців, які померли під час перебування у відпустці, відрядженні, на лікуванні</w:t>
      </w:r>
      <w:r w:rsidR="0008276A" w:rsidRPr="005E3C24">
        <w:rPr>
          <w:rFonts w:eastAsia="Calibri"/>
          <w:sz w:val="28"/>
          <w:szCs w:val="28"/>
        </w:rPr>
        <w:t>), а також надається  матеріальна допомога для організації та проведення похорону</w:t>
      </w:r>
      <w:r w:rsidR="00E418B4" w:rsidRPr="005E3C24">
        <w:rPr>
          <w:rFonts w:eastAsia="Calibri"/>
          <w:sz w:val="28"/>
          <w:szCs w:val="28"/>
        </w:rPr>
        <w:t xml:space="preserve"> та </w:t>
      </w:r>
      <w:r w:rsidR="00974CC5" w:rsidRPr="005E3C24">
        <w:rPr>
          <w:rFonts w:eastAsia="Calibri"/>
          <w:sz w:val="28"/>
          <w:szCs w:val="28"/>
        </w:rPr>
        <w:t>відшкодування витрат на придбання</w:t>
      </w:r>
      <w:r w:rsidR="00974CC5">
        <w:rPr>
          <w:rFonts w:eastAsia="Calibri"/>
          <w:sz w:val="28"/>
          <w:szCs w:val="28"/>
        </w:rPr>
        <w:t xml:space="preserve"> </w:t>
      </w:r>
      <w:r w:rsidR="00E418B4">
        <w:rPr>
          <w:rFonts w:eastAsia="Calibri"/>
          <w:sz w:val="28"/>
          <w:szCs w:val="28"/>
        </w:rPr>
        <w:t>надгробного пам’ятника</w:t>
      </w:r>
      <w:r w:rsidR="00721665" w:rsidRPr="0008276A">
        <w:rPr>
          <w:rFonts w:eastAsia="Calibri"/>
          <w:sz w:val="28"/>
          <w:szCs w:val="28"/>
        </w:rPr>
        <w:t>;</w:t>
      </w:r>
    </w:p>
    <w:p w14:paraId="492999E0" w14:textId="253838BE" w:rsidR="00721665" w:rsidRDefault="00721665" w:rsidP="0008276A">
      <w:pPr>
        <w:pStyle w:val="af1"/>
        <w:spacing w:before="0" w:after="0"/>
        <w:jc w:val="both"/>
        <w:rPr>
          <w:rFonts w:eastAsia="Calibri"/>
          <w:sz w:val="28"/>
          <w:szCs w:val="28"/>
        </w:rPr>
      </w:pPr>
      <w:r>
        <w:rPr>
          <w:rFonts w:eastAsia="Calibri"/>
          <w:i/>
          <w:iCs/>
          <w:sz w:val="28"/>
          <w:szCs w:val="28"/>
        </w:rPr>
        <w:t>-</w:t>
      </w:r>
      <w:r w:rsidR="0008276A">
        <w:rPr>
          <w:rFonts w:eastAsia="Calibri"/>
          <w:sz w:val="28"/>
          <w:szCs w:val="28"/>
        </w:rPr>
        <w:t>М</w:t>
      </w:r>
      <w:r w:rsidR="0008276A" w:rsidRPr="0008276A">
        <w:rPr>
          <w:rFonts w:eastAsia="Calibri"/>
          <w:sz w:val="28"/>
          <w:szCs w:val="28"/>
        </w:rPr>
        <w:t xml:space="preserve">атеріальної допомоги </w:t>
      </w:r>
      <w:r w:rsidR="0008276A" w:rsidRPr="0008276A">
        <w:rPr>
          <w:rFonts w:eastAsia="Calibri"/>
          <w:bCs/>
          <w:sz w:val="28"/>
          <w:szCs w:val="28"/>
        </w:rPr>
        <w:t>на лікування</w:t>
      </w:r>
      <w:r w:rsidR="0008276A" w:rsidRPr="0008276A">
        <w:rPr>
          <w:rFonts w:eastAsia="Calibri"/>
          <w:b/>
          <w:sz w:val="28"/>
          <w:szCs w:val="28"/>
        </w:rPr>
        <w:t xml:space="preserve"> </w:t>
      </w:r>
      <w:r w:rsidR="0008276A" w:rsidRPr="0008276A">
        <w:rPr>
          <w:rFonts w:eastAsia="Calibri"/>
          <w:sz w:val="28"/>
          <w:szCs w:val="28"/>
        </w:rPr>
        <w:t xml:space="preserve">важкохворим та пораненим військовослужбовцям,  </w:t>
      </w:r>
      <w:r w:rsidR="0008276A" w:rsidRPr="0008276A">
        <w:rPr>
          <w:sz w:val="28"/>
          <w:szCs w:val="28"/>
        </w:rPr>
        <w:t>учасникам операції  Об’єднаних сил  на сході України та відбитті військової агресії</w:t>
      </w:r>
      <w:r w:rsidR="0008276A" w:rsidRPr="0008276A">
        <w:rPr>
          <w:rFonts w:eastAsia="Calibri"/>
          <w:sz w:val="28"/>
          <w:szCs w:val="28"/>
        </w:rPr>
        <w:t xml:space="preserve"> російської федерації  проти України</w:t>
      </w:r>
      <w:r w:rsidR="0008276A">
        <w:rPr>
          <w:rFonts w:eastAsia="Calibri"/>
          <w:sz w:val="28"/>
          <w:szCs w:val="28"/>
        </w:rPr>
        <w:t>, а також членам їх сімей (дружині/чоловіку, дітям, батькам);</w:t>
      </w:r>
    </w:p>
    <w:p w14:paraId="3F925DF8" w14:textId="77777777" w:rsidR="0056759D" w:rsidRDefault="0008276A" w:rsidP="0056759D">
      <w:pPr>
        <w:pStyle w:val="af1"/>
        <w:spacing w:before="0" w:after="0"/>
        <w:jc w:val="both"/>
        <w:rPr>
          <w:rFonts w:eastAsia="Calibri"/>
          <w:sz w:val="28"/>
          <w:szCs w:val="28"/>
        </w:rPr>
      </w:pPr>
      <w:r>
        <w:rPr>
          <w:rFonts w:eastAsia="Calibri"/>
          <w:sz w:val="28"/>
          <w:szCs w:val="28"/>
        </w:rPr>
        <w:t>-</w:t>
      </w:r>
      <w:r w:rsidR="0056759D">
        <w:rPr>
          <w:color w:val="333333"/>
          <w:sz w:val="28"/>
          <w:szCs w:val="28"/>
          <w:shd w:val="clear" w:color="auto" w:fill="FFFFFF"/>
        </w:rPr>
        <w:t>М</w:t>
      </w:r>
      <w:r w:rsidR="0056759D" w:rsidRPr="0056759D">
        <w:rPr>
          <w:color w:val="333333"/>
          <w:sz w:val="28"/>
          <w:szCs w:val="28"/>
          <w:shd w:val="clear" w:color="auto" w:fill="FFFFFF"/>
        </w:rPr>
        <w:t xml:space="preserve">атеріальної допомоги  </w:t>
      </w:r>
      <w:r w:rsidR="0056759D" w:rsidRPr="0056759D">
        <w:rPr>
          <w:rFonts w:eastAsia="Calibri"/>
          <w:sz w:val="28"/>
          <w:szCs w:val="28"/>
        </w:rPr>
        <w:t xml:space="preserve">військовослужбовцям,  </w:t>
      </w:r>
      <w:r w:rsidR="0056759D" w:rsidRPr="0056759D">
        <w:rPr>
          <w:sz w:val="28"/>
          <w:szCs w:val="28"/>
        </w:rPr>
        <w:t>учасникам операції  Об’єднаних сил  на сході України та відбитті військової агресії</w:t>
      </w:r>
      <w:r w:rsidR="0056759D" w:rsidRPr="0056759D">
        <w:rPr>
          <w:rFonts w:eastAsia="Calibri"/>
          <w:sz w:val="28"/>
          <w:szCs w:val="28"/>
        </w:rPr>
        <w:t xml:space="preserve"> російської федерації  проти України</w:t>
      </w:r>
      <w:r w:rsidR="0056759D" w:rsidRPr="0056759D">
        <w:rPr>
          <w:color w:val="333333"/>
          <w:sz w:val="28"/>
          <w:szCs w:val="28"/>
          <w:shd w:val="clear" w:color="auto" w:fill="FFFFFF"/>
        </w:rPr>
        <w:t xml:space="preserve"> на медичну реабілітацію  та </w:t>
      </w:r>
      <w:r w:rsidR="0056759D" w:rsidRPr="0056759D">
        <w:rPr>
          <w:rFonts w:eastAsia="Calibri"/>
          <w:sz w:val="28"/>
          <w:szCs w:val="28"/>
        </w:rPr>
        <w:t>на придбання засобів реабілітації (технічних та інших засобів реабілітації), імплантатів, тощо</w:t>
      </w:r>
      <w:r w:rsidR="0056759D">
        <w:rPr>
          <w:rFonts w:eastAsia="Calibri"/>
          <w:sz w:val="28"/>
          <w:szCs w:val="28"/>
        </w:rPr>
        <w:t>;</w:t>
      </w:r>
    </w:p>
    <w:p w14:paraId="32656A0C" w14:textId="654E2884" w:rsidR="0056759D" w:rsidRDefault="0056759D" w:rsidP="00E418B4">
      <w:pPr>
        <w:pStyle w:val="af1"/>
        <w:spacing w:before="0" w:after="0"/>
        <w:jc w:val="both"/>
        <w:rPr>
          <w:sz w:val="28"/>
          <w:szCs w:val="28"/>
        </w:rPr>
      </w:pPr>
      <w:r>
        <w:rPr>
          <w:rFonts w:eastAsia="Calibri"/>
          <w:sz w:val="28"/>
          <w:szCs w:val="28"/>
        </w:rPr>
        <w:t xml:space="preserve">-Матеріальної допомоги </w:t>
      </w:r>
      <w:r>
        <w:rPr>
          <w:sz w:val="28"/>
          <w:szCs w:val="28"/>
        </w:rPr>
        <w:t>в</w:t>
      </w:r>
      <w:r w:rsidRPr="0038795A">
        <w:rPr>
          <w:sz w:val="28"/>
          <w:szCs w:val="28"/>
        </w:rPr>
        <w:t>ійськовослужбовця</w:t>
      </w:r>
      <w:r>
        <w:rPr>
          <w:sz w:val="28"/>
          <w:szCs w:val="28"/>
        </w:rPr>
        <w:t>м, я</w:t>
      </w:r>
      <w:r w:rsidRPr="0038795A">
        <w:rPr>
          <w:sz w:val="28"/>
          <w:szCs w:val="28"/>
        </w:rPr>
        <w:t>кі уклали контракт про проходження військової служби у Збройних Силах України</w:t>
      </w:r>
      <w:r>
        <w:rPr>
          <w:sz w:val="28"/>
          <w:szCs w:val="28"/>
        </w:rPr>
        <w:t xml:space="preserve"> або інших військових формуваннях</w:t>
      </w:r>
      <w:r w:rsidRPr="00EE75B0">
        <w:rPr>
          <w:sz w:val="28"/>
          <w:szCs w:val="28"/>
        </w:rPr>
        <w:t xml:space="preserve">, </w:t>
      </w:r>
      <w:r>
        <w:rPr>
          <w:sz w:val="28"/>
          <w:szCs w:val="28"/>
        </w:rPr>
        <w:t xml:space="preserve">військовослужбовцям, </w:t>
      </w:r>
      <w:r w:rsidRPr="0038795A">
        <w:rPr>
          <w:sz w:val="28"/>
          <w:szCs w:val="28"/>
        </w:rPr>
        <w:t xml:space="preserve">які призвані на військову </w:t>
      </w:r>
      <w:r w:rsidRPr="0038795A">
        <w:rPr>
          <w:sz w:val="28"/>
          <w:szCs w:val="28"/>
        </w:rPr>
        <w:lastRenderedPageBreak/>
        <w:t xml:space="preserve">службу </w:t>
      </w:r>
      <w:r>
        <w:rPr>
          <w:sz w:val="28"/>
          <w:szCs w:val="28"/>
        </w:rPr>
        <w:t xml:space="preserve">під час </w:t>
      </w:r>
      <w:r w:rsidRPr="0038795A">
        <w:rPr>
          <w:sz w:val="28"/>
          <w:szCs w:val="28"/>
        </w:rPr>
        <w:t>мобілізації</w:t>
      </w:r>
      <w:r w:rsidR="00E418B4">
        <w:rPr>
          <w:sz w:val="28"/>
          <w:szCs w:val="28"/>
        </w:rPr>
        <w:t xml:space="preserve"> та військовослужбовцям, </w:t>
      </w:r>
      <w:r w:rsidRPr="0038795A">
        <w:rPr>
          <w:sz w:val="28"/>
          <w:szCs w:val="28"/>
        </w:rPr>
        <w:t>які призвані на строкову військову службу</w:t>
      </w:r>
      <w:r w:rsidR="00E418B4">
        <w:rPr>
          <w:sz w:val="28"/>
          <w:szCs w:val="28"/>
        </w:rPr>
        <w:t>;</w:t>
      </w:r>
    </w:p>
    <w:p w14:paraId="51C2AA1C" w14:textId="68B34B77" w:rsidR="009B6BB2" w:rsidRDefault="009B6BB2" w:rsidP="00E418B4">
      <w:pPr>
        <w:pStyle w:val="af1"/>
        <w:spacing w:before="0" w:after="0"/>
        <w:jc w:val="both"/>
        <w:rPr>
          <w:sz w:val="28"/>
          <w:szCs w:val="28"/>
        </w:rPr>
      </w:pPr>
      <w:r>
        <w:rPr>
          <w:sz w:val="28"/>
          <w:szCs w:val="28"/>
        </w:rPr>
        <w:t>-Оздоровлення членів сімей загиблих (померлих зниклих безвісти полонених)  військовослужбовців у ВОС «Лісова пісня»;</w:t>
      </w:r>
    </w:p>
    <w:p w14:paraId="68C7A941" w14:textId="52C45A22" w:rsidR="00E418B4" w:rsidRPr="00E418B4" w:rsidRDefault="00E418B4" w:rsidP="00E418B4">
      <w:pPr>
        <w:pStyle w:val="af1"/>
        <w:spacing w:before="0" w:after="0"/>
        <w:jc w:val="both"/>
        <w:rPr>
          <w:rFonts w:eastAsia="Calibri"/>
          <w:sz w:val="28"/>
          <w:szCs w:val="28"/>
        </w:rPr>
      </w:pPr>
      <w:r>
        <w:rPr>
          <w:sz w:val="28"/>
          <w:szCs w:val="28"/>
        </w:rPr>
        <w:t>-</w:t>
      </w:r>
      <w:r w:rsidR="00974CC5">
        <w:rPr>
          <w:sz w:val="28"/>
          <w:szCs w:val="28"/>
        </w:rPr>
        <w:t>Матеріальної допомоги (подарункових/продуктових наборів, квіткової продукції, тощо) військовослужбовцям, ветеранам війни та членам їх сімей до святкових та пам’ятних дат.</w:t>
      </w:r>
    </w:p>
    <w:p w14:paraId="543FC974" w14:textId="77777777" w:rsidR="006532CE" w:rsidRDefault="006532CE" w:rsidP="006532CE">
      <w:pPr>
        <w:rPr>
          <w:rFonts w:ascii="Times New Roman" w:hAnsi="Times New Roman" w:cs="Times New Roman"/>
          <w:sz w:val="28"/>
          <w:szCs w:val="28"/>
        </w:rPr>
      </w:pPr>
    </w:p>
    <w:p w14:paraId="105AF6B1" w14:textId="051CC68B" w:rsidR="006532CE" w:rsidRDefault="00D03148" w:rsidP="00D03148">
      <w:pPr>
        <w:jc w:val="center"/>
        <w:rPr>
          <w:rFonts w:ascii="Times New Roman" w:hAnsi="Times New Roman" w:cs="Times New Roman"/>
          <w:b/>
          <w:bCs/>
          <w:sz w:val="28"/>
          <w:szCs w:val="28"/>
        </w:rPr>
      </w:pPr>
      <w:r>
        <w:rPr>
          <w:rFonts w:ascii="Times New Roman" w:hAnsi="Times New Roman" w:cs="Times New Roman"/>
          <w:b/>
          <w:bCs/>
          <w:sz w:val="28"/>
          <w:szCs w:val="28"/>
          <w:lang w:val="en-US"/>
        </w:rPr>
        <w:t>V</w:t>
      </w:r>
      <w:r w:rsidR="006532CE" w:rsidRPr="00D03148">
        <w:rPr>
          <w:rFonts w:ascii="Times New Roman" w:hAnsi="Times New Roman" w:cs="Times New Roman"/>
          <w:b/>
          <w:bCs/>
          <w:sz w:val="28"/>
          <w:szCs w:val="28"/>
        </w:rPr>
        <w:t>. Ф</w:t>
      </w:r>
      <w:r>
        <w:rPr>
          <w:rFonts w:ascii="Times New Roman" w:hAnsi="Times New Roman" w:cs="Times New Roman"/>
          <w:b/>
          <w:bCs/>
          <w:sz w:val="28"/>
          <w:szCs w:val="28"/>
        </w:rPr>
        <w:t>інансове забезпечення</w:t>
      </w:r>
    </w:p>
    <w:p w14:paraId="37115B28" w14:textId="77777777" w:rsidR="00D03148" w:rsidRPr="00D03148" w:rsidRDefault="00D03148" w:rsidP="00D03148">
      <w:pPr>
        <w:jc w:val="center"/>
        <w:rPr>
          <w:rFonts w:ascii="Times New Roman" w:hAnsi="Times New Roman" w:cs="Times New Roman"/>
          <w:b/>
          <w:bCs/>
          <w:sz w:val="28"/>
          <w:szCs w:val="28"/>
        </w:rPr>
      </w:pPr>
    </w:p>
    <w:p w14:paraId="1CCE25C3" w14:textId="77777777" w:rsidR="00D03148" w:rsidRPr="00EA0F1A" w:rsidRDefault="00D03148" w:rsidP="00D03148">
      <w:pPr>
        <w:ind w:firstLine="708"/>
        <w:jc w:val="both"/>
        <w:rPr>
          <w:rFonts w:ascii="Times New Roman" w:hAnsi="Times New Roman" w:cs="Times New Roman"/>
          <w:sz w:val="28"/>
          <w:szCs w:val="28"/>
        </w:rPr>
      </w:pPr>
      <w:r w:rsidRPr="00EA0F1A">
        <w:rPr>
          <w:rFonts w:ascii="Times New Roman" w:hAnsi="Times New Roman" w:cs="Times New Roman"/>
          <w:sz w:val="28"/>
          <w:szCs w:val="28"/>
        </w:rPr>
        <w:t xml:space="preserve">Фінансування заходів на виконання Програми здійснюватиметься за рахунок коштів місцевого бюджету Вишнівської сільської ради із залученням інших джерел фінансування не заборонених законодавством. Видатки на виконання заходів Програми щороку </w:t>
      </w:r>
      <w:proofErr w:type="spellStart"/>
      <w:r w:rsidRPr="00EA0F1A">
        <w:rPr>
          <w:rFonts w:ascii="Times New Roman" w:hAnsi="Times New Roman" w:cs="Times New Roman"/>
          <w:sz w:val="28"/>
          <w:szCs w:val="28"/>
        </w:rPr>
        <w:t>передбачатимуться</w:t>
      </w:r>
      <w:proofErr w:type="spellEnd"/>
      <w:r w:rsidRPr="00EA0F1A">
        <w:rPr>
          <w:rFonts w:ascii="Times New Roman" w:hAnsi="Times New Roman" w:cs="Times New Roman"/>
          <w:sz w:val="28"/>
          <w:szCs w:val="28"/>
        </w:rPr>
        <w:t xml:space="preserve"> при формуванн</w:t>
      </w:r>
      <w:r>
        <w:rPr>
          <w:rFonts w:ascii="Times New Roman" w:hAnsi="Times New Roman" w:cs="Times New Roman"/>
          <w:sz w:val="28"/>
          <w:szCs w:val="28"/>
        </w:rPr>
        <w:t>і</w:t>
      </w:r>
      <w:r w:rsidRPr="00EA0F1A">
        <w:rPr>
          <w:rFonts w:ascii="Times New Roman" w:hAnsi="Times New Roman" w:cs="Times New Roman"/>
          <w:sz w:val="28"/>
          <w:szCs w:val="28"/>
        </w:rPr>
        <w:t xml:space="preserve"> показників бюджету сільської територіальної громади, виходячи з реальних можливостей. </w:t>
      </w:r>
    </w:p>
    <w:p w14:paraId="2B8B6509" w14:textId="77777777" w:rsidR="00D03148" w:rsidRPr="00EA0F1A" w:rsidRDefault="00D03148" w:rsidP="00D03148">
      <w:pPr>
        <w:jc w:val="both"/>
        <w:rPr>
          <w:rFonts w:ascii="Times New Roman" w:hAnsi="Times New Roman" w:cs="Times New Roman"/>
          <w:sz w:val="28"/>
          <w:szCs w:val="28"/>
        </w:rPr>
      </w:pPr>
      <w:r w:rsidRPr="00EA0F1A">
        <w:rPr>
          <w:rFonts w:ascii="Times New Roman" w:hAnsi="Times New Roman" w:cs="Times New Roman"/>
          <w:sz w:val="28"/>
          <w:szCs w:val="28"/>
        </w:rPr>
        <w:tab/>
        <w:t xml:space="preserve">В ході реалізації заходів програми можливі коригування змін, уточнення, доповнення, пов’язані з реальними можливостями сільського бюджету у відповідний рік передбаченими на реалізацію розділів програми.   Використання бюджетних коштів на реалізацію заходів програми буде проводитись відповідно до затвердженого Порядку надання матеріальних допомог (додаток 3). </w:t>
      </w:r>
    </w:p>
    <w:p w14:paraId="1DAFD0C8" w14:textId="77777777" w:rsidR="00D03148" w:rsidRPr="00EA0F1A" w:rsidRDefault="00D03148" w:rsidP="00D03148">
      <w:pPr>
        <w:jc w:val="both"/>
        <w:rPr>
          <w:rFonts w:ascii="Times New Roman" w:hAnsi="Times New Roman" w:cs="Times New Roman"/>
          <w:sz w:val="28"/>
          <w:szCs w:val="28"/>
        </w:rPr>
      </w:pPr>
      <w:r w:rsidRPr="00EA0F1A">
        <w:rPr>
          <w:rFonts w:ascii="Times New Roman" w:hAnsi="Times New Roman" w:cs="Times New Roman"/>
          <w:sz w:val="28"/>
          <w:szCs w:val="28"/>
        </w:rPr>
        <w:t xml:space="preserve">         З метою системного аналізу Програми проводитиметься щорічний моніторинг виконання передбачених заходів.</w:t>
      </w:r>
    </w:p>
    <w:p w14:paraId="2A64CA4A" w14:textId="77777777" w:rsidR="00EA0F1A" w:rsidRPr="00EA0F1A" w:rsidRDefault="00EA0F1A" w:rsidP="006532CE">
      <w:pPr>
        <w:jc w:val="both"/>
        <w:rPr>
          <w:rFonts w:ascii="Times New Roman" w:hAnsi="Times New Roman" w:cs="Times New Roman"/>
          <w:sz w:val="28"/>
          <w:szCs w:val="28"/>
        </w:rPr>
      </w:pPr>
    </w:p>
    <w:p w14:paraId="7E7B6583" w14:textId="5EF224A6" w:rsidR="0052289D" w:rsidRDefault="00EA0F1A" w:rsidP="002C5AEF">
      <w:pPr>
        <w:shd w:val="clear" w:color="auto" w:fill="FFFFFF"/>
        <w:jc w:val="center"/>
        <w:rPr>
          <w:rFonts w:ascii="Times New Roman" w:hAnsi="Times New Roman" w:cs="Times New Roman"/>
          <w:bCs/>
          <w:color w:val="333333"/>
          <w:sz w:val="28"/>
          <w:szCs w:val="28"/>
        </w:rPr>
      </w:pPr>
      <w:r w:rsidRPr="00EA0F1A">
        <w:rPr>
          <w:rFonts w:ascii="Times New Roman" w:hAnsi="Times New Roman" w:cs="Times New Roman"/>
          <w:b/>
          <w:color w:val="333333"/>
          <w:sz w:val="28"/>
          <w:szCs w:val="28"/>
          <w:bdr w:val="none" w:sz="0" w:space="0" w:color="auto" w:frame="1"/>
        </w:rPr>
        <w:t>VІ. Координація і контроль за реалізацією заходів Програми</w:t>
      </w:r>
    </w:p>
    <w:p w14:paraId="40375A8B" w14:textId="77777777" w:rsidR="002C5AEF" w:rsidRPr="002C5AEF" w:rsidRDefault="002C5AEF" w:rsidP="002C5AEF">
      <w:pPr>
        <w:shd w:val="clear" w:color="auto" w:fill="FFFFFF"/>
        <w:jc w:val="center"/>
        <w:rPr>
          <w:rFonts w:ascii="Times New Roman" w:hAnsi="Times New Roman" w:cs="Times New Roman"/>
          <w:bCs/>
          <w:color w:val="333333"/>
          <w:sz w:val="28"/>
          <w:szCs w:val="28"/>
        </w:rPr>
      </w:pPr>
    </w:p>
    <w:p w14:paraId="3EC1559E" w14:textId="77777777" w:rsidR="0052289D" w:rsidRPr="0052289D" w:rsidRDefault="0052289D" w:rsidP="0052289D">
      <w:pPr>
        <w:widowControl/>
        <w:suppressAutoHyphens/>
        <w:jc w:val="both"/>
        <w:rPr>
          <w:rFonts w:ascii="Times New Roman" w:eastAsia="Times New Roman" w:hAnsi="Times New Roman" w:cs="Times New Roman"/>
          <w:bCs/>
          <w:color w:val="auto"/>
          <w:sz w:val="28"/>
          <w:lang w:eastAsia="zh-CN" w:bidi="ar-SA"/>
        </w:rPr>
      </w:pPr>
      <w:r w:rsidRPr="0052289D">
        <w:rPr>
          <w:rFonts w:ascii="Times New Roman" w:eastAsia="Times New Roman" w:hAnsi="Times New Roman" w:cs="Times New Roman"/>
          <w:bCs/>
          <w:color w:val="auto"/>
          <w:sz w:val="28"/>
          <w:lang w:eastAsia="zh-CN" w:bidi="ar-SA"/>
        </w:rPr>
        <w:t>Координацію виконання заходів Програми здійснює фінансовий та гуманітарний відділи Вишнівської сільської ради.</w:t>
      </w:r>
    </w:p>
    <w:p w14:paraId="19FE726E" w14:textId="0EE13CBD" w:rsidR="0052289D" w:rsidRPr="0052289D" w:rsidRDefault="0052289D" w:rsidP="0052289D">
      <w:pPr>
        <w:widowControl/>
        <w:suppressAutoHyphens/>
        <w:jc w:val="both"/>
        <w:rPr>
          <w:rFonts w:ascii="Times New Roman" w:eastAsia="Times New Roman" w:hAnsi="Times New Roman" w:cs="Times New Roman"/>
          <w:bCs/>
          <w:color w:val="auto"/>
          <w:sz w:val="28"/>
          <w:lang w:eastAsia="zh-CN" w:bidi="ar-SA"/>
        </w:rPr>
      </w:pPr>
      <w:r w:rsidRPr="0052289D">
        <w:rPr>
          <w:rFonts w:ascii="Times New Roman" w:eastAsia="Times New Roman" w:hAnsi="Times New Roman" w:cs="Times New Roman"/>
          <w:bCs/>
          <w:color w:val="auto"/>
          <w:sz w:val="28"/>
          <w:lang w:eastAsia="zh-CN" w:bidi="ar-SA"/>
        </w:rPr>
        <w:t>Контроль за виконанням Програми здійснює відділ бухгалтерського обліку та звітності Вишнівської сільської ради, постійна комісія з питань планування фінансів,</w:t>
      </w:r>
      <w:r>
        <w:rPr>
          <w:rFonts w:ascii="Times New Roman" w:eastAsia="Times New Roman" w:hAnsi="Times New Roman" w:cs="Times New Roman"/>
          <w:bCs/>
          <w:color w:val="auto"/>
          <w:sz w:val="28"/>
          <w:lang w:eastAsia="zh-CN" w:bidi="ar-SA"/>
        </w:rPr>
        <w:t xml:space="preserve"> </w:t>
      </w:r>
      <w:r w:rsidRPr="0052289D">
        <w:rPr>
          <w:rFonts w:ascii="Times New Roman" w:eastAsia="Times New Roman" w:hAnsi="Times New Roman" w:cs="Times New Roman"/>
          <w:bCs/>
          <w:color w:val="auto"/>
          <w:sz w:val="28"/>
          <w:lang w:eastAsia="zh-CN" w:bidi="ar-SA"/>
        </w:rPr>
        <w:t>бюджету та соціально-економічного розвитку Вишнівської сільської ради.</w:t>
      </w:r>
    </w:p>
    <w:p w14:paraId="1404FD49" w14:textId="77777777" w:rsidR="00EA0F1A" w:rsidRPr="00EA0F1A" w:rsidRDefault="00EA0F1A" w:rsidP="006532CE">
      <w:pPr>
        <w:jc w:val="both"/>
        <w:rPr>
          <w:rFonts w:ascii="Times New Roman" w:hAnsi="Times New Roman" w:cs="Times New Roman"/>
          <w:sz w:val="28"/>
          <w:szCs w:val="28"/>
        </w:rPr>
      </w:pPr>
    </w:p>
    <w:p w14:paraId="1E75A49A" w14:textId="77777777" w:rsidR="00EA0F1A" w:rsidRPr="00EA0F1A" w:rsidRDefault="00EA0F1A" w:rsidP="006532CE">
      <w:pPr>
        <w:jc w:val="both"/>
        <w:rPr>
          <w:rFonts w:ascii="Times New Roman" w:hAnsi="Times New Roman" w:cs="Times New Roman"/>
          <w:sz w:val="28"/>
          <w:szCs w:val="28"/>
        </w:rPr>
      </w:pPr>
    </w:p>
    <w:p w14:paraId="22387293" w14:textId="77777777" w:rsidR="00EA0F1A" w:rsidRPr="00EA0F1A" w:rsidRDefault="00EA0F1A" w:rsidP="006532CE">
      <w:pPr>
        <w:jc w:val="both"/>
        <w:rPr>
          <w:rFonts w:ascii="Times New Roman" w:hAnsi="Times New Roman" w:cs="Times New Roman"/>
          <w:sz w:val="28"/>
          <w:szCs w:val="28"/>
        </w:rPr>
      </w:pPr>
    </w:p>
    <w:p w14:paraId="6A9047F1" w14:textId="77777777" w:rsidR="00EA0F1A" w:rsidRPr="00EA0F1A" w:rsidRDefault="00EA0F1A" w:rsidP="006532CE">
      <w:pPr>
        <w:jc w:val="both"/>
        <w:rPr>
          <w:rFonts w:ascii="Times New Roman" w:hAnsi="Times New Roman" w:cs="Times New Roman"/>
          <w:sz w:val="28"/>
          <w:szCs w:val="28"/>
        </w:rPr>
      </w:pPr>
    </w:p>
    <w:p w14:paraId="3C24E0E3" w14:textId="77777777" w:rsidR="00EA0F1A" w:rsidRPr="00EA0F1A" w:rsidRDefault="00EA0F1A" w:rsidP="00EA0F1A">
      <w:pPr>
        <w:jc w:val="both"/>
        <w:rPr>
          <w:rFonts w:ascii="Times New Roman" w:hAnsi="Times New Roman" w:cs="Times New Roman"/>
          <w:sz w:val="28"/>
          <w:szCs w:val="28"/>
        </w:rPr>
      </w:pPr>
    </w:p>
    <w:p w14:paraId="6DD4335D" w14:textId="77777777" w:rsidR="00EA0F1A" w:rsidRDefault="00EA0F1A" w:rsidP="00EA0F1A">
      <w:pPr>
        <w:jc w:val="both"/>
        <w:rPr>
          <w:szCs w:val="28"/>
        </w:rPr>
      </w:pPr>
    </w:p>
    <w:p w14:paraId="00C35AE5" w14:textId="77777777" w:rsidR="00EA0F1A" w:rsidRDefault="00EA0F1A" w:rsidP="00EA0F1A">
      <w:pPr>
        <w:jc w:val="both"/>
        <w:rPr>
          <w:szCs w:val="28"/>
        </w:rPr>
      </w:pPr>
    </w:p>
    <w:p w14:paraId="6182AA14" w14:textId="77777777" w:rsidR="00EA0F1A" w:rsidRDefault="00EA0F1A" w:rsidP="00EA0F1A">
      <w:pPr>
        <w:jc w:val="both"/>
        <w:rPr>
          <w:szCs w:val="28"/>
        </w:rPr>
      </w:pPr>
    </w:p>
    <w:p w14:paraId="6CC3A585" w14:textId="77777777" w:rsidR="00EA0F1A" w:rsidRDefault="00EA0F1A" w:rsidP="00EA0F1A">
      <w:pPr>
        <w:jc w:val="both"/>
        <w:rPr>
          <w:szCs w:val="28"/>
        </w:rPr>
      </w:pPr>
    </w:p>
    <w:p w14:paraId="28B1C5F8" w14:textId="77777777" w:rsidR="00EA0F1A" w:rsidRDefault="00EA0F1A" w:rsidP="00EA0F1A">
      <w:pPr>
        <w:jc w:val="both"/>
        <w:rPr>
          <w:szCs w:val="28"/>
        </w:rPr>
      </w:pPr>
    </w:p>
    <w:p w14:paraId="47048F3D" w14:textId="77777777" w:rsidR="00EA0F1A" w:rsidRDefault="00EA0F1A" w:rsidP="00EA0F1A">
      <w:pPr>
        <w:jc w:val="both"/>
        <w:rPr>
          <w:szCs w:val="28"/>
        </w:rPr>
      </w:pPr>
    </w:p>
    <w:p w14:paraId="14F7F054" w14:textId="77777777" w:rsidR="00EA0F1A" w:rsidRDefault="00EA0F1A" w:rsidP="00EA0F1A">
      <w:pPr>
        <w:jc w:val="both"/>
        <w:rPr>
          <w:szCs w:val="28"/>
        </w:rPr>
      </w:pPr>
    </w:p>
    <w:p w14:paraId="06CB7FD7" w14:textId="77777777" w:rsidR="00EA0F1A" w:rsidRDefault="00EA0F1A" w:rsidP="00EA0F1A">
      <w:pPr>
        <w:jc w:val="both"/>
        <w:rPr>
          <w:szCs w:val="28"/>
        </w:rPr>
      </w:pPr>
    </w:p>
    <w:p w14:paraId="47F40CDC" w14:textId="77777777" w:rsidR="00EA0F1A" w:rsidRDefault="00EA0F1A" w:rsidP="00EA0F1A">
      <w:pPr>
        <w:jc w:val="both"/>
        <w:rPr>
          <w:szCs w:val="28"/>
        </w:rPr>
      </w:pPr>
    </w:p>
    <w:p w14:paraId="789E1EC6" w14:textId="77777777" w:rsidR="00EA0F1A" w:rsidRDefault="00EA0F1A" w:rsidP="00EA0F1A">
      <w:pPr>
        <w:jc w:val="both"/>
        <w:rPr>
          <w:szCs w:val="28"/>
        </w:rPr>
      </w:pPr>
    </w:p>
    <w:p w14:paraId="650F7D60" w14:textId="77777777" w:rsidR="00EA0F1A" w:rsidRDefault="00EA0F1A" w:rsidP="00EA0F1A">
      <w:pPr>
        <w:jc w:val="both"/>
        <w:rPr>
          <w:szCs w:val="28"/>
        </w:rPr>
      </w:pPr>
    </w:p>
    <w:p w14:paraId="1E49B800" w14:textId="77777777" w:rsidR="00EA0F1A" w:rsidRDefault="00EA0F1A" w:rsidP="00EA0F1A">
      <w:pPr>
        <w:jc w:val="both"/>
        <w:rPr>
          <w:szCs w:val="28"/>
        </w:rPr>
      </w:pPr>
    </w:p>
    <w:p w14:paraId="0D248F9A" w14:textId="77777777" w:rsidR="00EA0F1A" w:rsidRDefault="00EA0F1A" w:rsidP="00EA0F1A">
      <w:pPr>
        <w:jc w:val="both"/>
        <w:rPr>
          <w:szCs w:val="28"/>
        </w:rPr>
      </w:pPr>
    </w:p>
    <w:p w14:paraId="4EA5B1E1" w14:textId="77777777" w:rsidR="00EA0F1A" w:rsidRDefault="00EA0F1A" w:rsidP="00EA0F1A">
      <w:pPr>
        <w:jc w:val="both"/>
        <w:rPr>
          <w:szCs w:val="28"/>
        </w:rPr>
      </w:pPr>
    </w:p>
    <w:p w14:paraId="45A5E1A6" w14:textId="77777777" w:rsidR="00EA0F1A" w:rsidRDefault="00EA0F1A" w:rsidP="00EA0F1A">
      <w:pPr>
        <w:jc w:val="both"/>
        <w:rPr>
          <w:szCs w:val="28"/>
        </w:rPr>
      </w:pPr>
    </w:p>
    <w:p w14:paraId="07CE8024" w14:textId="77777777" w:rsidR="00EA0F1A" w:rsidRDefault="00EA0F1A" w:rsidP="00EA0F1A">
      <w:pPr>
        <w:jc w:val="both"/>
        <w:rPr>
          <w:szCs w:val="28"/>
        </w:rPr>
      </w:pPr>
    </w:p>
    <w:p w14:paraId="18168899" w14:textId="77777777" w:rsidR="00EA0F1A" w:rsidRDefault="00EA0F1A" w:rsidP="00EA0F1A">
      <w:pPr>
        <w:jc w:val="both"/>
        <w:rPr>
          <w:szCs w:val="28"/>
        </w:rPr>
      </w:pPr>
    </w:p>
    <w:p w14:paraId="643AB161" w14:textId="3C236787" w:rsidR="00EA0F1A" w:rsidRDefault="00EA0F1A" w:rsidP="00EA0F1A">
      <w:pPr>
        <w:pStyle w:val="a6"/>
        <w:spacing w:after="0" w:line="240" w:lineRule="auto"/>
        <w:rPr>
          <w:b/>
          <w:sz w:val="36"/>
          <w:szCs w:val="36"/>
        </w:rPr>
      </w:pPr>
    </w:p>
    <w:p w14:paraId="05F2C456" w14:textId="77777777" w:rsidR="00FE4A64" w:rsidRDefault="00FE4A64" w:rsidP="00EA0F1A">
      <w:pPr>
        <w:pStyle w:val="a6"/>
        <w:spacing w:after="0" w:line="240" w:lineRule="auto"/>
        <w:rPr>
          <w:b/>
          <w:sz w:val="36"/>
          <w:szCs w:val="36"/>
        </w:rPr>
      </w:pPr>
    </w:p>
    <w:p w14:paraId="62A2FF88" w14:textId="77777777" w:rsidR="00FE4A64" w:rsidRDefault="00FE4A64" w:rsidP="00EA0F1A">
      <w:pPr>
        <w:pStyle w:val="a6"/>
        <w:spacing w:after="0" w:line="240" w:lineRule="auto"/>
        <w:rPr>
          <w:b/>
          <w:sz w:val="36"/>
          <w:szCs w:val="36"/>
        </w:rPr>
      </w:pPr>
    </w:p>
    <w:p w14:paraId="73D1E94C" w14:textId="77777777" w:rsidR="00C007D0" w:rsidRDefault="00C007D0" w:rsidP="00EA0F1A">
      <w:pPr>
        <w:pStyle w:val="a6"/>
        <w:spacing w:after="0" w:line="240" w:lineRule="auto"/>
        <w:rPr>
          <w:b/>
          <w:sz w:val="36"/>
          <w:szCs w:val="36"/>
        </w:rPr>
      </w:pPr>
    </w:p>
    <w:p w14:paraId="3AB3CF19" w14:textId="25928AF7" w:rsidR="00EA0F1A" w:rsidRPr="00FE4A64" w:rsidRDefault="00EA0F1A" w:rsidP="00FE4A64">
      <w:pPr>
        <w:pStyle w:val="a6"/>
        <w:spacing w:after="0" w:line="240" w:lineRule="auto"/>
        <w:ind w:left="720"/>
        <w:jc w:val="both"/>
        <w:rPr>
          <w:bCs w:val="0"/>
          <w:sz w:val="22"/>
          <w:szCs w:val="22"/>
        </w:rPr>
      </w:pPr>
      <w:r>
        <w:rPr>
          <w:b/>
          <w:sz w:val="36"/>
          <w:szCs w:val="36"/>
        </w:rPr>
        <w:t xml:space="preserve">   </w:t>
      </w:r>
      <w:r w:rsidR="00FE4A64">
        <w:rPr>
          <w:b/>
          <w:sz w:val="36"/>
          <w:szCs w:val="36"/>
        </w:rPr>
        <w:t xml:space="preserve">                                                       </w:t>
      </w:r>
      <w:r w:rsidR="007C6CB2">
        <w:rPr>
          <w:b/>
          <w:sz w:val="36"/>
          <w:szCs w:val="36"/>
        </w:rPr>
        <w:t xml:space="preserve"> </w:t>
      </w:r>
      <w:r w:rsidRPr="00FE4A64">
        <w:rPr>
          <w:bCs w:val="0"/>
          <w:sz w:val="22"/>
          <w:szCs w:val="22"/>
        </w:rPr>
        <w:t>Додаток 1</w:t>
      </w:r>
    </w:p>
    <w:p w14:paraId="1F1CCB66" w14:textId="6FD38A7E" w:rsidR="00EA0F1A" w:rsidRDefault="00FE4A64" w:rsidP="00FE4A64">
      <w:pPr>
        <w:pStyle w:val="a6"/>
        <w:spacing w:after="0" w:line="240" w:lineRule="auto"/>
        <w:ind w:left="720"/>
        <w:jc w:val="both"/>
        <w:rPr>
          <w:bCs w:val="0"/>
          <w:sz w:val="22"/>
          <w:szCs w:val="22"/>
        </w:rPr>
      </w:pPr>
      <w:r w:rsidRPr="00FE4A64">
        <w:rPr>
          <w:bCs w:val="0"/>
          <w:sz w:val="22"/>
          <w:szCs w:val="22"/>
        </w:rPr>
        <w:t xml:space="preserve">                                                                                           </w:t>
      </w:r>
      <w:r w:rsidR="007C6CB2">
        <w:rPr>
          <w:bCs w:val="0"/>
          <w:sz w:val="22"/>
          <w:szCs w:val="22"/>
        </w:rPr>
        <w:t xml:space="preserve">    </w:t>
      </w:r>
      <w:r w:rsidRPr="00FE4A64">
        <w:rPr>
          <w:bCs w:val="0"/>
          <w:sz w:val="22"/>
          <w:szCs w:val="22"/>
        </w:rPr>
        <w:t xml:space="preserve">  до «Програми соціальної </w:t>
      </w:r>
      <w:r>
        <w:rPr>
          <w:bCs w:val="0"/>
          <w:sz w:val="22"/>
          <w:szCs w:val="22"/>
        </w:rPr>
        <w:t>підтримки</w:t>
      </w:r>
    </w:p>
    <w:p w14:paraId="1A0DC6E1" w14:textId="38247F25" w:rsidR="00FE4A64" w:rsidRPr="00FE4A64" w:rsidRDefault="00FE4A64" w:rsidP="00FE4A64">
      <w:pPr>
        <w:pStyle w:val="a6"/>
        <w:spacing w:after="0" w:line="240" w:lineRule="auto"/>
        <w:ind w:left="720"/>
        <w:jc w:val="both"/>
        <w:rPr>
          <w:bCs w:val="0"/>
          <w:sz w:val="22"/>
          <w:szCs w:val="22"/>
        </w:rPr>
      </w:pPr>
      <w:r>
        <w:rPr>
          <w:bCs w:val="0"/>
          <w:sz w:val="22"/>
          <w:szCs w:val="22"/>
        </w:rPr>
        <w:t xml:space="preserve">                                                                                              </w:t>
      </w:r>
      <w:r w:rsidR="007C6CB2">
        <w:rPr>
          <w:bCs w:val="0"/>
          <w:sz w:val="22"/>
          <w:szCs w:val="22"/>
        </w:rPr>
        <w:t xml:space="preserve"> </w:t>
      </w:r>
      <w:r>
        <w:rPr>
          <w:bCs w:val="0"/>
          <w:sz w:val="22"/>
          <w:szCs w:val="22"/>
        </w:rPr>
        <w:t xml:space="preserve">  ветеранів війни, військовослужбовців</w:t>
      </w:r>
    </w:p>
    <w:p w14:paraId="2EB3CF50" w14:textId="21C75854" w:rsidR="00EA0F1A" w:rsidRPr="00FE4A64" w:rsidRDefault="00FE4A64" w:rsidP="00EA0F1A">
      <w:pPr>
        <w:pStyle w:val="a6"/>
        <w:spacing w:after="0" w:line="240" w:lineRule="auto"/>
        <w:ind w:left="720"/>
        <w:jc w:val="center"/>
        <w:rPr>
          <w:bCs w:val="0"/>
          <w:sz w:val="22"/>
          <w:szCs w:val="22"/>
        </w:rPr>
      </w:pPr>
      <w:r>
        <w:rPr>
          <w:b/>
          <w:sz w:val="22"/>
          <w:szCs w:val="22"/>
        </w:rPr>
        <w:t xml:space="preserve">                                                         </w:t>
      </w:r>
      <w:r w:rsidR="009B0333">
        <w:rPr>
          <w:b/>
          <w:sz w:val="22"/>
          <w:szCs w:val="22"/>
        </w:rPr>
        <w:t xml:space="preserve">                  </w:t>
      </w:r>
      <w:r w:rsidR="007C6CB2">
        <w:rPr>
          <w:b/>
          <w:sz w:val="22"/>
          <w:szCs w:val="22"/>
        </w:rPr>
        <w:t xml:space="preserve">  </w:t>
      </w:r>
      <w:r w:rsidR="009B0333">
        <w:rPr>
          <w:b/>
          <w:sz w:val="22"/>
          <w:szCs w:val="22"/>
        </w:rPr>
        <w:t xml:space="preserve">   </w:t>
      </w:r>
      <w:r>
        <w:rPr>
          <w:b/>
          <w:sz w:val="22"/>
          <w:szCs w:val="22"/>
        </w:rPr>
        <w:t xml:space="preserve">   </w:t>
      </w:r>
      <w:r w:rsidRPr="00FE4A64">
        <w:rPr>
          <w:bCs w:val="0"/>
          <w:sz w:val="22"/>
          <w:szCs w:val="22"/>
        </w:rPr>
        <w:t xml:space="preserve">та членів їх сімей </w:t>
      </w:r>
      <w:r w:rsidR="009B0333">
        <w:rPr>
          <w:bCs w:val="0"/>
          <w:sz w:val="22"/>
          <w:szCs w:val="22"/>
        </w:rPr>
        <w:t xml:space="preserve">Вишнівської </w:t>
      </w:r>
    </w:p>
    <w:p w14:paraId="1F0F38B9" w14:textId="779447E8" w:rsidR="00FE4A64" w:rsidRPr="009B0333" w:rsidRDefault="009B0333" w:rsidP="00EA0F1A">
      <w:pPr>
        <w:pStyle w:val="a6"/>
        <w:spacing w:after="0" w:line="240" w:lineRule="auto"/>
        <w:ind w:left="720"/>
        <w:jc w:val="center"/>
        <w:rPr>
          <w:bCs w:val="0"/>
          <w:sz w:val="22"/>
          <w:szCs w:val="22"/>
        </w:rPr>
      </w:pPr>
      <w:r>
        <w:rPr>
          <w:b/>
          <w:sz w:val="36"/>
          <w:szCs w:val="36"/>
        </w:rPr>
        <w:t xml:space="preserve">                                  </w:t>
      </w:r>
      <w:r w:rsidR="007C6CB2">
        <w:rPr>
          <w:b/>
          <w:sz w:val="36"/>
          <w:szCs w:val="36"/>
        </w:rPr>
        <w:t xml:space="preserve">                    </w:t>
      </w:r>
      <w:r>
        <w:rPr>
          <w:b/>
          <w:sz w:val="36"/>
          <w:szCs w:val="36"/>
        </w:rPr>
        <w:t xml:space="preserve"> </w:t>
      </w:r>
      <w:r w:rsidRPr="009B0333">
        <w:rPr>
          <w:bCs w:val="0"/>
          <w:sz w:val="22"/>
          <w:szCs w:val="22"/>
        </w:rPr>
        <w:t xml:space="preserve">сільської ради на </w:t>
      </w:r>
      <w:r w:rsidR="007C6CB2">
        <w:rPr>
          <w:bCs w:val="0"/>
          <w:sz w:val="22"/>
          <w:szCs w:val="22"/>
        </w:rPr>
        <w:t>2024-2025 роки»</w:t>
      </w:r>
    </w:p>
    <w:p w14:paraId="4324FFF0" w14:textId="303FEA60" w:rsidR="00EA0F1A" w:rsidRPr="00B44370" w:rsidRDefault="00EA0F1A" w:rsidP="00EA0F1A">
      <w:pPr>
        <w:pStyle w:val="a6"/>
        <w:spacing w:after="0" w:line="240" w:lineRule="auto"/>
        <w:ind w:left="720"/>
        <w:jc w:val="center"/>
        <w:rPr>
          <w:b/>
          <w:sz w:val="36"/>
          <w:szCs w:val="36"/>
        </w:rPr>
      </w:pPr>
      <w:r w:rsidRPr="00B44370">
        <w:rPr>
          <w:b/>
          <w:sz w:val="36"/>
          <w:szCs w:val="36"/>
        </w:rPr>
        <w:t>Паспорт</w:t>
      </w:r>
    </w:p>
    <w:p w14:paraId="7D7B65C9" w14:textId="0BA34C7C" w:rsidR="00EA0F1A" w:rsidRPr="00F32D01" w:rsidRDefault="00EA0F1A" w:rsidP="00EA0F1A">
      <w:pPr>
        <w:pStyle w:val="a6"/>
        <w:spacing w:after="0" w:line="240" w:lineRule="auto"/>
        <w:jc w:val="center"/>
        <w:rPr>
          <w:b/>
          <w:sz w:val="32"/>
          <w:szCs w:val="32"/>
        </w:rPr>
      </w:pPr>
      <w:r w:rsidRPr="00F32D01">
        <w:rPr>
          <w:b/>
          <w:sz w:val="32"/>
          <w:szCs w:val="32"/>
        </w:rPr>
        <w:t>Програми соціально</w:t>
      </w:r>
      <w:r w:rsidR="00F32D01" w:rsidRPr="00F32D01">
        <w:rPr>
          <w:b/>
          <w:sz w:val="32"/>
          <w:szCs w:val="32"/>
        </w:rPr>
        <w:t xml:space="preserve">ї </w:t>
      </w:r>
      <w:r w:rsidRPr="00F32D01">
        <w:rPr>
          <w:b/>
          <w:sz w:val="32"/>
          <w:szCs w:val="32"/>
        </w:rPr>
        <w:t>підтримки ветеранів війни, військовослужбовців та членів їх сімей</w:t>
      </w:r>
    </w:p>
    <w:p w14:paraId="01FCDACA" w14:textId="77777777" w:rsidR="00EA0F1A" w:rsidRPr="00F32D01" w:rsidRDefault="00EA0F1A" w:rsidP="00EA0F1A">
      <w:pPr>
        <w:pStyle w:val="a6"/>
        <w:spacing w:after="0" w:line="240" w:lineRule="auto"/>
        <w:ind w:left="720"/>
        <w:jc w:val="center"/>
        <w:rPr>
          <w:b/>
          <w:sz w:val="32"/>
          <w:szCs w:val="32"/>
        </w:rPr>
      </w:pPr>
      <w:r w:rsidRPr="00F32D01">
        <w:rPr>
          <w:b/>
          <w:sz w:val="32"/>
          <w:szCs w:val="32"/>
        </w:rPr>
        <w:t>Вишнівської сільської ради</w:t>
      </w:r>
    </w:p>
    <w:p w14:paraId="5C623A24" w14:textId="77777777" w:rsidR="00EA0F1A" w:rsidRPr="00F32D01" w:rsidRDefault="00EA0F1A" w:rsidP="00EA0F1A">
      <w:pPr>
        <w:pStyle w:val="a6"/>
        <w:spacing w:after="0" w:line="240" w:lineRule="auto"/>
        <w:jc w:val="center"/>
        <w:rPr>
          <w:b/>
          <w:sz w:val="32"/>
          <w:szCs w:val="32"/>
        </w:rPr>
      </w:pPr>
      <w:r w:rsidRPr="00F32D01">
        <w:rPr>
          <w:b/>
          <w:sz w:val="32"/>
          <w:szCs w:val="32"/>
        </w:rPr>
        <w:t>на 2024 -2025 роки</w:t>
      </w:r>
    </w:p>
    <w:p w14:paraId="3F5D7137" w14:textId="77777777" w:rsidR="00EA0F1A" w:rsidRPr="007A1350" w:rsidRDefault="00EA0F1A" w:rsidP="00EA0F1A">
      <w:pPr>
        <w:pStyle w:val="a6"/>
        <w:spacing w:after="0" w:line="240" w:lineRule="auto"/>
        <w:jc w:val="center"/>
        <w:rPr>
          <w:b/>
          <w:szCs w:val="28"/>
        </w:rPr>
      </w:pPr>
    </w:p>
    <w:p w14:paraId="7ECD184E" w14:textId="77777777" w:rsidR="00EA0F1A" w:rsidRDefault="00EA0F1A" w:rsidP="00EA0F1A">
      <w:pPr>
        <w:pStyle w:val="a6"/>
        <w:spacing w:after="0" w:line="240" w:lineRule="auto"/>
        <w:jc w:val="center"/>
        <w:rPr>
          <w:sz w:val="4"/>
          <w:szCs w:val="4"/>
        </w:rPr>
      </w:pPr>
    </w:p>
    <w:p w14:paraId="1D2A5390" w14:textId="77777777" w:rsidR="00EA0F1A" w:rsidRDefault="00EA0F1A" w:rsidP="00EA0F1A">
      <w:pPr>
        <w:pStyle w:val="a6"/>
        <w:spacing w:after="0" w:line="240" w:lineRule="auto"/>
        <w:jc w:val="center"/>
        <w:rPr>
          <w:sz w:val="4"/>
          <w:szCs w:val="4"/>
        </w:rPr>
      </w:pPr>
    </w:p>
    <w:tbl>
      <w:tblPr>
        <w:tblW w:w="10141" w:type="dxa"/>
        <w:tblInd w:w="-818" w:type="dxa"/>
        <w:tblLayout w:type="fixed"/>
        <w:tblLook w:val="0000" w:firstRow="0" w:lastRow="0" w:firstColumn="0" w:lastColumn="0" w:noHBand="0" w:noVBand="0"/>
      </w:tblPr>
      <w:tblGrid>
        <w:gridCol w:w="474"/>
        <w:gridCol w:w="4564"/>
        <w:gridCol w:w="5103"/>
      </w:tblGrid>
      <w:tr w:rsidR="00EA0F1A" w:rsidRPr="00A57229" w14:paraId="4D849242" w14:textId="77777777" w:rsidTr="003C2868">
        <w:trPr>
          <w:trHeight w:val="644"/>
        </w:trPr>
        <w:tc>
          <w:tcPr>
            <w:tcW w:w="474" w:type="dxa"/>
            <w:tcBorders>
              <w:top w:val="single" w:sz="4" w:space="0" w:color="000000"/>
              <w:left w:val="single" w:sz="4" w:space="0" w:color="000000"/>
              <w:bottom w:val="single" w:sz="4" w:space="0" w:color="000000"/>
            </w:tcBorders>
          </w:tcPr>
          <w:p w14:paraId="7BD46C16" w14:textId="77777777" w:rsidR="00EA0F1A" w:rsidRPr="00EA0F1A" w:rsidRDefault="00EA0F1A" w:rsidP="003C2868">
            <w:pPr>
              <w:ind w:right="-108"/>
              <w:rPr>
                <w:rFonts w:ascii="Times New Roman" w:hAnsi="Times New Roman" w:cs="Times New Roman"/>
                <w:sz w:val="28"/>
                <w:szCs w:val="28"/>
              </w:rPr>
            </w:pPr>
            <w:r w:rsidRPr="00EA0F1A">
              <w:rPr>
                <w:rFonts w:ascii="Times New Roman" w:hAnsi="Times New Roman" w:cs="Times New Roman"/>
                <w:sz w:val="28"/>
                <w:szCs w:val="28"/>
              </w:rPr>
              <w:t>1</w:t>
            </w:r>
          </w:p>
        </w:tc>
        <w:tc>
          <w:tcPr>
            <w:tcW w:w="4564" w:type="dxa"/>
            <w:tcBorders>
              <w:top w:val="single" w:sz="4" w:space="0" w:color="000000"/>
              <w:left w:val="single" w:sz="4" w:space="0" w:color="000000"/>
              <w:bottom w:val="single" w:sz="4" w:space="0" w:color="000000"/>
            </w:tcBorders>
          </w:tcPr>
          <w:p w14:paraId="1F4391B6" w14:textId="77777777" w:rsidR="00EA0F1A" w:rsidRPr="00EA0F1A" w:rsidRDefault="00EA0F1A" w:rsidP="003C2868">
            <w:pPr>
              <w:tabs>
                <w:tab w:val="left" w:pos="-6539"/>
              </w:tabs>
              <w:ind w:right="-217"/>
              <w:rPr>
                <w:rFonts w:ascii="Times New Roman" w:hAnsi="Times New Roman" w:cs="Times New Roman"/>
                <w:sz w:val="28"/>
                <w:szCs w:val="28"/>
              </w:rPr>
            </w:pPr>
            <w:r w:rsidRPr="00EA0F1A">
              <w:rPr>
                <w:rFonts w:ascii="Times New Roman" w:hAnsi="Times New Roman" w:cs="Times New Roman"/>
                <w:sz w:val="28"/>
                <w:szCs w:val="28"/>
              </w:rPr>
              <w:t>Ініціатор розроблення</w:t>
            </w:r>
          </w:p>
          <w:p w14:paraId="7E39C78F" w14:textId="77777777" w:rsidR="00EA0F1A" w:rsidRPr="00EA0F1A" w:rsidRDefault="00EA0F1A" w:rsidP="003C2868">
            <w:pPr>
              <w:tabs>
                <w:tab w:val="left" w:pos="-6539"/>
              </w:tabs>
              <w:ind w:right="-217"/>
              <w:rPr>
                <w:rFonts w:ascii="Times New Roman" w:hAnsi="Times New Roman" w:cs="Times New Roman"/>
                <w:sz w:val="28"/>
                <w:szCs w:val="28"/>
              </w:rPr>
            </w:pPr>
            <w:r w:rsidRPr="00EA0F1A">
              <w:rPr>
                <w:rFonts w:ascii="Times New Roman" w:hAnsi="Times New Roman" w:cs="Times New Roman"/>
                <w:sz w:val="28"/>
                <w:szCs w:val="28"/>
              </w:rPr>
              <w:t>Програми</w:t>
            </w:r>
          </w:p>
        </w:tc>
        <w:tc>
          <w:tcPr>
            <w:tcW w:w="5103" w:type="dxa"/>
            <w:tcBorders>
              <w:top w:val="single" w:sz="4" w:space="0" w:color="000000"/>
              <w:left w:val="single" w:sz="4" w:space="0" w:color="000000"/>
              <w:bottom w:val="single" w:sz="4" w:space="0" w:color="000000"/>
              <w:right w:val="single" w:sz="4" w:space="0" w:color="000000"/>
            </w:tcBorders>
          </w:tcPr>
          <w:p w14:paraId="09A9ADFE" w14:textId="77777777" w:rsidR="00EA0F1A" w:rsidRPr="00EA0F1A" w:rsidRDefault="00EA0F1A" w:rsidP="003C2868">
            <w:pPr>
              <w:rPr>
                <w:rFonts w:ascii="Times New Roman" w:hAnsi="Times New Roman" w:cs="Times New Roman"/>
                <w:sz w:val="28"/>
                <w:szCs w:val="28"/>
              </w:rPr>
            </w:pPr>
            <w:r w:rsidRPr="00EA0F1A">
              <w:rPr>
                <w:rFonts w:ascii="Times New Roman" w:hAnsi="Times New Roman" w:cs="Times New Roman"/>
                <w:sz w:val="28"/>
                <w:szCs w:val="28"/>
              </w:rPr>
              <w:t>Вишнівська сільська рада</w:t>
            </w:r>
          </w:p>
        </w:tc>
      </w:tr>
      <w:tr w:rsidR="00EA0F1A" w:rsidRPr="00A57229" w14:paraId="1CB69FBD" w14:textId="77777777" w:rsidTr="003C2868">
        <w:trPr>
          <w:trHeight w:val="427"/>
        </w:trPr>
        <w:tc>
          <w:tcPr>
            <w:tcW w:w="474" w:type="dxa"/>
            <w:tcBorders>
              <w:top w:val="single" w:sz="4" w:space="0" w:color="000000"/>
              <w:left w:val="single" w:sz="4" w:space="0" w:color="000000"/>
              <w:bottom w:val="single" w:sz="4" w:space="0" w:color="000000"/>
            </w:tcBorders>
          </w:tcPr>
          <w:p w14:paraId="71EBD586" w14:textId="77777777" w:rsidR="00EA0F1A" w:rsidRPr="00EA0F1A" w:rsidRDefault="00EA0F1A" w:rsidP="003C2868">
            <w:pPr>
              <w:ind w:right="-108"/>
              <w:rPr>
                <w:rFonts w:ascii="Times New Roman" w:hAnsi="Times New Roman" w:cs="Times New Roman"/>
                <w:sz w:val="28"/>
                <w:szCs w:val="28"/>
              </w:rPr>
            </w:pPr>
            <w:r w:rsidRPr="00EA0F1A">
              <w:rPr>
                <w:rFonts w:ascii="Times New Roman" w:hAnsi="Times New Roman" w:cs="Times New Roman"/>
                <w:sz w:val="28"/>
                <w:szCs w:val="28"/>
              </w:rPr>
              <w:t>2</w:t>
            </w:r>
          </w:p>
        </w:tc>
        <w:tc>
          <w:tcPr>
            <w:tcW w:w="4564" w:type="dxa"/>
            <w:tcBorders>
              <w:top w:val="single" w:sz="4" w:space="0" w:color="000000"/>
              <w:left w:val="single" w:sz="4" w:space="0" w:color="000000"/>
              <w:bottom w:val="single" w:sz="4" w:space="0" w:color="000000"/>
            </w:tcBorders>
          </w:tcPr>
          <w:p w14:paraId="7F6B76ED" w14:textId="77777777" w:rsidR="00EA0F1A" w:rsidRPr="00EA0F1A" w:rsidRDefault="00EA0F1A" w:rsidP="003C2868">
            <w:pPr>
              <w:rPr>
                <w:rFonts w:ascii="Times New Roman" w:hAnsi="Times New Roman" w:cs="Times New Roman"/>
                <w:sz w:val="28"/>
                <w:szCs w:val="28"/>
              </w:rPr>
            </w:pPr>
            <w:r w:rsidRPr="00EA0F1A">
              <w:rPr>
                <w:rFonts w:ascii="Times New Roman" w:hAnsi="Times New Roman" w:cs="Times New Roman"/>
                <w:sz w:val="28"/>
                <w:szCs w:val="28"/>
              </w:rPr>
              <w:t>Розробник Програми</w:t>
            </w:r>
          </w:p>
        </w:tc>
        <w:tc>
          <w:tcPr>
            <w:tcW w:w="5103" w:type="dxa"/>
            <w:tcBorders>
              <w:top w:val="single" w:sz="4" w:space="0" w:color="000000"/>
              <w:left w:val="single" w:sz="4" w:space="0" w:color="000000"/>
              <w:bottom w:val="single" w:sz="4" w:space="0" w:color="000000"/>
              <w:right w:val="single" w:sz="4" w:space="0" w:color="000000"/>
            </w:tcBorders>
          </w:tcPr>
          <w:p w14:paraId="58BE6F09" w14:textId="5304AEB1" w:rsidR="00EA0F1A" w:rsidRPr="00EA0F1A" w:rsidRDefault="001C178C" w:rsidP="003C2868">
            <w:pPr>
              <w:jc w:val="both"/>
              <w:rPr>
                <w:rFonts w:ascii="Times New Roman" w:hAnsi="Times New Roman" w:cs="Times New Roman"/>
                <w:sz w:val="28"/>
                <w:szCs w:val="28"/>
              </w:rPr>
            </w:pPr>
            <w:r>
              <w:rPr>
                <w:rFonts w:ascii="Times New Roman" w:hAnsi="Times New Roman" w:cs="Times New Roman"/>
                <w:sz w:val="28"/>
                <w:szCs w:val="28"/>
              </w:rPr>
              <w:t xml:space="preserve">Виконавчі органи </w:t>
            </w:r>
            <w:r w:rsidR="00EA0F1A" w:rsidRPr="00EA0F1A">
              <w:rPr>
                <w:rFonts w:ascii="Times New Roman" w:hAnsi="Times New Roman" w:cs="Times New Roman"/>
                <w:sz w:val="28"/>
                <w:szCs w:val="28"/>
              </w:rPr>
              <w:t>Вишнівської  сільської ради</w:t>
            </w:r>
            <w:r>
              <w:rPr>
                <w:rFonts w:ascii="Times New Roman" w:hAnsi="Times New Roman" w:cs="Times New Roman"/>
                <w:sz w:val="28"/>
                <w:szCs w:val="28"/>
              </w:rPr>
              <w:t xml:space="preserve"> - гуманітарний відділ, фінансовий відділ, відділ з питань юридичного забезпечення ради, діловодства та проектно-інвестиційної діяльності </w:t>
            </w:r>
          </w:p>
        </w:tc>
      </w:tr>
      <w:tr w:rsidR="00EA0F1A" w14:paraId="4DACC7C1" w14:textId="77777777" w:rsidTr="003C2868">
        <w:trPr>
          <w:trHeight w:val="465"/>
        </w:trPr>
        <w:tc>
          <w:tcPr>
            <w:tcW w:w="474" w:type="dxa"/>
            <w:tcBorders>
              <w:top w:val="single" w:sz="4" w:space="0" w:color="000000"/>
              <w:left w:val="single" w:sz="4" w:space="0" w:color="000000"/>
              <w:bottom w:val="single" w:sz="4" w:space="0" w:color="000000"/>
            </w:tcBorders>
          </w:tcPr>
          <w:p w14:paraId="251AC59E" w14:textId="77777777" w:rsidR="00EA0F1A" w:rsidRPr="00EA0F1A" w:rsidRDefault="00EA0F1A" w:rsidP="003C2868">
            <w:pPr>
              <w:ind w:right="-108"/>
              <w:rPr>
                <w:rFonts w:ascii="Times New Roman" w:hAnsi="Times New Roman" w:cs="Times New Roman"/>
                <w:sz w:val="28"/>
                <w:szCs w:val="28"/>
              </w:rPr>
            </w:pPr>
            <w:r w:rsidRPr="00EA0F1A">
              <w:rPr>
                <w:rFonts w:ascii="Times New Roman" w:hAnsi="Times New Roman" w:cs="Times New Roman"/>
                <w:sz w:val="28"/>
                <w:szCs w:val="28"/>
              </w:rPr>
              <w:t>3</w:t>
            </w:r>
          </w:p>
        </w:tc>
        <w:tc>
          <w:tcPr>
            <w:tcW w:w="4564" w:type="dxa"/>
            <w:tcBorders>
              <w:top w:val="single" w:sz="4" w:space="0" w:color="000000"/>
              <w:left w:val="single" w:sz="4" w:space="0" w:color="000000"/>
              <w:bottom w:val="single" w:sz="4" w:space="0" w:color="000000"/>
            </w:tcBorders>
          </w:tcPr>
          <w:p w14:paraId="0F1BFB78" w14:textId="77777777" w:rsidR="00EA0F1A" w:rsidRPr="00EA0F1A" w:rsidRDefault="00EA0F1A" w:rsidP="003C2868">
            <w:pPr>
              <w:rPr>
                <w:rFonts w:ascii="Times New Roman" w:hAnsi="Times New Roman" w:cs="Times New Roman"/>
                <w:sz w:val="28"/>
                <w:szCs w:val="28"/>
              </w:rPr>
            </w:pPr>
            <w:r w:rsidRPr="00EA0F1A">
              <w:rPr>
                <w:rFonts w:ascii="Times New Roman" w:hAnsi="Times New Roman" w:cs="Times New Roman"/>
                <w:sz w:val="28"/>
                <w:szCs w:val="28"/>
              </w:rPr>
              <w:t>Термін реалізації Програми</w:t>
            </w:r>
          </w:p>
        </w:tc>
        <w:tc>
          <w:tcPr>
            <w:tcW w:w="5103" w:type="dxa"/>
            <w:tcBorders>
              <w:top w:val="single" w:sz="4" w:space="0" w:color="000000"/>
              <w:left w:val="single" w:sz="4" w:space="0" w:color="000000"/>
              <w:bottom w:val="single" w:sz="4" w:space="0" w:color="000000"/>
              <w:right w:val="single" w:sz="4" w:space="0" w:color="000000"/>
            </w:tcBorders>
          </w:tcPr>
          <w:p w14:paraId="3F8ADF7E" w14:textId="77777777" w:rsidR="00EA0F1A" w:rsidRPr="00EA0F1A" w:rsidRDefault="00EA0F1A" w:rsidP="003C2868">
            <w:pPr>
              <w:rPr>
                <w:rFonts w:ascii="Times New Roman" w:hAnsi="Times New Roman" w:cs="Times New Roman"/>
                <w:sz w:val="28"/>
                <w:szCs w:val="28"/>
              </w:rPr>
            </w:pPr>
            <w:r w:rsidRPr="00EA0F1A">
              <w:rPr>
                <w:rFonts w:ascii="Times New Roman" w:hAnsi="Times New Roman" w:cs="Times New Roman"/>
                <w:sz w:val="28"/>
                <w:szCs w:val="28"/>
              </w:rPr>
              <w:t>2024 -2025 роки</w:t>
            </w:r>
          </w:p>
        </w:tc>
      </w:tr>
      <w:tr w:rsidR="00EA0F1A" w14:paraId="0DD69AC4" w14:textId="77777777" w:rsidTr="003C2868">
        <w:trPr>
          <w:trHeight w:val="367"/>
        </w:trPr>
        <w:tc>
          <w:tcPr>
            <w:tcW w:w="474" w:type="dxa"/>
            <w:tcBorders>
              <w:top w:val="single" w:sz="4" w:space="0" w:color="000000"/>
              <w:left w:val="single" w:sz="4" w:space="0" w:color="000000"/>
              <w:bottom w:val="single" w:sz="4" w:space="0" w:color="000000"/>
            </w:tcBorders>
          </w:tcPr>
          <w:p w14:paraId="78780EED" w14:textId="77777777" w:rsidR="00EA0F1A" w:rsidRPr="00EA0F1A" w:rsidRDefault="00EA0F1A" w:rsidP="003C2868">
            <w:pPr>
              <w:ind w:right="-108"/>
              <w:rPr>
                <w:rFonts w:ascii="Times New Roman" w:hAnsi="Times New Roman" w:cs="Times New Roman"/>
                <w:sz w:val="28"/>
                <w:szCs w:val="28"/>
              </w:rPr>
            </w:pPr>
            <w:r w:rsidRPr="00EA0F1A">
              <w:rPr>
                <w:rFonts w:ascii="Times New Roman" w:hAnsi="Times New Roman" w:cs="Times New Roman"/>
                <w:sz w:val="28"/>
                <w:szCs w:val="28"/>
              </w:rPr>
              <w:t>4</w:t>
            </w:r>
          </w:p>
        </w:tc>
        <w:tc>
          <w:tcPr>
            <w:tcW w:w="4564" w:type="dxa"/>
            <w:tcBorders>
              <w:top w:val="single" w:sz="4" w:space="0" w:color="000000"/>
              <w:left w:val="single" w:sz="4" w:space="0" w:color="000000"/>
              <w:bottom w:val="single" w:sz="4" w:space="0" w:color="000000"/>
            </w:tcBorders>
          </w:tcPr>
          <w:p w14:paraId="30E195CE" w14:textId="77777777" w:rsidR="00EA0F1A" w:rsidRPr="00EA0F1A" w:rsidRDefault="00EA0F1A" w:rsidP="003C2868">
            <w:pPr>
              <w:rPr>
                <w:rFonts w:ascii="Times New Roman" w:hAnsi="Times New Roman" w:cs="Times New Roman"/>
                <w:sz w:val="28"/>
                <w:szCs w:val="28"/>
              </w:rPr>
            </w:pPr>
            <w:r w:rsidRPr="00EA0F1A">
              <w:rPr>
                <w:rFonts w:ascii="Times New Roman" w:hAnsi="Times New Roman" w:cs="Times New Roman"/>
                <w:sz w:val="28"/>
                <w:szCs w:val="28"/>
              </w:rPr>
              <w:t>Фінансування Програми</w:t>
            </w:r>
          </w:p>
        </w:tc>
        <w:tc>
          <w:tcPr>
            <w:tcW w:w="5103" w:type="dxa"/>
            <w:tcBorders>
              <w:top w:val="single" w:sz="4" w:space="0" w:color="000000"/>
              <w:left w:val="single" w:sz="4" w:space="0" w:color="000000"/>
              <w:bottom w:val="single" w:sz="4" w:space="0" w:color="000000"/>
              <w:right w:val="single" w:sz="4" w:space="0" w:color="000000"/>
            </w:tcBorders>
            <w:vAlign w:val="bottom"/>
          </w:tcPr>
          <w:p w14:paraId="593CD57A" w14:textId="77777777" w:rsidR="00EA0F1A" w:rsidRPr="00EA0F1A" w:rsidRDefault="00EA0F1A" w:rsidP="003C2868">
            <w:pPr>
              <w:snapToGrid w:val="0"/>
              <w:jc w:val="both"/>
              <w:rPr>
                <w:rFonts w:ascii="Times New Roman" w:hAnsi="Times New Roman" w:cs="Times New Roman"/>
                <w:sz w:val="28"/>
                <w:szCs w:val="28"/>
              </w:rPr>
            </w:pPr>
            <w:r w:rsidRPr="00EA0F1A">
              <w:rPr>
                <w:rFonts w:ascii="Times New Roman" w:hAnsi="Times New Roman" w:cs="Times New Roman"/>
                <w:sz w:val="28"/>
                <w:szCs w:val="28"/>
                <w:shd w:val="clear" w:color="auto" w:fill="FFFFFF"/>
              </w:rPr>
              <w:t>Місцевий бюджет, а також інші джерела фінансування, не заборонені чинним законодавством</w:t>
            </w:r>
          </w:p>
        </w:tc>
      </w:tr>
      <w:tr w:rsidR="00EA0F1A" w14:paraId="3418ADC0" w14:textId="77777777" w:rsidTr="003C2868">
        <w:trPr>
          <w:trHeight w:val="303"/>
        </w:trPr>
        <w:tc>
          <w:tcPr>
            <w:tcW w:w="474" w:type="dxa"/>
            <w:tcBorders>
              <w:top w:val="single" w:sz="4" w:space="0" w:color="000000"/>
              <w:left w:val="single" w:sz="4" w:space="0" w:color="000000"/>
              <w:bottom w:val="single" w:sz="4" w:space="0" w:color="000000"/>
            </w:tcBorders>
          </w:tcPr>
          <w:p w14:paraId="7CFC04D3" w14:textId="77777777" w:rsidR="00EA0F1A" w:rsidRPr="00EA0F1A" w:rsidRDefault="00EA0F1A" w:rsidP="003C2868">
            <w:pPr>
              <w:snapToGrid w:val="0"/>
              <w:ind w:right="-108"/>
              <w:rPr>
                <w:rFonts w:ascii="Times New Roman" w:hAnsi="Times New Roman" w:cs="Times New Roman"/>
                <w:sz w:val="28"/>
                <w:szCs w:val="28"/>
              </w:rPr>
            </w:pPr>
            <w:r w:rsidRPr="00EA0F1A">
              <w:rPr>
                <w:rFonts w:ascii="Times New Roman" w:hAnsi="Times New Roman" w:cs="Times New Roman"/>
                <w:sz w:val="28"/>
                <w:szCs w:val="28"/>
              </w:rPr>
              <w:t>5</w:t>
            </w:r>
          </w:p>
        </w:tc>
        <w:tc>
          <w:tcPr>
            <w:tcW w:w="4564" w:type="dxa"/>
            <w:tcBorders>
              <w:top w:val="single" w:sz="4" w:space="0" w:color="000000"/>
              <w:left w:val="single" w:sz="4" w:space="0" w:color="000000"/>
              <w:bottom w:val="single" w:sz="4" w:space="0" w:color="000000"/>
            </w:tcBorders>
          </w:tcPr>
          <w:p w14:paraId="6B52189F" w14:textId="77777777" w:rsidR="00EA0F1A" w:rsidRPr="00EA0F1A" w:rsidRDefault="00EA0F1A" w:rsidP="003C2868">
            <w:pPr>
              <w:rPr>
                <w:rFonts w:ascii="Times New Roman" w:hAnsi="Times New Roman" w:cs="Times New Roman"/>
                <w:sz w:val="28"/>
                <w:szCs w:val="28"/>
              </w:rPr>
            </w:pPr>
            <w:r w:rsidRPr="00EA0F1A">
              <w:rPr>
                <w:rFonts w:ascii="Times New Roman" w:hAnsi="Times New Roman" w:cs="Times New Roman"/>
                <w:sz w:val="28"/>
                <w:szCs w:val="28"/>
              </w:rPr>
              <w:t>Загальний обсяг фінансових ресурсів, необхідних для реалізації Програми, всього, тис. грн.</w:t>
            </w:r>
          </w:p>
        </w:tc>
        <w:tc>
          <w:tcPr>
            <w:tcW w:w="5103" w:type="dxa"/>
            <w:tcBorders>
              <w:top w:val="single" w:sz="4" w:space="0" w:color="000000"/>
              <w:left w:val="single" w:sz="4" w:space="0" w:color="000000"/>
              <w:bottom w:val="single" w:sz="4" w:space="0" w:color="000000"/>
              <w:right w:val="single" w:sz="4" w:space="0" w:color="000000"/>
            </w:tcBorders>
          </w:tcPr>
          <w:p w14:paraId="47878346" w14:textId="77777777" w:rsidR="00EA0F1A" w:rsidRPr="00EA0F1A" w:rsidRDefault="00EA0F1A" w:rsidP="003C2868">
            <w:pPr>
              <w:snapToGrid w:val="0"/>
              <w:jc w:val="center"/>
              <w:rPr>
                <w:rFonts w:ascii="Times New Roman" w:hAnsi="Times New Roman" w:cs="Times New Roman"/>
                <w:sz w:val="28"/>
                <w:szCs w:val="28"/>
              </w:rPr>
            </w:pPr>
          </w:p>
          <w:p w14:paraId="34C3E37B" w14:textId="41359747" w:rsidR="00EA0F1A" w:rsidRPr="00C12966" w:rsidRDefault="00C12966" w:rsidP="00C12966">
            <w:pPr>
              <w:snapToGrid w:val="0"/>
              <w:rPr>
                <w:rFonts w:ascii="Times New Roman" w:hAnsi="Times New Roman" w:cs="Times New Roman"/>
                <w:color w:val="auto"/>
                <w:sz w:val="28"/>
                <w:szCs w:val="28"/>
                <w:lang w:val="ru-RU"/>
              </w:rPr>
            </w:pPr>
            <w:r w:rsidRPr="00C12966">
              <w:rPr>
                <w:rFonts w:ascii="Times New Roman" w:hAnsi="Times New Roman" w:cs="Times New Roman"/>
                <w:color w:val="auto"/>
                <w:sz w:val="28"/>
                <w:szCs w:val="28"/>
                <w:lang w:val="ru-RU"/>
              </w:rPr>
              <w:t>14840,0</w:t>
            </w:r>
          </w:p>
          <w:p w14:paraId="59FAB15C" w14:textId="77777777" w:rsidR="00EA0F1A" w:rsidRPr="00EA0F1A" w:rsidRDefault="00EA0F1A" w:rsidP="003C2868">
            <w:pPr>
              <w:snapToGrid w:val="0"/>
              <w:rPr>
                <w:rFonts w:ascii="Times New Roman" w:hAnsi="Times New Roman" w:cs="Times New Roman"/>
                <w:sz w:val="28"/>
                <w:szCs w:val="28"/>
              </w:rPr>
            </w:pPr>
          </w:p>
          <w:p w14:paraId="017301CC" w14:textId="77777777" w:rsidR="00EA0F1A" w:rsidRPr="00EA0F1A" w:rsidRDefault="00EA0F1A" w:rsidP="003C2868">
            <w:pPr>
              <w:snapToGrid w:val="0"/>
              <w:jc w:val="center"/>
              <w:rPr>
                <w:rFonts w:ascii="Times New Roman" w:hAnsi="Times New Roman" w:cs="Times New Roman"/>
                <w:sz w:val="28"/>
                <w:szCs w:val="28"/>
              </w:rPr>
            </w:pPr>
          </w:p>
        </w:tc>
      </w:tr>
      <w:tr w:rsidR="00EA0F1A" w14:paraId="254D19FE" w14:textId="77777777" w:rsidTr="003C2868">
        <w:tc>
          <w:tcPr>
            <w:tcW w:w="474" w:type="dxa"/>
            <w:tcBorders>
              <w:top w:val="single" w:sz="4" w:space="0" w:color="000000"/>
              <w:left w:val="single" w:sz="4" w:space="0" w:color="000000"/>
              <w:bottom w:val="single" w:sz="4" w:space="0" w:color="000000"/>
            </w:tcBorders>
          </w:tcPr>
          <w:p w14:paraId="31CE72E6" w14:textId="77777777" w:rsidR="00EA0F1A" w:rsidRPr="00EA0F1A" w:rsidRDefault="00EA0F1A" w:rsidP="003C2868">
            <w:pPr>
              <w:ind w:left="-108" w:right="-108"/>
              <w:jc w:val="center"/>
              <w:rPr>
                <w:rFonts w:ascii="Times New Roman" w:hAnsi="Times New Roman" w:cs="Times New Roman"/>
                <w:sz w:val="28"/>
                <w:szCs w:val="28"/>
              </w:rPr>
            </w:pPr>
            <w:r w:rsidRPr="00EA0F1A">
              <w:rPr>
                <w:rFonts w:ascii="Times New Roman" w:hAnsi="Times New Roman" w:cs="Times New Roman"/>
                <w:sz w:val="28"/>
                <w:szCs w:val="28"/>
              </w:rPr>
              <w:t>6</w:t>
            </w:r>
          </w:p>
        </w:tc>
        <w:tc>
          <w:tcPr>
            <w:tcW w:w="4564" w:type="dxa"/>
            <w:tcBorders>
              <w:top w:val="single" w:sz="4" w:space="0" w:color="000000"/>
              <w:left w:val="single" w:sz="4" w:space="0" w:color="000000"/>
              <w:bottom w:val="single" w:sz="4" w:space="0" w:color="000000"/>
            </w:tcBorders>
          </w:tcPr>
          <w:p w14:paraId="581A9FDB" w14:textId="77777777" w:rsidR="00EA0F1A" w:rsidRPr="00EA0F1A" w:rsidRDefault="00EA0F1A" w:rsidP="003C2868">
            <w:pPr>
              <w:rPr>
                <w:rFonts w:ascii="Times New Roman" w:hAnsi="Times New Roman" w:cs="Times New Roman"/>
                <w:sz w:val="28"/>
                <w:szCs w:val="28"/>
              </w:rPr>
            </w:pPr>
            <w:r w:rsidRPr="00EA0F1A">
              <w:rPr>
                <w:rFonts w:ascii="Times New Roman" w:hAnsi="Times New Roman" w:cs="Times New Roman"/>
                <w:sz w:val="28"/>
                <w:szCs w:val="28"/>
              </w:rPr>
              <w:t>Очікувані результати</w:t>
            </w:r>
          </w:p>
        </w:tc>
        <w:tc>
          <w:tcPr>
            <w:tcW w:w="5103" w:type="dxa"/>
            <w:tcBorders>
              <w:top w:val="single" w:sz="4" w:space="0" w:color="000000"/>
              <w:left w:val="single" w:sz="4" w:space="0" w:color="000000"/>
              <w:bottom w:val="single" w:sz="4" w:space="0" w:color="000000"/>
              <w:right w:val="single" w:sz="4" w:space="0" w:color="000000"/>
            </w:tcBorders>
          </w:tcPr>
          <w:p w14:paraId="107382E5" w14:textId="77777777" w:rsidR="00EA0F1A" w:rsidRPr="00EA0F1A" w:rsidRDefault="00EA0F1A" w:rsidP="003C2868">
            <w:pPr>
              <w:rPr>
                <w:rFonts w:ascii="Times New Roman" w:hAnsi="Times New Roman" w:cs="Times New Roman"/>
                <w:sz w:val="28"/>
                <w:szCs w:val="28"/>
                <w:shd w:val="clear" w:color="auto" w:fill="FFFFFF"/>
              </w:rPr>
            </w:pPr>
            <w:r w:rsidRPr="00EA0F1A">
              <w:rPr>
                <w:rFonts w:ascii="Times New Roman" w:hAnsi="Times New Roman" w:cs="Times New Roman"/>
                <w:sz w:val="28"/>
                <w:szCs w:val="28"/>
                <w:shd w:val="clear" w:color="auto" w:fill="FFFFFF"/>
              </w:rPr>
              <w:t xml:space="preserve">Покращення добробуту та якості життя </w:t>
            </w:r>
            <w:r w:rsidRPr="00EA0F1A">
              <w:rPr>
                <w:rFonts w:ascii="Times New Roman" w:hAnsi="Times New Roman" w:cs="Times New Roman"/>
                <w:sz w:val="28"/>
                <w:szCs w:val="28"/>
                <w:shd w:val="clear" w:color="auto" w:fill="FFFFFF"/>
              </w:rPr>
              <w:lastRenderedPageBreak/>
              <w:t xml:space="preserve">ветеранів війни, військовослужбовців, та членів їх сімей. </w:t>
            </w:r>
          </w:p>
          <w:p w14:paraId="3A713D65" w14:textId="77777777" w:rsidR="00EA0F1A" w:rsidRPr="00EA0F1A" w:rsidRDefault="00EA0F1A" w:rsidP="003C2868">
            <w:pPr>
              <w:snapToGrid w:val="0"/>
              <w:jc w:val="center"/>
              <w:rPr>
                <w:rFonts w:ascii="Times New Roman" w:hAnsi="Times New Roman" w:cs="Times New Roman"/>
                <w:sz w:val="28"/>
                <w:szCs w:val="28"/>
              </w:rPr>
            </w:pPr>
          </w:p>
        </w:tc>
      </w:tr>
    </w:tbl>
    <w:p w14:paraId="19EAF7FF" w14:textId="77777777" w:rsidR="00EA0F1A" w:rsidRDefault="00EA0F1A" w:rsidP="00EA0F1A">
      <w:pPr>
        <w:pStyle w:val="a6"/>
        <w:spacing w:after="0" w:line="240" w:lineRule="auto"/>
        <w:rPr>
          <w:sz w:val="21"/>
          <w:szCs w:val="21"/>
        </w:rPr>
      </w:pPr>
    </w:p>
    <w:p w14:paraId="6638B97E" w14:textId="77777777" w:rsidR="00EA0F1A" w:rsidRDefault="00EA0F1A" w:rsidP="00EA0F1A">
      <w:pPr>
        <w:pStyle w:val="a6"/>
        <w:spacing w:after="0" w:line="240" w:lineRule="auto"/>
        <w:rPr>
          <w:sz w:val="21"/>
          <w:szCs w:val="21"/>
        </w:rPr>
      </w:pPr>
    </w:p>
    <w:p w14:paraId="0CB5BDC3" w14:textId="78827030" w:rsidR="00EA0F1A" w:rsidRPr="00467857" w:rsidRDefault="00EA0F1A" w:rsidP="00EA0F1A">
      <w:pPr>
        <w:rPr>
          <w:szCs w:val="28"/>
        </w:rPr>
        <w:sectPr w:rsidR="00EA0F1A" w:rsidRPr="00467857" w:rsidSect="001E4BF6">
          <w:footerReference w:type="default" r:id="rId17"/>
          <w:pgSz w:w="11906" w:h="16838" w:code="9"/>
          <w:pgMar w:top="624" w:right="567" w:bottom="624" w:left="1701" w:header="720" w:footer="346" w:gutter="0"/>
          <w:pgNumType w:start="1"/>
          <w:cols w:space="720"/>
          <w:docGrid w:linePitch="381"/>
        </w:sectPr>
      </w:pPr>
    </w:p>
    <w:p w14:paraId="333D9D42" w14:textId="77777777" w:rsidR="00EA0F1A" w:rsidRDefault="00EA0F1A" w:rsidP="00EA0F1A">
      <w:pPr>
        <w:jc w:val="center"/>
        <w:rPr>
          <w:b/>
          <w:szCs w:val="28"/>
        </w:rPr>
      </w:pPr>
    </w:p>
    <w:p w14:paraId="5DC6C863" w14:textId="77777777" w:rsidR="00EA0F1A" w:rsidRPr="00EA0F1A" w:rsidRDefault="00EA0F1A" w:rsidP="00EA0F1A">
      <w:pPr>
        <w:shd w:val="clear" w:color="auto" w:fill="FFFFFF"/>
        <w:ind w:left="11624"/>
        <w:contextualSpacing/>
        <w:jc w:val="both"/>
        <w:textAlignment w:val="baseline"/>
        <w:rPr>
          <w:rFonts w:ascii="Times New Roman" w:hAnsi="Times New Roman" w:cs="Times New Roman"/>
          <w:sz w:val="22"/>
          <w:szCs w:val="22"/>
        </w:rPr>
      </w:pPr>
      <w:r w:rsidRPr="00EA0F1A">
        <w:rPr>
          <w:rFonts w:ascii="Times New Roman" w:hAnsi="Times New Roman" w:cs="Times New Roman"/>
          <w:sz w:val="22"/>
          <w:szCs w:val="22"/>
        </w:rPr>
        <w:t>Додаток 2</w:t>
      </w:r>
    </w:p>
    <w:p w14:paraId="2E026EE2" w14:textId="77777777" w:rsidR="00EA0F1A" w:rsidRPr="00EA0F1A" w:rsidRDefault="00EA0F1A" w:rsidP="00EA0F1A">
      <w:pPr>
        <w:shd w:val="clear" w:color="auto" w:fill="FFFFFF"/>
        <w:ind w:left="11624"/>
        <w:contextualSpacing/>
        <w:jc w:val="both"/>
        <w:textAlignment w:val="baseline"/>
        <w:rPr>
          <w:rFonts w:ascii="Times New Roman" w:hAnsi="Times New Roman" w:cs="Times New Roman"/>
          <w:sz w:val="22"/>
          <w:szCs w:val="22"/>
        </w:rPr>
      </w:pPr>
      <w:r w:rsidRPr="00EA0F1A">
        <w:rPr>
          <w:rFonts w:ascii="Times New Roman" w:hAnsi="Times New Roman" w:cs="Times New Roman"/>
          <w:sz w:val="22"/>
          <w:szCs w:val="22"/>
        </w:rPr>
        <w:t>до «Програми соціальної підтримки</w:t>
      </w:r>
    </w:p>
    <w:p w14:paraId="65E7F9F0" w14:textId="201A817B" w:rsidR="00EA0F1A" w:rsidRPr="00965669" w:rsidRDefault="00EA0F1A" w:rsidP="00965669">
      <w:pPr>
        <w:shd w:val="clear" w:color="auto" w:fill="FFFFFF"/>
        <w:ind w:left="11624"/>
        <w:contextualSpacing/>
        <w:jc w:val="both"/>
        <w:textAlignment w:val="baseline"/>
        <w:rPr>
          <w:rFonts w:ascii="Times New Roman" w:hAnsi="Times New Roman" w:cs="Times New Roman"/>
          <w:sz w:val="22"/>
          <w:szCs w:val="22"/>
        </w:rPr>
      </w:pPr>
      <w:r w:rsidRPr="00EA0F1A">
        <w:rPr>
          <w:rFonts w:ascii="Times New Roman" w:hAnsi="Times New Roman" w:cs="Times New Roman"/>
          <w:sz w:val="22"/>
          <w:szCs w:val="22"/>
        </w:rPr>
        <w:t>ветеранів війни, військовослужбовців та членів їх сімей Вишнівської сільської ради на 2024-2025 роки»</w:t>
      </w:r>
    </w:p>
    <w:tbl>
      <w:tblPr>
        <w:tblW w:w="15599" w:type="dxa"/>
        <w:tblCellSpacing w:w="0" w:type="dxa"/>
        <w:tblInd w:w="-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16"/>
        <w:gridCol w:w="4977"/>
        <w:gridCol w:w="1417"/>
        <w:gridCol w:w="1001"/>
        <w:gridCol w:w="1985"/>
        <w:gridCol w:w="1267"/>
        <w:gridCol w:w="992"/>
        <w:gridCol w:w="856"/>
        <w:gridCol w:w="2413"/>
        <w:gridCol w:w="6"/>
      </w:tblGrid>
      <w:tr w:rsidR="00965669" w:rsidRPr="00C20854" w14:paraId="4BD4FD87" w14:textId="77777777" w:rsidTr="007C6CB2">
        <w:trPr>
          <w:tblCellSpacing w:w="0" w:type="dxa"/>
        </w:trPr>
        <w:tc>
          <w:tcPr>
            <w:tcW w:w="15599" w:type="dxa"/>
            <w:gridSpan w:val="11"/>
            <w:tcBorders>
              <w:top w:val="single" w:sz="4" w:space="0" w:color="000000"/>
              <w:left w:val="single" w:sz="4" w:space="0" w:color="000000"/>
              <w:bottom w:val="single" w:sz="4" w:space="0" w:color="000000"/>
              <w:right w:val="single" w:sz="4" w:space="0" w:color="000000"/>
            </w:tcBorders>
          </w:tcPr>
          <w:p w14:paraId="0F6C6114" w14:textId="59A148FE" w:rsidR="00965669" w:rsidRPr="002A652A" w:rsidRDefault="00965669" w:rsidP="003C2868">
            <w:pPr>
              <w:pStyle w:val="af1"/>
              <w:spacing w:before="0" w:after="0"/>
              <w:jc w:val="center"/>
              <w:rPr>
                <w:b/>
                <w:noProof/>
                <w:sz w:val="32"/>
                <w:szCs w:val="32"/>
              </w:rPr>
            </w:pPr>
            <w:r w:rsidRPr="002A652A">
              <w:rPr>
                <w:b/>
                <w:noProof/>
                <w:color w:val="000000"/>
                <w:sz w:val="32"/>
                <w:szCs w:val="32"/>
              </w:rPr>
              <w:t>Завдання та заходи програми</w:t>
            </w:r>
          </w:p>
        </w:tc>
      </w:tr>
      <w:tr w:rsidR="00F32D01" w:rsidRPr="00C20854" w14:paraId="4A15B168" w14:textId="77777777" w:rsidTr="00131223">
        <w:trPr>
          <w:trHeight w:val="828"/>
          <w:tblCellSpacing w:w="0" w:type="dxa"/>
        </w:trPr>
        <w:tc>
          <w:tcPr>
            <w:tcW w:w="669" w:type="dxa"/>
            <w:vMerge w:val="restart"/>
            <w:tcBorders>
              <w:top w:val="single" w:sz="4" w:space="0" w:color="000000"/>
              <w:left w:val="single" w:sz="4" w:space="0" w:color="000000"/>
              <w:bottom w:val="single" w:sz="4" w:space="0" w:color="000000"/>
              <w:right w:val="single" w:sz="4" w:space="0" w:color="000000"/>
            </w:tcBorders>
            <w:vAlign w:val="center"/>
            <w:hideMark/>
          </w:tcPr>
          <w:p w14:paraId="450F05E6" w14:textId="77777777" w:rsidR="00F32D01" w:rsidRPr="00C20854" w:rsidRDefault="00F32D01" w:rsidP="003C2868">
            <w:pPr>
              <w:pStyle w:val="af1"/>
              <w:spacing w:before="0" w:after="0"/>
              <w:jc w:val="center"/>
              <w:rPr>
                <w:noProof/>
              </w:rPr>
            </w:pPr>
            <w:r w:rsidRPr="00C20854">
              <w:rPr>
                <w:noProof/>
                <w:color w:val="000000"/>
              </w:rPr>
              <w:t>№</w:t>
            </w:r>
          </w:p>
          <w:p w14:paraId="6C622AEF" w14:textId="77777777" w:rsidR="00F32D01" w:rsidRPr="00C20854" w:rsidRDefault="00F32D01" w:rsidP="003C2868">
            <w:pPr>
              <w:pStyle w:val="af1"/>
              <w:spacing w:before="0" w:after="0"/>
              <w:jc w:val="center"/>
              <w:rPr>
                <w:noProof/>
              </w:rPr>
            </w:pPr>
            <w:r w:rsidRPr="00C20854">
              <w:rPr>
                <w:noProof/>
                <w:color w:val="000000"/>
              </w:rPr>
              <w:t>з/п</w:t>
            </w:r>
          </w:p>
        </w:tc>
        <w:tc>
          <w:tcPr>
            <w:tcW w:w="4993"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0D15FFA0" w14:textId="77777777" w:rsidR="00F32D01" w:rsidRPr="00C20854" w:rsidRDefault="00F32D01" w:rsidP="003C2868">
            <w:pPr>
              <w:pStyle w:val="af1"/>
              <w:spacing w:before="0" w:after="0"/>
              <w:jc w:val="center"/>
              <w:rPr>
                <w:noProof/>
              </w:rPr>
            </w:pPr>
            <w:r w:rsidRPr="00C20854">
              <w:rPr>
                <w:noProof/>
                <w:color w:val="000000"/>
              </w:rPr>
              <w:t>Перелік заходів програми</w:t>
            </w:r>
          </w:p>
        </w:tc>
        <w:tc>
          <w:tcPr>
            <w:tcW w:w="1417" w:type="dxa"/>
            <w:vMerge w:val="restart"/>
            <w:tcBorders>
              <w:top w:val="single" w:sz="4" w:space="0" w:color="000000"/>
              <w:left w:val="single" w:sz="4" w:space="0" w:color="000000"/>
              <w:bottom w:val="single" w:sz="4" w:space="0" w:color="000000"/>
              <w:right w:val="single" w:sz="4" w:space="0" w:color="000000"/>
            </w:tcBorders>
            <w:vAlign w:val="center"/>
            <w:hideMark/>
          </w:tcPr>
          <w:p w14:paraId="1FFC46B6" w14:textId="77777777" w:rsidR="00F32D01" w:rsidRPr="00C20854" w:rsidRDefault="00F32D01" w:rsidP="003C2868">
            <w:pPr>
              <w:pStyle w:val="af1"/>
              <w:spacing w:before="0" w:after="0"/>
              <w:ind w:left="-74" w:right="-141"/>
              <w:jc w:val="center"/>
              <w:rPr>
                <w:noProof/>
              </w:rPr>
            </w:pPr>
            <w:r w:rsidRPr="00C20854">
              <w:rPr>
                <w:noProof/>
                <w:color w:val="000000"/>
              </w:rPr>
              <w:t>Строк виконання заходу</w:t>
            </w:r>
          </w:p>
        </w:tc>
        <w:tc>
          <w:tcPr>
            <w:tcW w:w="1001" w:type="dxa"/>
            <w:vMerge w:val="restart"/>
            <w:tcBorders>
              <w:top w:val="single" w:sz="4" w:space="0" w:color="000000"/>
              <w:left w:val="single" w:sz="4" w:space="0" w:color="000000"/>
              <w:right w:val="single" w:sz="4" w:space="0" w:color="000000"/>
            </w:tcBorders>
          </w:tcPr>
          <w:p w14:paraId="21E62010" w14:textId="77777777" w:rsidR="0074684F" w:rsidRDefault="0074684F" w:rsidP="003C2868">
            <w:pPr>
              <w:pStyle w:val="af1"/>
              <w:spacing w:before="0" w:after="0"/>
              <w:jc w:val="center"/>
              <w:rPr>
                <w:noProof/>
                <w:color w:val="000000"/>
              </w:rPr>
            </w:pPr>
          </w:p>
          <w:p w14:paraId="4709C404" w14:textId="77777777" w:rsidR="009A42C5" w:rsidRDefault="009A42C5" w:rsidP="003C2868">
            <w:pPr>
              <w:pStyle w:val="af1"/>
              <w:spacing w:before="0" w:after="0"/>
              <w:jc w:val="center"/>
              <w:rPr>
                <w:noProof/>
                <w:color w:val="000000"/>
                <w:sz w:val="22"/>
                <w:szCs w:val="22"/>
              </w:rPr>
            </w:pPr>
          </w:p>
          <w:p w14:paraId="029F59A4" w14:textId="7D8A8B2A" w:rsidR="00F32D01" w:rsidRPr="009A42C5" w:rsidRDefault="00F32D01" w:rsidP="003C2868">
            <w:pPr>
              <w:pStyle w:val="af1"/>
              <w:spacing w:before="0" w:after="0"/>
              <w:jc w:val="center"/>
              <w:rPr>
                <w:noProof/>
                <w:color w:val="000000"/>
                <w:sz w:val="22"/>
                <w:szCs w:val="22"/>
                <w:lang w:val="en-US"/>
              </w:rPr>
            </w:pPr>
            <w:r w:rsidRPr="009A42C5">
              <w:rPr>
                <w:noProof/>
                <w:color w:val="000000"/>
                <w:sz w:val="22"/>
                <w:szCs w:val="22"/>
              </w:rPr>
              <w:t xml:space="preserve">Сума </w:t>
            </w:r>
            <w:r w:rsidR="0074684F" w:rsidRPr="009A42C5">
              <w:rPr>
                <w:noProof/>
                <w:color w:val="000000"/>
                <w:sz w:val="22"/>
                <w:szCs w:val="22"/>
              </w:rPr>
              <w:t>допомоги</w:t>
            </w:r>
            <w:r w:rsidR="006B37A6" w:rsidRPr="009A42C5">
              <w:rPr>
                <w:noProof/>
                <w:color w:val="000000"/>
                <w:sz w:val="22"/>
                <w:szCs w:val="22"/>
                <w:lang w:val="en-US"/>
              </w:rPr>
              <w:t xml:space="preserve"> </w:t>
            </w:r>
            <w:r w:rsidR="006B37A6" w:rsidRPr="009A42C5">
              <w:rPr>
                <w:noProof/>
                <w:color w:val="000000"/>
                <w:sz w:val="18"/>
                <w:szCs w:val="18"/>
                <w:lang w:val="en-US"/>
              </w:rPr>
              <w:t>(</w:t>
            </w:r>
            <w:r w:rsidR="006B37A6" w:rsidRPr="009A42C5">
              <w:rPr>
                <w:noProof/>
                <w:color w:val="000000"/>
                <w:sz w:val="18"/>
                <w:szCs w:val="18"/>
              </w:rPr>
              <w:t>тис.грн.</w:t>
            </w:r>
            <w:r w:rsidR="006B37A6" w:rsidRPr="009A42C5">
              <w:rPr>
                <w:noProof/>
                <w:color w:val="000000"/>
                <w:sz w:val="18"/>
                <w:szCs w:val="18"/>
                <w:lang w:val="en-US"/>
              </w:rPr>
              <w:t>)</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hideMark/>
          </w:tcPr>
          <w:p w14:paraId="2C3186B1" w14:textId="37DBB444" w:rsidR="00F32D01" w:rsidRPr="00C20854" w:rsidRDefault="00F32D01" w:rsidP="003C2868">
            <w:pPr>
              <w:pStyle w:val="af1"/>
              <w:spacing w:before="0" w:after="0"/>
              <w:jc w:val="center"/>
              <w:rPr>
                <w:noProof/>
              </w:rPr>
            </w:pPr>
            <w:r w:rsidRPr="00C20854">
              <w:rPr>
                <w:noProof/>
                <w:color w:val="000000"/>
              </w:rPr>
              <w:t>Виконавці</w:t>
            </w:r>
          </w:p>
          <w:p w14:paraId="0308EE39" w14:textId="77777777" w:rsidR="00F32D01" w:rsidRPr="00C20854" w:rsidRDefault="00F32D01" w:rsidP="003C2868">
            <w:pPr>
              <w:pStyle w:val="af1"/>
              <w:spacing w:before="0" w:after="0"/>
              <w:jc w:val="center"/>
              <w:rPr>
                <w:noProof/>
              </w:rPr>
            </w:pPr>
            <w:r w:rsidRPr="00C20854">
              <w:rPr>
                <w:noProof/>
              </w:rPr>
              <w:t> </w:t>
            </w:r>
          </w:p>
        </w:tc>
        <w:tc>
          <w:tcPr>
            <w:tcW w:w="1267" w:type="dxa"/>
            <w:vMerge w:val="restart"/>
            <w:tcBorders>
              <w:top w:val="single" w:sz="4" w:space="0" w:color="000000"/>
              <w:left w:val="single" w:sz="4" w:space="0" w:color="000000"/>
              <w:bottom w:val="single" w:sz="4" w:space="0" w:color="000000"/>
              <w:right w:val="single" w:sz="4" w:space="0" w:color="000000"/>
            </w:tcBorders>
            <w:vAlign w:val="center"/>
            <w:hideMark/>
          </w:tcPr>
          <w:p w14:paraId="08A7C3D9" w14:textId="77777777" w:rsidR="00F32D01" w:rsidRPr="00C20854" w:rsidRDefault="00F32D01" w:rsidP="003C2868">
            <w:pPr>
              <w:pStyle w:val="af1"/>
              <w:spacing w:before="0" w:after="0"/>
              <w:jc w:val="center"/>
              <w:rPr>
                <w:noProof/>
              </w:rPr>
            </w:pPr>
            <w:r w:rsidRPr="00C20854">
              <w:rPr>
                <w:noProof/>
                <w:color w:val="000000"/>
              </w:rPr>
              <w:t>Джерела фінансування</w:t>
            </w:r>
          </w:p>
        </w:tc>
        <w:tc>
          <w:tcPr>
            <w:tcW w:w="1848" w:type="dxa"/>
            <w:gridSpan w:val="2"/>
            <w:tcBorders>
              <w:top w:val="single" w:sz="4" w:space="0" w:color="000000"/>
              <w:left w:val="single" w:sz="4" w:space="0" w:color="000000"/>
              <w:bottom w:val="single" w:sz="4" w:space="0" w:color="000000"/>
              <w:right w:val="single" w:sz="4" w:space="0" w:color="000000"/>
            </w:tcBorders>
            <w:vAlign w:val="center"/>
            <w:hideMark/>
          </w:tcPr>
          <w:p w14:paraId="271105B9" w14:textId="77777777" w:rsidR="00F32D01" w:rsidRPr="00C20854" w:rsidRDefault="00F32D01" w:rsidP="003C2868">
            <w:pPr>
              <w:pStyle w:val="af1"/>
              <w:spacing w:before="0" w:after="0"/>
              <w:jc w:val="center"/>
              <w:rPr>
                <w:noProof/>
              </w:rPr>
            </w:pPr>
            <w:r w:rsidRPr="00C20854">
              <w:rPr>
                <w:noProof/>
                <w:color w:val="000000"/>
              </w:rPr>
              <w:t>Орієнтовні обсяги фінансування (вартість) тис.грн</w:t>
            </w:r>
          </w:p>
          <w:p w14:paraId="531542EB" w14:textId="77777777" w:rsidR="00F32D01" w:rsidRPr="00C20854" w:rsidRDefault="00F32D01" w:rsidP="003C2868">
            <w:pPr>
              <w:pStyle w:val="af1"/>
              <w:spacing w:before="0" w:after="0"/>
              <w:jc w:val="center"/>
              <w:rPr>
                <w:noProof/>
              </w:rPr>
            </w:pPr>
            <w:r w:rsidRPr="00C20854">
              <w:rPr>
                <w:noProof/>
                <w:color w:val="000000"/>
              </w:rPr>
              <w:t>у тому числі:</w:t>
            </w:r>
          </w:p>
        </w:tc>
        <w:tc>
          <w:tcPr>
            <w:tcW w:w="2419" w:type="dxa"/>
            <w:gridSpan w:val="2"/>
            <w:tcBorders>
              <w:top w:val="single" w:sz="4" w:space="0" w:color="000000"/>
              <w:left w:val="single" w:sz="4" w:space="0" w:color="000000"/>
              <w:right w:val="single" w:sz="4" w:space="0" w:color="000000"/>
            </w:tcBorders>
            <w:vAlign w:val="center"/>
            <w:hideMark/>
          </w:tcPr>
          <w:p w14:paraId="71B50F37" w14:textId="77777777" w:rsidR="00F32D01" w:rsidRPr="00C20854" w:rsidRDefault="00F32D01" w:rsidP="003C2868">
            <w:pPr>
              <w:pStyle w:val="af1"/>
              <w:spacing w:before="0" w:after="0"/>
              <w:ind w:left="-108"/>
              <w:jc w:val="center"/>
              <w:rPr>
                <w:noProof/>
              </w:rPr>
            </w:pPr>
            <w:r w:rsidRPr="00C20854">
              <w:rPr>
                <w:noProof/>
                <w:color w:val="000000"/>
              </w:rPr>
              <w:t>Очікуваний результат</w:t>
            </w:r>
          </w:p>
        </w:tc>
      </w:tr>
      <w:tr w:rsidR="00F32D01" w:rsidRPr="00C20854" w14:paraId="30852A70" w14:textId="77777777" w:rsidTr="00131223">
        <w:trPr>
          <w:gridAfter w:val="1"/>
          <w:wAfter w:w="6" w:type="dxa"/>
          <w:tblCellSpacing w:w="0" w:type="dxa"/>
        </w:trPr>
        <w:tc>
          <w:tcPr>
            <w:tcW w:w="669" w:type="dxa"/>
            <w:vMerge/>
            <w:tcBorders>
              <w:top w:val="single" w:sz="4" w:space="0" w:color="000000"/>
              <w:left w:val="single" w:sz="4" w:space="0" w:color="000000"/>
              <w:bottom w:val="single" w:sz="4" w:space="0" w:color="000000"/>
              <w:right w:val="single" w:sz="4" w:space="0" w:color="000000"/>
            </w:tcBorders>
            <w:vAlign w:val="center"/>
            <w:hideMark/>
          </w:tcPr>
          <w:p w14:paraId="3D43C982" w14:textId="77777777" w:rsidR="00F32D01" w:rsidRPr="00C20854" w:rsidRDefault="00F32D01" w:rsidP="003C2868">
            <w:pPr>
              <w:rPr>
                <w:noProof/>
              </w:rPr>
            </w:pPr>
          </w:p>
        </w:tc>
        <w:tc>
          <w:tcPr>
            <w:tcW w:w="4993" w:type="dxa"/>
            <w:gridSpan w:val="2"/>
            <w:vMerge/>
            <w:tcBorders>
              <w:top w:val="single" w:sz="4" w:space="0" w:color="000000"/>
              <w:left w:val="single" w:sz="4" w:space="0" w:color="000000"/>
              <w:bottom w:val="single" w:sz="4" w:space="0" w:color="000000"/>
              <w:right w:val="single" w:sz="4" w:space="0" w:color="000000"/>
            </w:tcBorders>
            <w:vAlign w:val="center"/>
            <w:hideMark/>
          </w:tcPr>
          <w:p w14:paraId="6C965B30" w14:textId="77777777" w:rsidR="00F32D01" w:rsidRPr="00C20854" w:rsidRDefault="00F32D01" w:rsidP="003C2868">
            <w:pPr>
              <w:rPr>
                <w:noProof/>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14:paraId="5F352DE8" w14:textId="77777777" w:rsidR="00F32D01" w:rsidRPr="00C20854" w:rsidRDefault="00F32D01" w:rsidP="003C2868">
            <w:pPr>
              <w:rPr>
                <w:noProof/>
              </w:rPr>
            </w:pPr>
          </w:p>
        </w:tc>
        <w:tc>
          <w:tcPr>
            <w:tcW w:w="1001" w:type="dxa"/>
            <w:vMerge/>
            <w:tcBorders>
              <w:left w:val="single" w:sz="4" w:space="0" w:color="000000"/>
              <w:bottom w:val="single" w:sz="4" w:space="0" w:color="000000"/>
              <w:right w:val="single" w:sz="4" w:space="0" w:color="000000"/>
            </w:tcBorders>
          </w:tcPr>
          <w:p w14:paraId="1B968F85" w14:textId="77777777" w:rsidR="00F32D01" w:rsidRPr="00C20854" w:rsidRDefault="00F32D01" w:rsidP="003C2868">
            <w:pPr>
              <w:rPr>
                <w:noProof/>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62F05A9" w14:textId="363EA040" w:rsidR="00F32D01" w:rsidRPr="00C20854" w:rsidRDefault="00F32D01" w:rsidP="003C2868">
            <w:pPr>
              <w:rPr>
                <w:noProof/>
              </w:rPr>
            </w:pPr>
          </w:p>
        </w:tc>
        <w:tc>
          <w:tcPr>
            <w:tcW w:w="1267" w:type="dxa"/>
            <w:vMerge/>
            <w:tcBorders>
              <w:top w:val="single" w:sz="4" w:space="0" w:color="000000"/>
              <w:left w:val="single" w:sz="4" w:space="0" w:color="000000"/>
              <w:bottom w:val="single" w:sz="4" w:space="0" w:color="000000"/>
              <w:right w:val="single" w:sz="4" w:space="0" w:color="000000"/>
            </w:tcBorders>
            <w:vAlign w:val="center"/>
            <w:hideMark/>
          </w:tcPr>
          <w:p w14:paraId="24F8D8D9" w14:textId="77777777" w:rsidR="00F32D01" w:rsidRPr="00C20854" w:rsidRDefault="00F32D01" w:rsidP="003C2868">
            <w:pPr>
              <w:rPr>
                <w:noProof/>
              </w:rPr>
            </w:pPr>
          </w:p>
        </w:tc>
        <w:tc>
          <w:tcPr>
            <w:tcW w:w="992" w:type="dxa"/>
            <w:tcBorders>
              <w:top w:val="single" w:sz="4" w:space="0" w:color="000000"/>
              <w:left w:val="single" w:sz="4" w:space="0" w:color="000000"/>
              <w:bottom w:val="single" w:sz="4" w:space="0" w:color="000000"/>
              <w:right w:val="single" w:sz="4" w:space="0" w:color="000000"/>
            </w:tcBorders>
            <w:hideMark/>
          </w:tcPr>
          <w:p w14:paraId="79A3B600" w14:textId="77777777" w:rsidR="00F32D01" w:rsidRPr="0015219D" w:rsidRDefault="00F32D01" w:rsidP="003C2868">
            <w:pPr>
              <w:pStyle w:val="af1"/>
              <w:spacing w:before="0" w:after="0"/>
              <w:jc w:val="center"/>
              <w:rPr>
                <w:b/>
                <w:noProof/>
              </w:rPr>
            </w:pPr>
            <w:r w:rsidRPr="0015219D">
              <w:rPr>
                <w:b/>
                <w:noProof/>
                <w:color w:val="000000"/>
              </w:rPr>
              <w:t>202</w:t>
            </w:r>
            <w:r>
              <w:rPr>
                <w:b/>
                <w:noProof/>
                <w:color w:val="000000"/>
              </w:rPr>
              <w:t>4</w:t>
            </w:r>
            <w:r>
              <w:rPr>
                <w:b/>
                <w:noProof/>
              </w:rPr>
              <w:t xml:space="preserve"> </w:t>
            </w:r>
            <w:r w:rsidRPr="0015219D">
              <w:rPr>
                <w:b/>
                <w:noProof/>
                <w:color w:val="000000"/>
              </w:rPr>
              <w:t>рік</w:t>
            </w:r>
          </w:p>
        </w:tc>
        <w:tc>
          <w:tcPr>
            <w:tcW w:w="856" w:type="dxa"/>
            <w:tcBorders>
              <w:top w:val="single" w:sz="4" w:space="0" w:color="000000"/>
              <w:left w:val="single" w:sz="4" w:space="0" w:color="000000"/>
              <w:bottom w:val="single" w:sz="4" w:space="0" w:color="000000"/>
              <w:right w:val="single" w:sz="4" w:space="0" w:color="auto"/>
            </w:tcBorders>
            <w:hideMark/>
          </w:tcPr>
          <w:p w14:paraId="188A0E8C" w14:textId="77777777" w:rsidR="00F32D01" w:rsidRPr="0015219D" w:rsidRDefault="00F32D01" w:rsidP="003C2868">
            <w:pPr>
              <w:pStyle w:val="af1"/>
              <w:spacing w:before="0" w:after="0"/>
              <w:jc w:val="center"/>
              <w:rPr>
                <w:b/>
                <w:noProof/>
              </w:rPr>
            </w:pPr>
            <w:r w:rsidRPr="0015219D">
              <w:rPr>
                <w:b/>
                <w:noProof/>
                <w:color w:val="000000"/>
              </w:rPr>
              <w:t>202</w:t>
            </w:r>
            <w:r>
              <w:rPr>
                <w:b/>
                <w:noProof/>
                <w:color w:val="000000"/>
              </w:rPr>
              <w:t>5</w:t>
            </w:r>
            <w:r>
              <w:rPr>
                <w:b/>
                <w:noProof/>
              </w:rPr>
              <w:t xml:space="preserve"> </w:t>
            </w:r>
            <w:r w:rsidRPr="0015219D">
              <w:rPr>
                <w:b/>
                <w:noProof/>
                <w:color w:val="000000"/>
              </w:rPr>
              <w:t>рік</w:t>
            </w:r>
          </w:p>
        </w:tc>
        <w:tc>
          <w:tcPr>
            <w:tcW w:w="2413" w:type="dxa"/>
            <w:tcBorders>
              <w:left w:val="single" w:sz="4" w:space="0" w:color="000000"/>
              <w:bottom w:val="single" w:sz="4" w:space="0" w:color="000000"/>
              <w:right w:val="single" w:sz="4" w:space="0" w:color="000000"/>
            </w:tcBorders>
            <w:vAlign w:val="center"/>
            <w:hideMark/>
          </w:tcPr>
          <w:p w14:paraId="1906AF70" w14:textId="77777777" w:rsidR="00F32D01" w:rsidRPr="00C20854" w:rsidRDefault="00F32D01" w:rsidP="003C2868">
            <w:pPr>
              <w:pStyle w:val="af1"/>
              <w:rPr>
                <w:noProof/>
              </w:rPr>
            </w:pPr>
          </w:p>
        </w:tc>
      </w:tr>
      <w:tr w:rsidR="00F32D01" w:rsidRPr="00C20854" w14:paraId="1E9DD5AF" w14:textId="77777777" w:rsidTr="00131223">
        <w:trPr>
          <w:gridAfter w:val="1"/>
          <w:wAfter w:w="6" w:type="dxa"/>
          <w:tblCellSpacing w:w="0" w:type="dxa"/>
        </w:trPr>
        <w:tc>
          <w:tcPr>
            <w:tcW w:w="669" w:type="dxa"/>
            <w:tcBorders>
              <w:top w:val="single" w:sz="4" w:space="0" w:color="000000"/>
              <w:left w:val="single" w:sz="4" w:space="0" w:color="000000"/>
              <w:bottom w:val="single" w:sz="4" w:space="0" w:color="000000"/>
              <w:right w:val="single" w:sz="4" w:space="0" w:color="000000"/>
            </w:tcBorders>
            <w:vAlign w:val="center"/>
            <w:hideMark/>
          </w:tcPr>
          <w:p w14:paraId="7FB9E0DA" w14:textId="77777777" w:rsidR="00F32D01" w:rsidRPr="00C20854" w:rsidRDefault="00F32D01" w:rsidP="003C2868">
            <w:pPr>
              <w:pStyle w:val="af1"/>
              <w:spacing w:before="0" w:after="0"/>
              <w:jc w:val="center"/>
              <w:rPr>
                <w:noProof/>
              </w:rPr>
            </w:pPr>
            <w:r w:rsidRPr="00C20854">
              <w:rPr>
                <w:noProof/>
                <w:color w:val="000000"/>
              </w:rPr>
              <w:t>1</w:t>
            </w:r>
          </w:p>
        </w:tc>
        <w:tc>
          <w:tcPr>
            <w:tcW w:w="4993" w:type="dxa"/>
            <w:gridSpan w:val="2"/>
            <w:tcBorders>
              <w:top w:val="single" w:sz="4" w:space="0" w:color="000000"/>
              <w:left w:val="single" w:sz="4" w:space="0" w:color="000000"/>
              <w:bottom w:val="single" w:sz="4" w:space="0" w:color="000000"/>
              <w:right w:val="single" w:sz="4" w:space="0" w:color="000000"/>
            </w:tcBorders>
            <w:vAlign w:val="center"/>
            <w:hideMark/>
          </w:tcPr>
          <w:p w14:paraId="18F4070E" w14:textId="77777777" w:rsidR="00F32D01" w:rsidRPr="00C20854" w:rsidRDefault="00F32D01" w:rsidP="003C2868">
            <w:pPr>
              <w:pStyle w:val="af1"/>
              <w:spacing w:before="0" w:after="0"/>
              <w:jc w:val="center"/>
              <w:rPr>
                <w:noProof/>
              </w:rPr>
            </w:pPr>
            <w:r w:rsidRPr="00C20854">
              <w:rPr>
                <w:noProof/>
                <w:color w:val="000000"/>
              </w:rPr>
              <w:t>2</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64BF614D" w14:textId="77777777" w:rsidR="00F32D01" w:rsidRPr="00C20854" w:rsidRDefault="00F32D01" w:rsidP="003C2868">
            <w:pPr>
              <w:pStyle w:val="af1"/>
              <w:spacing w:before="0" w:after="0"/>
              <w:jc w:val="center"/>
              <w:rPr>
                <w:noProof/>
              </w:rPr>
            </w:pPr>
            <w:r w:rsidRPr="00C20854">
              <w:rPr>
                <w:noProof/>
                <w:color w:val="000000"/>
              </w:rPr>
              <w:t>3</w:t>
            </w:r>
          </w:p>
        </w:tc>
        <w:tc>
          <w:tcPr>
            <w:tcW w:w="1001" w:type="dxa"/>
            <w:tcBorders>
              <w:top w:val="single" w:sz="4" w:space="0" w:color="000000"/>
              <w:left w:val="single" w:sz="4" w:space="0" w:color="000000"/>
              <w:bottom w:val="single" w:sz="4" w:space="0" w:color="000000"/>
              <w:right w:val="single" w:sz="4" w:space="0" w:color="000000"/>
            </w:tcBorders>
          </w:tcPr>
          <w:p w14:paraId="52FF3B86" w14:textId="77777777" w:rsidR="00F32D01" w:rsidRPr="00C20854" w:rsidRDefault="00F32D01" w:rsidP="003C2868">
            <w:pPr>
              <w:pStyle w:val="af1"/>
              <w:spacing w:before="0" w:after="0"/>
              <w:jc w:val="center"/>
              <w:rPr>
                <w:noProof/>
                <w:color w:val="000000"/>
              </w:rPr>
            </w:pP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1D04B02D" w14:textId="7A0CAABE" w:rsidR="00F32D01" w:rsidRPr="00C20854" w:rsidRDefault="00F32D01" w:rsidP="003C2868">
            <w:pPr>
              <w:pStyle w:val="af1"/>
              <w:spacing w:before="0" w:after="0"/>
              <w:jc w:val="center"/>
              <w:rPr>
                <w:noProof/>
              </w:rPr>
            </w:pPr>
            <w:r w:rsidRPr="00C20854">
              <w:rPr>
                <w:noProof/>
                <w:color w:val="000000"/>
              </w:rPr>
              <w:t>4</w:t>
            </w:r>
          </w:p>
        </w:tc>
        <w:tc>
          <w:tcPr>
            <w:tcW w:w="1267" w:type="dxa"/>
            <w:tcBorders>
              <w:top w:val="single" w:sz="4" w:space="0" w:color="000000"/>
              <w:left w:val="single" w:sz="4" w:space="0" w:color="000000"/>
              <w:bottom w:val="single" w:sz="4" w:space="0" w:color="000000"/>
              <w:right w:val="single" w:sz="4" w:space="0" w:color="000000"/>
            </w:tcBorders>
            <w:vAlign w:val="center"/>
            <w:hideMark/>
          </w:tcPr>
          <w:p w14:paraId="57E762B9" w14:textId="77777777" w:rsidR="00F32D01" w:rsidRPr="00C20854" w:rsidRDefault="00F32D01" w:rsidP="003C2868">
            <w:pPr>
              <w:pStyle w:val="af1"/>
              <w:spacing w:before="0" w:after="0"/>
              <w:jc w:val="center"/>
              <w:rPr>
                <w:noProof/>
              </w:rPr>
            </w:pPr>
            <w:r w:rsidRPr="00C20854">
              <w:rPr>
                <w:noProof/>
                <w:color w:val="000000"/>
              </w:rPr>
              <w:t>5</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2C32BC5" w14:textId="1972DEF6" w:rsidR="00F32D01" w:rsidRPr="00C20854" w:rsidRDefault="00F32D01" w:rsidP="003C2868">
            <w:pPr>
              <w:pStyle w:val="af1"/>
              <w:spacing w:before="0" w:after="0"/>
              <w:jc w:val="center"/>
              <w:rPr>
                <w:noProof/>
              </w:rPr>
            </w:pPr>
            <w:r>
              <w:rPr>
                <w:noProof/>
                <w:color w:val="000000"/>
              </w:rPr>
              <w:t>6</w:t>
            </w:r>
          </w:p>
        </w:tc>
        <w:tc>
          <w:tcPr>
            <w:tcW w:w="856" w:type="dxa"/>
            <w:tcBorders>
              <w:top w:val="single" w:sz="4" w:space="0" w:color="000000"/>
              <w:left w:val="single" w:sz="4" w:space="0" w:color="000000"/>
              <w:bottom w:val="single" w:sz="4" w:space="0" w:color="000000"/>
              <w:right w:val="single" w:sz="4" w:space="0" w:color="auto"/>
            </w:tcBorders>
            <w:vAlign w:val="center"/>
            <w:hideMark/>
          </w:tcPr>
          <w:p w14:paraId="7473193A" w14:textId="4595EC42" w:rsidR="00F32D01" w:rsidRPr="00C20854" w:rsidRDefault="00F32D01" w:rsidP="003C2868">
            <w:pPr>
              <w:pStyle w:val="af1"/>
              <w:spacing w:before="0" w:after="0"/>
              <w:jc w:val="center"/>
              <w:rPr>
                <w:noProof/>
              </w:rPr>
            </w:pPr>
            <w:r>
              <w:rPr>
                <w:noProof/>
                <w:color w:val="000000"/>
              </w:rPr>
              <w:t>7</w:t>
            </w:r>
          </w:p>
        </w:tc>
        <w:tc>
          <w:tcPr>
            <w:tcW w:w="2413" w:type="dxa"/>
            <w:tcBorders>
              <w:top w:val="single" w:sz="4" w:space="0" w:color="000000"/>
              <w:left w:val="single" w:sz="4" w:space="0" w:color="000000"/>
              <w:bottom w:val="single" w:sz="4" w:space="0" w:color="000000"/>
              <w:right w:val="single" w:sz="4" w:space="0" w:color="000000"/>
            </w:tcBorders>
            <w:vAlign w:val="center"/>
            <w:hideMark/>
          </w:tcPr>
          <w:p w14:paraId="7C81E792" w14:textId="230E67B8" w:rsidR="00F32D01" w:rsidRPr="00C20854" w:rsidRDefault="00F32D01" w:rsidP="003C2868">
            <w:pPr>
              <w:pStyle w:val="af1"/>
              <w:spacing w:before="0" w:after="0"/>
              <w:jc w:val="center"/>
              <w:rPr>
                <w:noProof/>
              </w:rPr>
            </w:pPr>
            <w:r>
              <w:rPr>
                <w:noProof/>
                <w:color w:val="000000"/>
              </w:rPr>
              <w:t>8</w:t>
            </w:r>
          </w:p>
        </w:tc>
      </w:tr>
      <w:tr w:rsidR="00965669" w:rsidRPr="000F6404" w14:paraId="3E70ADA6" w14:textId="77777777" w:rsidTr="007C6CB2">
        <w:trPr>
          <w:trHeight w:val="431"/>
          <w:tblCellSpacing w:w="0" w:type="dxa"/>
        </w:trPr>
        <w:tc>
          <w:tcPr>
            <w:tcW w:w="15599" w:type="dxa"/>
            <w:gridSpan w:val="11"/>
            <w:tcBorders>
              <w:top w:val="single" w:sz="4" w:space="0" w:color="000000"/>
              <w:left w:val="single" w:sz="4" w:space="0" w:color="000000"/>
              <w:bottom w:val="single" w:sz="4" w:space="0" w:color="000000"/>
              <w:right w:val="single" w:sz="4" w:space="0" w:color="000000"/>
            </w:tcBorders>
          </w:tcPr>
          <w:p w14:paraId="281B67FA" w14:textId="1CAD9E54" w:rsidR="00965669" w:rsidRPr="00686F7C" w:rsidRDefault="00965669" w:rsidP="003C2868">
            <w:pPr>
              <w:pStyle w:val="af1"/>
              <w:suppressAutoHyphens w:val="0"/>
              <w:spacing w:before="0" w:after="0"/>
              <w:jc w:val="center"/>
              <w:rPr>
                <w:b/>
                <w:noProof/>
                <w:sz w:val="28"/>
                <w:szCs w:val="28"/>
              </w:rPr>
            </w:pPr>
            <w:r w:rsidRPr="00686F7C">
              <w:rPr>
                <w:b/>
                <w:noProof/>
                <w:color w:val="000000"/>
                <w:sz w:val="28"/>
                <w:szCs w:val="28"/>
              </w:rPr>
              <w:t xml:space="preserve">1. </w:t>
            </w:r>
            <w:r>
              <w:rPr>
                <w:b/>
                <w:noProof/>
                <w:color w:val="000000"/>
                <w:sz w:val="28"/>
                <w:szCs w:val="28"/>
              </w:rPr>
              <w:t xml:space="preserve"> Надання м</w:t>
            </w:r>
            <w:r w:rsidRPr="00686F7C">
              <w:rPr>
                <w:b/>
                <w:noProof/>
                <w:color w:val="000000"/>
                <w:sz w:val="28"/>
                <w:szCs w:val="28"/>
              </w:rPr>
              <w:t>атеріал</w:t>
            </w:r>
            <w:r>
              <w:rPr>
                <w:b/>
                <w:noProof/>
                <w:color w:val="000000"/>
                <w:sz w:val="28"/>
                <w:szCs w:val="28"/>
              </w:rPr>
              <w:t>ьних</w:t>
            </w:r>
            <w:r w:rsidRPr="00686F7C">
              <w:rPr>
                <w:b/>
                <w:noProof/>
                <w:color w:val="000000"/>
                <w:sz w:val="28"/>
                <w:szCs w:val="28"/>
              </w:rPr>
              <w:t xml:space="preserve"> </w:t>
            </w:r>
            <w:r>
              <w:rPr>
                <w:b/>
                <w:noProof/>
                <w:color w:val="000000"/>
                <w:sz w:val="28"/>
                <w:szCs w:val="28"/>
              </w:rPr>
              <w:t xml:space="preserve">допомог </w:t>
            </w:r>
          </w:p>
        </w:tc>
      </w:tr>
      <w:tr w:rsidR="00F32D01" w:rsidRPr="00C20854" w14:paraId="3FC894D0" w14:textId="77777777" w:rsidTr="00131223">
        <w:trPr>
          <w:trHeight w:val="2589"/>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hideMark/>
          </w:tcPr>
          <w:p w14:paraId="03C28C41" w14:textId="77777777" w:rsidR="00F32D01" w:rsidRPr="00F00578" w:rsidRDefault="00F32D01" w:rsidP="003C2868">
            <w:pPr>
              <w:pStyle w:val="af1"/>
              <w:spacing w:before="0" w:after="0"/>
              <w:jc w:val="center"/>
              <w:rPr>
                <w:noProof/>
                <w:color w:val="000000"/>
                <w:lang w:val="en-US"/>
              </w:rPr>
            </w:pPr>
            <w:r>
              <w:rPr>
                <w:noProof/>
                <w:color w:val="000000"/>
              </w:rPr>
              <w:t>1.</w:t>
            </w:r>
            <w:r>
              <w:rPr>
                <w:noProof/>
                <w:color w:val="000000"/>
                <w:lang w:val="en-US"/>
              </w:rPr>
              <w:t>1</w:t>
            </w:r>
          </w:p>
        </w:tc>
        <w:tc>
          <w:tcPr>
            <w:tcW w:w="4977" w:type="dxa"/>
            <w:tcBorders>
              <w:top w:val="single" w:sz="4" w:space="0" w:color="000000"/>
              <w:left w:val="single" w:sz="4" w:space="0" w:color="000000"/>
              <w:bottom w:val="single" w:sz="4" w:space="0" w:color="000000"/>
              <w:right w:val="single" w:sz="4" w:space="0" w:color="000000"/>
            </w:tcBorders>
            <w:hideMark/>
          </w:tcPr>
          <w:p w14:paraId="598B5003" w14:textId="65D10FB5" w:rsidR="00F32D01" w:rsidRPr="00B70708" w:rsidRDefault="00F32D01" w:rsidP="003C2868">
            <w:pPr>
              <w:pStyle w:val="af1"/>
              <w:spacing w:before="0" w:after="0"/>
              <w:rPr>
                <w:noProof/>
              </w:rPr>
            </w:pPr>
            <w:r w:rsidRPr="00B70708">
              <w:rPr>
                <w:rFonts w:eastAsia="Calibri"/>
              </w:rPr>
              <w:t xml:space="preserve">Надання </w:t>
            </w:r>
            <w:r>
              <w:rPr>
                <w:rFonts w:eastAsia="Calibri"/>
              </w:rPr>
              <w:t xml:space="preserve">одноразової матеріальної допомоги </w:t>
            </w:r>
            <w:r w:rsidR="006B37A6">
              <w:rPr>
                <w:rFonts w:eastAsia="Calibri"/>
                <w:b/>
                <w:bCs/>
              </w:rPr>
              <w:t>членам сім</w:t>
            </w:r>
            <w:r w:rsidR="00AC4DF7">
              <w:rPr>
                <w:rFonts w:eastAsia="Calibri"/>
                <w:b/>
                <w:bCs/>
              </w:rPr>
              <w:t>ей</w:t>
            </w:r>
            <w:r w:rsidRPr="006B37A6">
              <w:rPr>
                <w:rFonts w:eastAsia="Calibri"/>
                <w:b/>
                <w:bCs/>
              </w:rPr>
              <w:t xml:space="preserve"> військовослужбовців, які загинули (померли)</w:t>
            </w:r>
            <w:r w:rsidRPr="006B37A6">
              <w:rPr>
                <w:rFonts w:eastAsia="Calibri"/>
              </w:rPr>
              <w:t xml:space="preserve"> </w:t>
            </w:r>
            <w:r w:rsidRPr="006B37A6">
              <w:rPr>
                <w:color w:val="000000"/>
                <w:lang w:eastAsia="uk-UA"/>
              </w:rPr>
              <w:t xml:space="preserve"> при виконанні службових</w:t>
            </w:r>
            <w:r w:rsidRPr="00D1580B">
              <w:rPr>
                <w:color w:val="000000"/>
                <w:lang w:eastAsia="uk-UA"/>
              </w:rPr>
              <w:t xml:space="preserve"> обов’язків, пов’язаних із захистом Батьківщини </w:t>
            </w:r>
            <w:r>
              <w:rPr>
                <w:color w:val="000000"/>
                <w:lang w:eastAsia="uk-UA"/>
              </w:rPr>
              <w:t>у</w:t>
            </w:r>
            <w:r w:rsidRPr="00D1580B">
              <w:rPr>
                <w:color w:val="000000"/>
                <w:lang w:eastAsia="uk-UA"/>
              </w:rPr>
              <w:t xml:space="preserve"> зоні проведення</w:t>
            </w:r>
            <w:r>
              <w:rPr>
                <w:color w:val="000000"/>
                <w:lang w:eastAsia="uk-UA"/>
              </w:rPr>
              <w:t xml:space="preserve"> </w:t>
            </w:r>
            <w:r>
              <w:rPr>
                <w:rFonts w:eastAsia="Calibri"/>
              </w:rPr>
              <w:t>операції Об’єднаних сил, захисту та інтересів держави у зв’язку з</w:t>
            </w:r>
            <w:r w:rsidRPr="00D1580B">
              <w:rPr>
                <w:noProof/>
                <w:color w:val="000000"/>
              </w:rPr>
              <w:t xml:space="preserve"> </w:t>
            </w:r>
            <w:r>
              <w:rPr>
                <w:rFonts w:eastAsia="Calibri"/>
                <w:color w:val="000000"/>
              </w:rPr>
              <w:t>військовою агресією</w:t>
            </w:r>
            <w:r w:rsidRPr="00D1580B">
              <w:rPr>
                <w:rFonts w:eastAsia="Calibri"/>
                <w:color w:val="000000"/>
              </w:rPr>
              <w:t xml:space="preserve"> </w:t>
            </w:r>
            <w:r>
              <w:rPr>
                <w:rFonts w:eastAsia="Calibri"/>
              </w:rPr>
              <w:t xml:space="preserve">російської федерації проти </w:t>
            </w:r>
            <w:r w:rsidRPr="006B37A6">
              <w:rPr>
                <w:rFonts w:eastAsia="Calibri"/>
              </w:rPr>
              <w:t>України   (в тому числі</w:t>
            </w:r>
            <w:r w:rsidR="006B37A6" w:rsidRPr="006B37A6">
              <w:rPr>
                <w:rFonts w:eastAsia="Calibri"/>
              </w:rPr>
              <w:t xml:space="preserve"> </w:t>
            </w:r>
            <w:r w:rsidR="008D5F6F">
              <w:rPr>
                <w:rFonts w:eastAsia="Calibri"/>
              </w:rPr>
              <w:t xml:space="preserve">членам </w:t>
            </w:r>
            <w:r w:rsidR="006B37A6" w:rsidRPr="006B37A6">
              <w:rPr>
                <w:rFonts w:eastAsia="Calibri"/>
              </w:rPr>
              <w:t>сім</w:t>
            </w:r>
            <w:r w:rsidR="008D5F6F">
              <w:rPr>
                <w:rFonts w:eastAsia="Calibri"/>
              </w:rPr>
              <w:t xml:space="preserve">ей </w:t>
            </w:r>
            <w:r w:rsidR="006B37A6" w:rsidRPr="006B37A6">
              <w:rPr>
                <w:rFonts w:eastAsia="Calibri"/>
              </w:rPr>
              <w:t>військовослужбовців</w:t>
            </w:r>
            <w:r w:rsidRPr="006B37A6">
              <w:rPr>
                <w:rFonts w:eastAsia="Calibri"/>
              </w:rPr>
              <w:t>, які померли під час перебування у відпустці, відрядженні</w:t>
            </w:r>
            <w:r w:rsidR="008D5F6F">
              <w:rPr>
                <w:rFonts w:eastAsia="Calibri"/>
              </w:rPr>
              <w:t>,</w:t>
            </w:r>
            <w:r w:rsidRPr="006B37A6">
              <w:rPr>
                <w:rFonts w:eastAsia="Calibri"/>
              </w:rPr>
              <w:t xml:space="preserve"> лікуванні)</w:t>
            </w:r>
          </w:p>
        </w:tc>
        <w:tc>
          <w:tcPr>
            <w:tcW w:w="1417" w:type="dxa"/>
            <w:tcBorders>
              <w:top w:val="single" w:sz="4" w:space="0" w:color="000000"/>
              <w:left w:val="single" w:sz="4" w:space="0" w:color="000000"/>
              <w:bottom w:val="single" w:sz="4" w:space="0" w:color="000000"/>
              <w:right w:val="single" w:sz="4" w:space="0" w:color="000000"/>
            </w:tcBorders>
            <w:hideMark/>
          </w:tcPr>
          <w:p w14:paraId="508957FC" w14:textId="77777777" w:rsidR="00F32D01" w:rsidRDefault="00F32D01" w:rsidP="003C2868">
            <w:pPr>
              <w:pStyle w:val="af1"/>
              <w:spacing w:before="0" w:after="0"/>
              <w:jc w:val="center"/>
              <w:rPr>
                <w:noProof/>
              </w:rPr>
            </w:pPr>
            <w:r>
              <w:rPr>
                <w:noProof/>
              </w:rPr>
              <w:t>202</w:t>
            </w:r>
            <w:r>
              <w:rPr>
                <w:noProof/>
                <w:lang w:val="en-US"/>
              </w:rPr>
              <w:t>4</w:t>
            </w:r>
            <w:r>
              <w:rPr>
                <w:noProof/>
              </w:rPr>
              <w:t>-202</w:t>
            </w:r>
            <w:r>
              <w:rPr>
                <w:noProof/>
                <w:lang w:val="en-US"/>
              </w:rPr>
              <w:t>5</w:t>
            </w:r>
            <w:r w:rsidRPr="00892EB7">
              <w:rPr>
                <w:noProof/>
              </w:rPr>
              <w:t xml:space="preserve"> </w:t>
            </w:r>
          </w:p>
          <w:p w14:paraId="400130AB" w14:textId="77777777" w:rsidR="00F32D01" w:rsidRPr="00892EB7" w:rsidRDefault="00F32D01" w:rsidP="003C2868">
            <w:pPr>
              <w:pStyle w:val="af1"/>
              <w:spacing w:before="0" w:after="0"/>
              <w:jc w:val="center"/>
              <w:rPr>
                <w:noProof/>
              </w:rPr>
            </w:pPr>
            <w:r w:rsidRPr="00892EB7">
              <w:rPr>
                <w:noProof/>
              </w:rPr>
              <w:t>роки</w:t>
            </w:r>
          </w:p>
        </w:tc>
        <w:tc>
          <w:tcPr>
            <w:tcW w:w="1001" w:type="dxa"/>
            <w:tcBorders>
              <w:top w:val="single" w:sz="4" w:space="0" w:color="000000"/>
              <w:left w:val="single" w:sz="4" w:space="0" w:color="000000"/>
              <w:bottom w:val="single" w:sz="4" w:space="0" w:color="000000"/>
              <w:right w:val="single" w:sz="4" w:space="0" w:color="000000"/>
            </w:tcBorders>
          </w:tcPr>
          <w:p w14:paraId="2597ACCE" w14:textId="09BCAD05" w:rsidR="00F32D01" w:rsidRPr="006B37A6" w:rsidRDefault="006B37A6" w:rsidP="003C2868">
            <w:pPr>
              <w:pStyle w:val="af1"/>
              <w:spacing w:before="0" w:after="0"/>
              <w:ind w:right="-81"/>
              <w:rPr>
                <w:noProof/>
              </w:rPr>
            </w:pPr>
            <w:r>
              <w:rPr>
                <w:noProof/>
                <w:lang w:val="en-US"/>
              </w:rPr>
              <w:t>50</w:t>
            </w:r>
            <w:r>
              <w:rPr>
                <w:noProof/>
              </w:rPr>
              <w:t>,0</w:t>
            </w:r>
          </w:p>
        </w:tc>
        <w:tc>
          <w:tcPr>
            <w:tcW w:w="1985" w:type="dxa"/>
            <w:tcBorders>
              <w:top w:val="single" w:sz="4" w:space="0" w:color="000000"/>
              <w:left w:val="single" w:sz="4" w:space="0" w:color="000000"/>
              <w:bottom w:val="single" w:sz="4" w:space="0" w:color="000000"/>
              <w:right w:val="single" w:sz="4" w:space="0" w:color="000000"/>
            </w:tcBorders>
            <w:hideMark/>
          </w:tcPr>
          <w:p w14:paraId="08B4ECF6" w14:textId="2B7DE282" w:rsidR="00F32D01" w:rsidRPr="00634BFA" w:rsidRDefault="008D5F6F" w:rsidP="003C2868">
            <w:pPr>
              <w:pStyle w:val="af1"/>
              <w:spacing w:before="0" w:after="0"/>
              <w:ind w:right="-81"/>
              <w:rPr>
                <w:noProof/>
              </w:rPr>
            </w:pPr>
            <w:r w:rsidRPr="00634BFA">
              <w:rPr>
                <w:noProof/>
              </w:rPr>
              <w:t xml:space="preserve">Гуманітарний відділ, </w:t>
            </w:r>
            <w:r w:rsidR="00F32D01" w:rsidRPr="00634BFA">
              <w:rPr>
                <w:noProof/>
              </w:rPr>
              <w:t>відділ бухгалтерського обліку та звітності</w:t>
            </w:r>
            <w:r w:rsidR="009A42C5" w:rsidRPr="00634BFA">
              <w:t xml:space="preserve"> </w:t>
            </w:r>
          </w:p>
        </w:tc>
        <w:tc>
          <w:tcPr>
            <w:tcW w:w="1267" w:type="dxa"/>
            <w:tcBorders>
              <w:top w:val="single" w:sz="4" w:space="0" w:color="000000"/>
              <w:left w:val="single" w:sz="4" w:space="0" w:color="000000"/>
              <w:bottom w:val="single" w:sz="4" w:space="0" w:color="000000"/>
              <w:right w:val="single" w:sz="4" w:space="0" w:color="000000"/>
            </w:tcBorders>
            <w:hideMark/>
          </w:tcPr>
          <w:p w14:paraId="1FF34EDE" w14:textId="79F83D41" w:rsidR="00F32D01" w:rsidRPr="00892EB7" w:rsidRDefault="00634BFA" w:rsidP="003C2868">
            <w:pPr>
              <w:pStyle w:val="af1"/>
              <w:spacing w:before="0" w:after="0"/>
              <w:ind w:left="-57" w:right="-57"/>
              <w:rPr>
                <w:noProof/>
              </w:rPr>
            </w:pPr>
            <w:r>
              <w:rPr>
                <w:noProof/>
              </w:rPr>
              <w:t>М</w:t>
            </w:r>
            <w:r w:rsidR="00F32D01" w:rsidRPr="00892EB7">
              <w:rPr>
                <w:noProof/>
              </w:rPr>
              <w:t>ісцевий бюджет</w:t>
            </w:r>
          </w:p>
        </w:tc>
        <w:tc>
          <w:tcPr>
            <w:tcW w:w="992" w:type="dxa"/>
            <w:tcBorders>
              <w:top w:val="single" w:sz="4" w:space="0" w:color="000000"/>
              <w:left w:val="single" w:sz="4" w:space="0" w:color="000000"/>
              <w:bottom w:val="single" w:sz="4" w:space="0" w:color="000000"/>
              <w:right w:val="single" w:sz="4" w:space="0" w:color="000000"/>
            </w:tcBorders>
            <w:hideMark/>
          </w:tcPr>
          <w:p w14:paraId="542568A6" w14:textId="77777777" w:rsidR="00F32D01" w:rsidRPr="00686F7C" w:rsidRDefault="00F32D01" w:rsidP="003C2868">
            <w:pPr>
              <w:pStyle w:val="af1"/>
              <w:spacing w:before="0" w:after="0"/>
              <w:rPr>
                <w:noProof/>
              </w:rPr>
            </w:pPr>
            <w:r>
              <w:rPr>
                <w:noProof/>
              </w:rPr>
              <w:t>5</w:t>
            </w:r>
            <w:r w:rsidRPr="00686F7C">
              <w:rPr>
                <w:noProof/>
                <w:lang w:val="en-US"/>
              </w:rPr>
              <w:t>00</w:t>
            </w:r>
            <w:r w:rsidRPr="00686F7C">
              <w:rPr>
                <w:noProof/>
              </w:rPr>
              <w:t>,0</w:t>
            </w:r>
          </w:p>
        </w:tc>
        <w:tc>
          <w:tcPr>
            <w:tcW w:w="856" w:type="dxa"/>
            <w:tcBorders>
              <w:top w:val="single" w:sz="4" w:space="0" w:color="000000"/>
              <w:left w:val="single" w:sz="4" w:space="0" w:color="000000"/>
              <w:bottom w:val="single" w:sz="4" w:space="0" w:color="000000"/>
              <w:right w:val="single" w:sz="4" w:space="0" w:color="auto"/>
            </w:tcBorders>
            <w:hideMark/>
          </w:tcPr>
          <w:p w14:paraId="3A2C8584" w14:textId="77777777" w:rsidR="00F32D01" w:rsidRPr="00686F7C" w:rsidRDefault="00F32D01" w:rsidP="003C2868">
            <w:pPr>
              <w:pStyle w:val="af1"/>
              <w:spacing w:before="0" w:after="0"/>
              <w:rPr>
                <w:noProof/>
              </w:rPr>
            </w:pPr>
            <w:r>
              <w:rPr>
                <w:noProof/>
              </w:rPr>
              <w:t>5</w:t>
            </w:r>
            <w:r w:rsidRPr="00686F7C">
              <w:rPr>
                <w:noProof/>
                <w:lang w:val="en-US"/>
              </w:rPr>
              <w:t>0</w:t>
            </w:r>
            <w:r w:rsidRPr="00686F7C">
              <w:rPr>
                <w:noProof/>
              </w:rPr>
              <w:t>0,0</w:t>
            </w:r>
          </w:p>
        </w:tc>
        <w:tc>
          <w:tcPr>
            <w:tcW w:w="2419" w:type="dxa"/>
            <w:gridSpan w:val="2"/>
            <w:tcBorders>
              <w:top w:val="single" w:sz="4" w:space="0" w:color="000000"/>
              <w:left w:val="single" w:sz="4" w:space="0" w:color="000000"/>
              <w:bottom w:val="single" w:sz="4" w:space="0" w:color="000000"/>
              <w:right w:val="single" w:sz="4" w:space="0" w:color="000000"/>
            </w:tcBorders>
            <w:hideMark/>
          </w:tcPr>
          <w:p w14:paraId="006D4D84" w14:textId="63F6003C" w:rsidR="00F32D01" w:rsidRDefault="00634BFA" w:rsidP="003C2868">
            <w:pPr>
              <w:pStyle w:val="af1"/>
              <w:spacing w:before="0" w:after="0"/>
              <w:rPr>
                <w:noProof/>
              </w:rPr>
            </w:pPr>
            <w:r>
              <w:rPr>
                <w:noProof/>
              </w:rPr>
              <w:t>Ф</w:t>
            </w:r>
            <w:r w:rsidR="00F32D01">
              <w:rPr>
                <w:noProof/>
              </w:rPr>
              <w:t>інансова  підтримка сімей загиблих військовослужбовців</w:t>
            </w:r>
          </w:p>
          <w:p w14:paraId="7C43600C" w14:textId="77777777" w:rsidR="00F32D01" w:rsidRPr="00892EB7" w:rsidRDefault="00F32D01" w:rsidP="003C2868">
            <w:pPr>
              <w:pStyle w:val="af1"/>
              <w:spacing w:before="0" w:after="0"/>
              <w:rPr>
                <w:noProof/>
              </w:rPr>
            </w:pPr>
          </w:p>
        </w:tc>
      </w:tr>
      <w:tr w:rsidR="00F32D01" w:rsidRPr="00C20854" w14:paraId="6D0447F0" w14:textId="77777777" w:rsidTr="00131223">
        <w:trPr>
          <w:trHeight w:val="558"/>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hideMark/>
          </w:tcPr>
          <w:p w14:paraId="78EC4A11" w14:textId="0F798401" w:rsidR="00F32D01" w:rsidRDefault="00F32D01" w:rsidP="003C2868">
            <w:pPr>
              <w:pStyle w:val="af1"/>
              <w:spacing w:before="0" w:after="0"/>
              <w:jc w:val="center"/>
              <w:rPr>
                <w:noProof/>
                <w:color w:val="000000"/>
              </w:rPr>
            </w:pPr>
            <w:r>
              <w:rPr>
                <w:noProof/>
                <w:color w:val="000000"/>
              </w:rPr>
              <w:t>1.2</w:t>
            </w:r>
          </w:p>
        </w:tc>
        <w:tc>
          <w:tcPr>
            <w:tcW w:w="4977" w:type="dxa"/>
            <w:tcBorders>
              <w:top w:val="single" w:sz="4" w:space="0" w:color="000000"/>
              <w:left w:val="single" w:sz="4" w:space="0" w:color="000000"/>
              <w:bottom w:val="single" w:sz="4" w:space="0" w:color="000000"/>
              <w:right w:val="single" w:sz="4" w:space="0" w:color="000000"/>
            </w:tcBorders>
            <w:hideMark/>
          </w:tcPr>
          <w:p w14:paraId="1BE2658A" w14:textId="4475016A" w:rsidR="00F32D01" w:rsidRPr="00B70708" w:rsidRDefault="00F32D01" w:rsidP="003C2868">
            <w:pPr>
              <w:pStyle w:val="af1"/>
              <w:spacing w:before="0" w:after="0"/>
              <w:rPr>
                <w:rFonts w:eastAsia="Calibri"/>
              </w:rPr>
            </w:pPr>
            <w:r>
              <w:rPr>
                <w:rFonts w:eastAsia="Calibri"/>
              </w:rPr>
              <w:t xml:space="preserve">Надання </w:t>
            </w:r>
            <w:r w:rsidR="009A42C5">
              <w:rPr>
                <w:rFonts w:eastAsia="Calibri"/>
              </w:rPr>
              <w:t xml:space="preserve">одноразової </w:t>
            </w:r>
            <w:r>
              <w:rPr>
                <w:rFonts w:eastAsia="Calibri"/>
              </w:rPr>
              <w:t xml:space="preserve">матеріальної допомоги  членам сімей  військовослужбовців, які загинули (померли) </w:t>
            </w:r>
            <w:r w:rsidRPr="00D1580B">
              <w:rPr>
                <w:color w:val="000000"/>
                <w:lang w:eastAsia="uk-UA"/>
              </w:rPr>
              <w:t xml:space="preserve"> при виконанні службових обов’язків, пов’язаних із захистом Батьківщини </w:t>
            </w:r>
            <w:r>
              <w:rPr>
                <w:color w:val="000000"/>
                <w:lang w:eastAsia="uk-UA"/>
              </w:rPr>
              <w:t>у</w:t>
            </w:r>
            <w:r w:rsidRPr="00D1580B">
              <w:rPr>
                <w:color w:val="000000"/>
                <w:lang w:eastAsia="uk-UA"/>
              </w:rPr>
              <w:t xml:space="preserve"> зоні проведення</w:t>
            </w:r>
            <w:r>
              <w:rPr>
                <w:color w:val="000000"/>
                <w:lang w:eastAsia="uk-UA"/>
              </w:rPr>
              <w:t xml:space="preserve"> </w:t>
            </w:r>
            <w:r>
              <w:rPr>
                <w:rFonts w:eastAsia="Calibri"/>
              </w:rPr>
              <w:t>операції Об’єднаних сил, захисту та інтересів держави у зв’язку з</w:t>
            </w:r>
            <w:r w:rsidRPr="00D1580B">
              <w:rPr>
                <w:noProof/>
                <w:color w:val="000000"/>
              </w:rPr>
              <w:t xml:space="preserve"> </w:t>
            </w:r>
            <w:r>
              <w:rPr>
                <w:rFonts w:eastAsia="Calibri"/>
                <w:color w:val="000000"/>
              </w:rPr>
              <w:t>військовою агресією</w:t>
            </w:r>
            <w:r w:rsidRPr="00D1580B">
              <w:rPr>
                <w:rFonts w:eastAsia="Calibri"/>
                <w:color w:val="000000"/>
              </w:rPr>
              <w:t xml:space="preserve"> </w:t>
            </w:r>
            <w:r>
              <w:rPr>
                <w:rFonts w:eastAsia="Calibri"/>
              </w:rPr>
              <w:t xml:space="preserve">російської федерації проти України </w:t>
            </w:r>
            <w:r>
              <w:rPr>
                <w:rFonts w:eastAsia="Calibri"/>
                <w:b/>
                <w:bCs/>
              </w:rPr>
              <w:t xml:space="preserve">для організації та </w:t>
            </w:r>
            <w:r w:rsidRPr="00F00578">
              <w:rPr>
                <w:rFonts w:eastAsia="Calibri"/>
                <w:b/>
                <w:bCs/>
              </w:rPr>
              <w:t xml:space="preserve"> проведення похо</w:t>
            </w:r>
            <w:r>
              <w:rPr>
                <w:rFonts w:eastAsia="Calibri"/>
                <w:b/>
                <w:bCs/>
              </w:rPr>
              <w:t>вання</w:t>
            </w:r>
            <w:r w:rsidR="008D5F6F">
              <w:rPr>
                <w:rFonts w:eastAsia="Calibri"/>
                <w:b/>
                <w:bCs/>
              </w:rPr>
              <w:t>.</w:t>
            </w:r>
          </w:p>
        </w:tc>
        <w:tc>
          <w:tcPr>
            <w:tcW w:w="1417" w:type="dxa"/>
            <w:tcBorders>
              <w:top w:val="single" w:sz="4" w:space="0" w:color="000000"/>
              <w:left w:val="single" w:sz="4" w:space="0" w:color="000000"/>
              <w:bottom w:val="single" w:sz="4" w:space="0" w:color="000000"/>
              <w:right w:val="single" w:sz="4" w:space="0" w:color="000000"/>
            </w:tcBorders>
            <w:hideMark/>
          </w:tcPr>
          <w:p w14:paraId="575E203F" w14:textId="77777777" w:rsidR="00F32D01" w:rsidRDefault="00F32D01" w:rsidP="003C2868">
            <w:pPr>
              <w:pStyle w:val="af1"/>
              <w:spacing w:before="0" w:after="0"/>
              <w:jc w:val="center"/>
              <w:rPr>
                <w:noProof/>
              </w:rPr>
            </w:pPr>
            <w:r>
              <w:rPr>
                <w:noProof/>
              </w:rPr>
              <w:t>2024-2025 роки</w:t>
            </w:r>
          </w:p>
        </w:tc>
        <w:tc>
          <w:tcPr>
            <w:tcW w:w="1001" w:type="dxa"/>
            <w:tcBorders>
              <w:top w:val="single" w:sz="4" w:space="0" w:color="000000"/>
              <w:left w:val="single" w:sz="4" w:space="0" w:color="000000"/>
              <w:bottom w:val="single" w:sz="4" w:space="0" w:color="000000"/>
              <w:right w:val="single" w:sz="4" w:space="0" w:color="000000"/>
            </w:tcBorders>
          </w:tcPr>
          <w:p w14:paraId="47009E53" w14:textId="57385054" w:rsidR="00F32D01" w:rsidRPr="00892EB7" w:rsidRDefault="00A75673" w:rsidP="003C2868">
            <w:pPr>
              <w:pStyle w:val="af1"/>
              <w:spacing w:before="0" w:after="0"/>
              <w:ind w:right="-81"/>
              <w:rPr>
                <w:noProof/>
              </w:rPr>
            </w:pPr>
            <w:r>
              <w:rPr>
                <w:noProof/>
              </w:rPr>
              <w:t>20,0</w:t>
            </w:r>
          </w:p>
        </w:tc>
        <w:tc>
          <w:tcPr>
            <w:tcW w:w="1985" w:type="dxa"/>
            <w:tcBorders>
              <w:top w:val="single" w:sz="4" w:space="0" w:color="000000"/>
              <w:left w:val="single" w:sz="4" w:space="0" w:color="000000"/>
              <w:bottom w:val="single" w:sz="4" w:space="0" w:color="000000"/>
              <w:right w:val="single" w:sz="4" w:space="0" w:color="000000"/>
            </w:tcBorders>
            <w:hideMark/>
          </w:tcPr>
          <w:p w14:paraId="5107E4CE" w14:textId="0B4F02E5" w:rsidR="00F32D01" w:rsidRPr="00634BFA" w:rsidRDefault="009A42C5" w:rsidP="003C2868">
            <w:pPr>
              <w:pStyle w:val="af1"/>
              <w:spacing w:before="0" w:after="0"/>
              <w:ind w:right="-81"/>
              <w:rPr>
                <w:noProof/>
              </w:rPr>
            </w:pPr>
            <w:r w:rsidRPr="00634BFA">
              <w:rPr>
                <w:noProof/>
              </w:rPr>
              <w:t>Гуманітарний відділ, відділ бухгалтерського обліку та звітності</w:t>
            </w:r>
            <w:r w:rsidRPr="00634BFA">
              <w:t xml:space="preserve"> </w:t>
            </w:r>
          </w:p>
        </w:tc>
        <w:tc>
          <w:tcPr>
            <w:tcW w:w="1267" w:type="dxa"/>
            <w:tcBorders>
              <w:top w:val="single" w:sz="4" w:space="0" w:color="000000"/>
              <w:left w:val="single" w:sz="4" w:space="0" w:color="000000"/>
              <w:bottom w:val="single" w:sz="4" w:space="0" w:color="000000"/>
              <w:right w:val="single" w:sz="4" w:space="0" w:color="000000"/>
            </w:tcBorders>
            <w:hideMark/>
          </w:tcPr>
          <w:p w14:paraId="36E19D76" w14:textId="5AFE193F" w:rsidR="00F32D01" w:rsidRPr="00892EB7" w:rsidRDefault="00634BFA" w:rsidP="003C2868">
            <w:pPr>
              <w:pStyle w:val="af1"/>
              <w:spacing w:before="0" w:after="0"/>
              <w:ind w:left="-57" w:right="-57"/>
              <w:rPr>
                <w:noProof/>
              </w:rPr>
            </w:pPr>
            <w:r>
              <w:rPr>
                <w:noProof/>
              </w:rPr>
              <w:t>М</w:t>
            </w:r>
            <w:r w:rsidR="00F32D01">
              <w:rPr>
                <w:noProof/>
              </w:rPr>
              <w:t>ісцевий бюджет</w:t>
            </w:r>
          </w:p>
        </w:tc>
        <w:tc>
          <w:tcPr>
            <w:tcW w:w="992" w:type="dxa"/>
            <w:tcBorders>
              <w:top w:val="single" w:sz="4" w:space="0" w:color="000000"/>
              <w:left w:val="single" w:sz="4" w:space="0" w:color="000000"/>
              <w:bottom w:val="single" w:sz="4" w:space="0" w:color="000000"/>
              <w:right w:val="single" w:sz="4" w:space="0" w:color="000000"/>
            </w:tcBorders>
            <w:hideMark/>
          </w:tcPr>
          <w:p w14:paraId="08627D8E" w14:textId="77777777" w:rsidR="00F32D01" w:rsidRDefault="00F32D01" w:rsidP="003C2868">
            <w:pPr>
              <w:pStyle w:val="af1"/>
              <w:spacing w:before="0" w:after="0"/>
              <w:rPr>
                <w:noProof/>
              </w:rPr>
            </w:pPr>
            <w:r>
              <w:rPr>
                <w:noProof/>
              </w:rPr>
              <w:t>200,0</w:t>
            </w:r>
          </w:p>
        </w:tc>
        <w:tc>
          <w:tcPr>
            <w:tcW w:w="856" w:type="dxa"/>
            <w:tcBorders>
              <w:top w:val="single" w:sz="4" w:space="0" w:color="000000"/>
              <w:left w:val="single" w:sz="4" w:space="0" w:color="000000"/>
              <w:bottom w:val="single" w:sz="4" w:space="0" w:color="000000"/>
              <w:right w:val="single" w:sz="4" w:space="0" w:color="auto"/>
            </w:tcBorders>
            <w:hideMark/>
          </w:tcPr>
          <w:p w14:paraId="45776137" w14:textId="77777777" w:rsidR="00F32D01" w:rsidRDefault="00F32D01" w:rsidP="003C2868">
            <w:pPr>
              <w:pStyle w:val="af1"/>
              <w:spacing w:before="0" w:after="0"/>
              <w:rPr>
                <w:noProof/>
              </w:rPr>
            </w:pPr>
            <w:r>
              <w:rPr>
                <w:noProof/>
              </w:rPr>
              <w:t>200,0</w:t>
            </w:r>
          </w:p>
        </w:tc>
        <w:tc>
          <w:tcPr>
            <w:tcW w:w="2419" w:type="dxa"/>
            <w:gridSpan w:val="2"/>
            <w:tcBorders>
              <w:top w:val="single" w:sz="4" w:space="0" w:color="000000"/>
              <w:left w:val="single" w:sz="4" w:space="0" w:color="000000"/>
              <w:bottom w:val="single" w:sz="4" w:space="0" w:color="000000"/>
              <w:right w:val="single" w:sz="4" w:space="0" w:color="000000"/>
            </w:tcBorders>
            <w:hideMark/>
          </w:tcPr>
          <w:p w14:paraId="6E2F77BC" w14:textId="4A5257D1" w:rsidR="00F32D01" w:rsidRDefault="00634BFA" w:rsidP="003C2868">
            <w:pPr>
              <w:pStyle w:val="af1"/>
              <w:spacing w:before="0" w:after="0"/>
              <w:rPr>
                <w:noProof/>
              </w:rPr>
            </w:pPr>
            <w:r>
              <w:rPr>
                <w:noProof/>
              </w:rPr>
              <w:t>Ф</w:t>
            </w:r>
            <w:r w:rsidR="00F32D01">
              <w:rPr>
                <w:noProof/>
              </w:rPr>
              <w:t>інансова  підтримка сімей загиблих військовослужбовців</w:t>
            </w:r>
          </w:p>
          <w:p w14:paraId="2E116960" w14:textId="77777777" w:rsidR="00F32D01" w:rsidRDefault="00F32D01" w:rsidP="003C2868">
            <w:pPr>
              <w:pStyle w:val="af1"/>
              <w:spacing w:before="0" w:after="0"/>
              <w:rPr>
                <w:noProof/>
              </w:rPr>
            </w:pPr>
          </w:p>
        </w:tc>
      </w:tr>
      <w:tr w:rsidR="00F32D01" w:rsidRPr="00C20854" w14:paraId="4C7E6B17" w14:textId="77777777" w:rsidTr="00131223">
        <w:trPr>
          <w:trHeight w:val="1691"/>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hideMark/>
          </w:tcPr>
          <w:p w14:paraId="5848A7A4" w14:textId="324BE75D" w:rsidR="00F32D01" w:rsidRDefault="00F32D01" w:rsidP="003C2868">
            <w:pPr>
              <w:pStyle w:val="af1"/>
              <w:spacing w:before="0" w:after="0"/>
              <w:jc w:val="center"/>
              <w:rPr>
                <w:noProof/>
                <w:color w:val="000000"/>
              </w:rPr>
            </w:pPr>
            <w:r>
              <w:rPr>
                <w:noProof/>
                <w:color w:val="000000"/>
              </w:rPr>
              <w:lastRenderedPageBreak/>
              <w:t>1.3</w:t>
            </w:r>
          </w:p>
        </w:tc>
        <w:tc>
          <w:tcPr>
            <w:tcW w:w="4977" w:type="dxa"/>
            <w:tcBorders>
              <w:top w:val="single" w:sz="4" w:space="0" w:color="000000"/>
              <w:left w:val="single" w:sz="4" w:space="0" w:color="000000"/>
              <w:bottom w:val="single" w:sz="4" w:space="0" w:color="000000"/>
              <w:right w:val="single" w:sz="4" w:space="0" w:color="000000"/>
            </w:tcBorders>
            <w:hideMark/>
          </w:tcPr>
          <w:p w14:paraId="76541651" w14:textId="599DEB8B" w:rsidR="00ED7AE2" w:rsidRPr="00EA0F1A" w:rsidRDefault="00F32D01" w:rsidP="00AE1303">
            <w:pPr>
              <w:contextualSpacing/>
              <w:rPr>
                <w:rFonts w:ascii="Times New Roman" w:eastAsia="Calibri" w:hAnsi="Times New Roman" w:cs="Times New Roman"/>
              </w:rPr>
            </w:pPr>
            <w:r w:rsidRPr="00EA0F1A">
              <w:rPr>
                <w:rFonts w:ascii="Times New Roman" w:eastAsia="Calibri" w:hAnsi="Times New Roman" w:cs="Times New Roman"/>
              </w:rPr>
              <w:t xml:space="preserve">Надання матеріальної допомоги </w:t>
            </w:r>
            <w:r w:rsidRPr="00AE1303">
              <w:rPr>
                <w:rFonts w:ascii="Times New Roman" w:eastAsia="Calibri" w:hAnsi="Times New Roman" w:cs="Times New Roman"/>
                <w:b/>
              </w:rPr>
              <w:t xml:space="preserve">на лікування </w:t>
            </w:r>
            <w:r w:rsidR="00DD5594" w:rsidRPr="00AE1303">
              <w:rPr>
                <w:rFonts w:ascii="Times New Roman" w:eastAsia="Calibri" w:hAnsi="Times New Roman" w:cs="Times New Roman"/>
              </w:rPr>
              <w:t>тяж</w:t>
            </w:r>
            <w:r w:rsidRPr="00AE1303">
              <w:rPr>
                <w:rFonts w:ascii="Times New Roman" w:eastAsia="Calibri" w:hAnsi="Times New Roman" w:cs="Times New Roman"/>
              </w:rPr>
              <w:t>кохворим та пораненим військовослужбовцям,</w:t>
            </w:r>
            <w:r w:rsidRPr="00EA0F1A">
              <w:rPr>
                <w:rFonts w:ascii="Times New Roman" w:eastAsia="Calibri" w:hAnsi="Times New Roman" w:cs="Times New Roman"/>
              </w:rPr>
              <w:t xml:space="preserve">  </w:t>
            </w:r>
            <w:r w:rsidRPr="00EA0F1A">
              <w:rPr>
                <w:rFonts w:ascii="Times New Roman" w:hAnsi="Times New Roman" w:cs="Times New Roman"/>
              </w:rPr>
              <w:t>учасникам операції  Об’єднаних сил  на сході України та відбитті військової агресії</w:t>
            </w:r>
            <w:r w:rsidRPr="00EA0F1A">
              <w:rPr>
                <w:rFonts w:ascii="Times New Roman" w:eastAsia="Calibri" w:hAnsi="Times New Roman" w:cs="Times New Roman"/>
              </w:rPr>
              <w:t xml:space="preserve"> російської федерації  проти України</w:t>
            </w:r>
            <w:r>
              <w:rPr>
                <w:rFonts w:ascii="Times New Roman" w:eastAsia="Calibri" w:hAnsi="Times New Roman" w:cs="Times New Roman"/>
              </w:rPr>
              <w:t>.</w:t>
            </w:r>
            <w:r w:rsidRPr="00EA0F1A">
              <w:rPr>
                <w:rFonts w:ascii="Times New Roman" w:eastAsia="Calibri" w:hAnsi="Times New Roman" w:cs="Times New Roman"/>
              </w:rPr>
              <w:t xml:space="preserve"> </w:t>
            </w:r>
          </w:p>
        </w:tc>
        <w:tc>
          <w:tcPr>
            <w:tcW w:w="1417" w:type="dxa"/>
            <w:tcBorders>
              <w:top w:val="single" w:sz="4" w:space="0" w:color="000000"/>
              <w:left w:val="single" w:sz="4" w:space="0" w:color="000000"/>
              <w:bottom w:val="single" w:sz="4" w:space="0" w:color="000000"/>
              <w:right w:val="single" w:sz="4" w:space="0" w:color="000000"/>
            </w:tcBorders>
            <w:hideMark/>
          </w:tcPr>
          <w:p w14:paraId="12E9162B" w14:textId="77777777" w:rsidR="00F32D01" w:rsidRDefault="00F32D01" w:rsidP="003C2868">
            <w:pPr>
              <w:pStyle w:val="af1"/>
              <w:spacing w:before="0" w:after="0"/>
              <w:jc w:val="center"/>
              <w:rPr>
                <w:noProof/>
              </w:rPr>
            </w:pPr>
            <w:r>
              <w:rPr>
                <w:noProof/>
              </w:rPr>
              <w:t>2024-2025</w:t>
            </w:r>
            <w:r w:rsidRPr="00892EB7">
              <w:rPr>
                <w:noProof/>
              </w:rPr>
              <w:t xml:space="preserve"> </w:t>
            </w:r>
          </w:p>
          <w:p w14:paraId="1304231A" w14:textId="77777777" w:rsidR="00F32D01" w:rsidRPr="00892EB7" w:rsidRDefault="00F32D01" w:rsidP="003C2868">
            <w:pPr>
              <w:pStyle w:val="af1"/>
              <w:spacing w:before="0" w:after="0"/>
              <w:jc w:val="center"/>
              <w:rPr>
                <w:noProof/>
              </w:rPr>
            </w:pPr>
            <w:r w:rsidRPr="00892EB7">
              <w:rPr>
                <w:noProof/>
              </w:rPr>
              <w:t>роки</w:t>
            </w:r>
          </w:p>
        </w:tc>
        <w:tc>
          <w:tcPr>
            <w:tcW w:w="1001" w:type="dxa"/>
            <w:tcBorders>
              <w:top w:val="single" w:sz="4" w:space="0" w:color="000000"/>
              <w:left w:val="single" w:sz="4" w:space="0" w:color="000000"/>
              <w:bottom w:val="single" w:sz="4" w:space="0" w:color="000000"/>
              <w:right w:val="single" w:sz="4" w:space="0" w:color="000000"/>
            </w:tcBorders>
          </w:tcPr>
          <w:p w14:paraId="4AD60F62" w14:textId="7CF9F938" w:rsidR="00F32D01" w:rsidRPr="00892EB7" w:rsidRDefault="00A75673" w:rsidP="003C2868">
            <w:pPr>
              <w:pStyle w:val="af1"/>
              <w:spacing w:before="0" w:after="0"/>
              <w:ind w:right="-81"/>
              <w:rPr>
                <w:noProof/>
              </w:rPr>
            </w:pPr>
            <w:r>
              <w:rPr>
                <w:noProof/>
              </w:rPr>
              <w:t>до 50,0</w:t>
            </w:r>
          </w:p>
        </w:tc>
        <w:tc>
          <w:tcPr>
            <w:tcW w:w="1985" w:type="dxa"/>
            <w:tcBorders>
              <w:top w:val="single" w:sz="4" w:space="0" w:color="000000"/>
              <w:left w:val="single" w:sz="4" w:space="0" w:color="000000"/>
              <w:bottom w:val="single" w:sz="4" w:space="0" w:color="000000"/>
              <w:right w:val="single" w:sz="4" w:space="0" w:color="000000"/>
            </w:tcBorders>
            <w:hideMark/>
          </w:tcPr>
          <w:p w14:paraId="20C347C2" w14:textId="760E517E" w:rsidR="00F32D01" w:rsidRPr="00892EB7" w:rsidRDefault="00131223" w:rsidP="003C2868">
            <w:pPr>
              <w:pStyle w:val="af1"/>
              <w:spacing w:before="0" w:after="0"/>
              <w:ind w:right="-81"/>
              <w:rPr>
                <w:noProof/>
              </w:rPr>
            </w:pPr>
            <w:r>
              <w:rPr>
                <w:noProof/>
              </w:rPr>
              <w:t>В</w:t>
            </w:r>
            <w:r w:rsidR="00F32D01" w:rsidRPr="00892EB7">
              <w:rPr>
                <w:noProof/>
              </w:rPr>
              <w:t>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hideMark/>
          </w:tcPr>
          <w:p w14:paraId="7EA49080" w14:textId="72709186" w:rsidR="00F32D01" w:rsidRPr="00892EB7" w:rsidRDefault="00634BFA" w:rsidP="003C2868">
            <w:pPr>
              <w:pStyle w:val="af1"/>
              <w:spacing w:before="0" w:after="0"/>
              <w:ind w:left="-57" w:right="-57"/>
              <w:rPr>
                <w:noProof/>
              </w:rPr>
            </w:pPr>
            <w:r>
              <w:rPr>
                <w:noProof/>
              </w:rPr>
              <w:t>М</w:t>
            </w:r>
            <w:r w:rsidR="00F32D01" w:rsidRPr="00892EB7">
              <w:rPr>
                <w:noProof/>
              </w:rPr>
              <w:t>ісцевий бюджет</w:t>
            </w:r>
          </w:p>
        </w:tc>
        <w:tc>
          <w:tcPr>
            <w:tcW w:w="992" w:type="dxa"/>
            <w:tcBorders>
              <w:top w:val="single" w:sz="4" w:space="0" w:color="000000"/>
              <w:left w:val="single" w:sz="4" w:space="0" w:color="000000"/>
              <w:bottom w:val="single" w:sz="4" w:space="0" w:color="000000"/>
              <w:right w:val="single" w:sz="4" w:space="0" w:color="000000"/>
            </w:tcBorders>
            <w:hideMark/>
          </w:tcPr>
          <w:p w14:paraId="0A487318" w14:textId="77777777" w:rsidR="00F32D01" w:rsidRPr="00686F7C" w:rsidRDefault="00F32D01" w:rsidP="003C2868">
            <w:pPr>
              <w:pStyle w:val="af1"/>
              <w:spacing w:before="0" w:after="0"/>
              <w:rPr>
                <w:noProof/>
              </w:rPr>
            </w:pPr>
            <w:r w:rsidRPr="00686F7C">
              <w:rPr>
                <w:noProof/>
                <w:lang w:val="en-US"/>
              </w:rPr>
              <w:t>500</w:t>
            </w:r>
            <w:r w:rsidRPr="00686F7C">
              <w:rPr>
                <w:noProof/>
              </w:rPr>
              <w:t>,0</w:t>
            </w:r>
          </w:p>
        </w:tc>
        <w:tc>
          <w:tcPr>
            <w:tcW w:w="856" w:type="dxa"/>
            <w:tcBorders>
              <w:top w:val="single" w:sz="4" w:space="0" w:color="000000"/>
              <w:left w:val="single" w:sz="4" w:space="0" w:color="000000"/>
              <w:bottom w:val="single" w:sz="4" w:space="0" w:color="000000"/>
              <w:right w:val="single" w:sz="4" w:space="0" w:color="auto"/>
            </w:tcBorders>
            <w:hideMark/>
          </w:tcPr>
          <w:p w14:paraId="1874051C" w14:textId="77777777" w:rsidR="00F32D01" w:rsidRPr="00686F7C" w:rsidRDefault="00F32D01" w:rsidP="003C2868">
            <w:pPr>
              <w:pStyle w:val="af1"/>
              <w:spacing w:before="0" w:after="0"/>
              <w:rPr>
                <w:noProof/>
              </w:rPr>
            </w:pPr>
            <w:r w:rsidRPr="00686F7C">
              <w:rPr>
                <w:noProof/>
                <w:lang w:val="en-US"/>
              </w:rPr>
              <w:t>50</w:t>
            </w:r>
            <w:r w:rsidRPr="00686F7C">
              <w:rPr>
                <w:noProof/>
              </w:rPr>
              <w:t>0,0</w:t>
            </w:r>
          </w:p>
        </w:tc>
        <w:tc>
          <w:tcPr>
            <w:tcW w:w="2419" w:type="dxa"/>
            <w:gridSpan w:val="2"/>
            <w:tcBorders>
              <w:top w:val="single" w:sz="4" w:space="0" w:color="000000"/>
              <w:left w:val="single" w:sz="4" w:space="0" w:color="000000"/>
              <w:bottom w:val="single" w:sz="4" w:space="0" w:color="000000"/>
              <w:right w:val="single" w:sz="4" w:space="0" w:color="000000"/>
            </w:tcBorders>
            <w:hideMark/>
          </w:tcPr>
          <w:p w14:paraId="1BF2EF26" w14:textId="180B8CC6" w:rsidR="00F32D01" w:rsidRDefault="00634BFA" w:rsidP="003C2868">
            <w:pPr>
              <w:pStyle w:val="af1"/>
              <w:spacing w:before="0" w:after="0"/>
              <w:rPr>
                <w:noProof/>
              </w:rPr>
            </w:pPr>
            <w:r>
              <w:rPr>
                <w:noProof/>
              </w:rPr>
              <w:t>Ф</w:t>
            </w:r>
            <w:r w:rsidR="00F32D01">
              <w:rPr>
                <w:noProof/>
              </w:rPr>
              <w:t xml:space="preserve">інансова </w:t>
            </w:r>
            <w:r w:rsidR="00F32D01" w:rsidRPr="00892EB7">
              <w:rPr>
                <w:noProof/>
              </w:rPr>
              <w:t xml:space="preserve"> підтримка </w:t>
            </w:r>
            <w:r w:rsidR="00F32D01">
              <w:rPr>
                <w:noProof/>
              </w:rPr>
              <w:t>поранених, важкохворих  військовослужбовців</w:t>
            </w:r>
          </w:p>
          <w:p w14:paraId="51CD4FE2" w14:textId="77777777" w:rsidR="00F32D01" w:rsidRPr="00892EB7" w:rsidRDefault="00F32D01" w:rsidP="003C2868">
            <w:pPr>
              <w:pStyle w:val="af1"/>
              <w:spacing w:before="0" w:after="0"/>
              <w:rPr>
                <w:noProof/>
              </w:rPr>
            </w:pPr>
          </w:p>
        </w:tc>
      </w:tr>
      <w:tr w:rsidR="00F32D01" w:rsidRPr="00C20854" w14:paraId="0E36A0FB" w14:textId="77777777" w:rsidTr="00131223">
        <w:trPr>
          <w:trHeight w:val="1803"/>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tcPr>
          <w:p w14:paraId="5D20A7EB" w14:textId="4955A3C9" w:rsidR="00F32D01" w:rsidRDefault="00F32D01" w:rsidP="003C2868">
            <w:pPr>
              <w:pStyle w:val="af1"/>
              <w:spacing w:before="0" w:after="0"/>
              <w:jc w:val="center"/>
              <w:rPr>
                <w:noProof/>
                <w:color w:val="000000"/>
              </w:rPr>
            </w:pPr>
            <w:r>
              <w:rPr>
                <w:noProof/>
                <w:color w:val="000000"/>
              </w:rPr>
              <w:t>1.4</w:t>
            </w:r>
          </w:p>
        </w:tc>
        <w:tc>
          <w:tcPr>
            <w:tcW w:w="4977" w:type="dxa"/>
            <w:tcBorders>
              <w:top w:val="single" w:sz="4" w:space="0" w:color="000000"/>
              <w:left w:val="single" w:sz="4" w:space="0" w:color="000000"/>
              <w:bottom w:val="single" w:sz="4" w:space="0" w:color="000000"/>
              <w:right w:val="single" w:sz="4" w:space="0" w:color="000000"/>
            </w:tcBorders>
          </w:tcPr>
          <w:p w14:paraId="48D6C833" w14:textId="6F359E3E" w:rsidR="00F32D01" w:rsidRPr="003A3A25" w:rsidRDefault="00F32D01" w:rsidP="0008276A">
            <w:pPr>
              <w:contextualSpacing/>
              <w:jc w:val="both"/>
              <w:rPr>
                <w:rFonts w:ascii="Times New Roman" w:eastAsia="Calibri" w:hAnsi="Times New Roman" w:cs="Times New Roman"/>
                <w:color w:val="000000" w:themeColor="text1"/>
              </w:rPr>
            </w:pPr>
            <w:r w:rsidRPr="003A3A25">
              <w:rPr>
                <w:rFonts w:ascii="Times New Roman" w:hAnsi="Times New Roman" w:cs="Times New Roman"/>
                <w:color w:val="000000" w:themeColor="text1"/>
                <w:shd w:val="clear" w:color="auto" w:fill="FFFFFF"/>
              </w:rPr>
              <w:t xml:space="preserve">Надання матеріальної допомоги  </w:t>
            </w:r>
            <w:r w:rsidRPr="003A3A25">
              <w:rPr>
                <w:rFonts w:ascii="Times New Roman" w:eastAsia="Calibri" w:hAnsi="Times New Roman" w:cs="Times New Roman"/>
                <w:color w:val="000000" w:themeColor="text1"/>
              </w:rPr>
              <w:t xml:space="preserve">військовослужбовцям,  </w:t>
            </w:r>
            <w:r w:rsidRPr="003A3A25">
              <w:rPr>
                <w:rFonts w:ascii="Times New Roman" w:hAnsi="Times New Roman" w:cs="Times New Roman"/>
                <w:color w:val="000000" w:themeColor="text1"/>
              </w:rPr>
              <w:t>учасникам операції  Об’єднаних сил  на сході України та відбитті військової агресії</w:t>
            </w:r>
            <w:r w:rsidRPr="003A3A25">
              <w:rPr>
                <w:rFonts w:ascii="Times New Roman" w:eastAsia="Calibri" w:hAnsi="Times New Roman" w:cs="Times New Roman"/>
                <w:color w:val="000000" w:themeColor="text1"/>
              </w:rPr>
              <w:t xml:space="preserve"> російської федерації  проти Україн</w:t>
            </w:r>
            <w:r w:rsidR="00DD5594" w:rsidRPr="003A3A25">
              <w:rPr>
                <w:rFonts w:ascii="Times New Roman" w:eastAsia="Calibri" w:hAnsi="Times New Roman" w:cs="Times New Roman"/>
                <w:color w:val="000000" w:themeColor="text1"/>
              </w:rPr>
              <w:t xml:space="preserve">и, які потребують довготривалого реабілітаційного та відновлювального </w:t>
            </w:r>
            <w:r w:rsidR="00DD5594" w:rsidRPr="003A3A25">
              <w:rPr>
                <w:rFonts w:ascii="Times New Roman" w:hAnsi="Times New Roman" w:cs="Times New Roman"/>
                <w:color w:val="000000" w:themeColor="text1"/>
                <w:shd w:val="clear" w:color="auto" w:fill="FFFFFF"/>
              </w:rPr>
              <w:t>лікування</w:t>
            </w:r>
            <w:r w:rsidR="00965669" w:rsidRPr="003A3A25">
              <w:rPr>
                <w:rFonts w:ascii="Times New Roman" w:hAnsi="Times New Roman" w:cs="Times New Roman"/>
                <w:color w:val="000000" w:themeColor="text1"/>
                <w:shd w:val="clear" w:color="auto" w:fill="FFFFFF"/>
              </w:rPr>
              <w:t xml:space="preserve"> </w:t>
            </w:r>
            <w:r w:rsidR="00DD5594" w:rsidRPr="003A3A25">
              <w:rPr>
                <w:rFonts w:ascii="Times New Roman" w:hAnsi="Times New Roman" w:cs="Times New Roman"/>
                <w:color w:val="000000" w:themeColor="text1"/>
                <w:shd w:val="clear" w:color="auto" w:fill="FFFFFF"/>
              </w:rPr>
              <w:t>(</w:t>
            </w:r>
            <w:r w:rsidRPr="003A3A25">
              <w:rPr>
                <w:rFonts w:ascii="Times New Roman" w:hAnsi="Times New Roman" w:cs="Times New Roman"/>
                <w:b/>
                <w:bCs/>
                <w:color w:val="000000" w:themeColor="text1"/>
                <w:shd w:val="clear" w:color="auto" w:fill="FFFFFF"/>
              </w:rPr>
              <w:t>медичн</w:t>
            </w:r>
            <w:r w:rsidR="00DD5594" w:rsidRPr="003A3A25">
              <w:rPr>
                <w:rFonts w:ascii="Times New Roman" w:hAnsi="Times New Roman" w:cs="Times New Roman"/>
                <w:b/>
                <w:bCs/>
                <w:color w:val="000000" w:themeColor="text1"/>
                <w:shd w:val="clear" w:color="auto" w:fill="FFFFFF"/>
              </w:rPr>
              <w:t xml:space="preserve">а </w:t>
            </w:r>
            <w:r w:rsidRPr="003A3A25">
              <w:rPr>
                <w:rFonts w:ascii="Times New Roman" w:hAnsi="Times New Roman" w:cs="Times New Roman"/>
                <w:b/>
                <w:bCs/>
                <w:color w:val="000000" w:themeColor="text1"/>
                <w:shd w:val="clear" w:color="auto" w:fill="FFFFFF"/>
              </w:rPr>
              <w:t xml:space="preserve"> реабілітаці</w:t>
            </w:r>
            <w:r w:rsidR="00DD5594" w:rsidRPr="003A3A25">
              <w:rPr>
                <w:rFonts w:ascii="Times New Roman" w:hAnsi="Times New Roman" w:cs="Times New Roman"/>
                <w:b/>
                <w:bCs/>
                <w:color w:val="000000" w:themeColor="text1"/>
                <w:shd w:val="clear" w:color="auto" w:fill="FFFFFF"/>
              </w:rPr>
              <w:t>я)</w:t>
            </w:r>
            <w:r w:rsidR="00AE1303" w:rsidRPr="003A3A25">
              <w:rPr>
                <w:rFonts w:ascii="Times New Roman" w:hAnsi="Times New Roman" w:cs="Times New Roman"/>
                <w:color w:val="000000" w:themeColor="text1"/>
                <w:shd w:val="clear" w:color="auto" w:fill="FFFFFF"/>
              </w:rPr>
              <w:t>.</w:t>
            </w:r>
          </w:p>
        </w:tc>
        <w:tc>
          <w:tcPr>
            <w:tcW w:w="1417" w:type="dxa"/>
            <w:tcBorders>
              <w:top w:val="single" w:sz="4" w:space="0" w:color="000000"/>
              <w:left w:val="single" w:sz="4" w:space="0" w:color="000000"/>
              <w:bottom w:val="single" w:sz="4" w:space="0" w:color="000000"/>
              <w:right w:val="single" w:sz="4" w:space="0" w:color="000000"/>
            </w:tcBorders>
          </w:tcPr>
          <w:p w14:paraId="343A517F" w14:textId="77777777" w:rsidR="00F32D01" w:rsidRDefault="00F32D01" w:rsidP="00A761C5">
            <w:pPr>
              <w:pStyle w:val="af1"/>
              <w:spacing w:before="0" w:after="0"/>
              <w:jc w:val="center"/>
              <w:rPr>
                <w:noProof/>
              </w:rPr>
            </w:pPr>
            <w:r>
              <w:rPr>
                <w:noProof/>
              </w:rPr>
              <w:t>2024-2025</w:t>
            </w:r>
            <w:r w:rsidRPr="00892EB7">
              <w:rPr>
                <w:noProof/>
              </w:rPr>
              <w:t xml:space="preserve"> </w:t>
            </w:r>
          </w:p>
          <w:p w14:paraId="72CB2098" w14:textId="3C553820" w:rsidR="00F32D01" w:rsidRDefault="00F32D01" w:rsidP="00A761C5">
            <w:pPr>
              <w:pStyle w:val="af1"/>
              <w:spacing w:before="0" w:after="0"/>
              <w:jc w:val="center"/>
              <w:rPr>
                <w:noProof/>
              </w:rPr>
            </w:pPr>
            <w:r w:rsidRPr="00892EB7">
              <w:rPr>
                <w:noProof/>
              </w:rPr>
              <w:t>роки</w:t>
            </w:r>
          </w:p>
        </w:tc>
        <w:tc>
          <w:tcPr>
            <w:tcW w:w="1001" w:type="dxa"/>
            <w:tcBorders>
              <w:top w:val="single" w:sz="4" w:space="0" w:color="000000"/>
              <w:left w:val="single" w:sz="4" w:space="0" w:color="000000"/>
              <w:bottom w:val="single" w:sz="4" w:space="0" w:color="000000"/>
              <w:right w:val="single" w:sz="4" w:space="0" w:color="000000"/>
            </w:tcBorders>
          </w:tcPr>
          <w:p w14:paraId="08BB7428" w14:textId="080EA4DB" w:rsidR="00F32D01" w:rsidRPr="00892EB7" w:rsidRDefault="00A75673" w:rsidP="003C2868">
            <w:pPr>
              <w:pStyle w:val="af1"/>
              <w:spacing w:before="0" w:after="0"/>
              <w:ind w:right="-81"/>
              <w:rPr>
                <w:noProof/>
              </w:rPr>
            </w:pPr>
            <w:r>
              <w:rPr>
                <w:noProof/>
              </w:rPr>
              <w:t xml:space="preserve">до </w:t>
            </w:r>
            <w:r w:rsidR="003A3A25">
              <w:rPr>
                <w:noProof/>
              </w:rPr>
              <w:t>3</w:t>
            </w:r>
            <w:r w:rsidR="008D5F6F">
              <w:rPr>
                <w:noProof/>
              </w:rPr>
              <w:t>0,0</w:t>
            </w:r>
          </w:p>
        </w:tc>
        <w:tc>
          <w:tcPr>
            <w:tcW w:w="1985" w:type="dxa"/>
            <w:tcBorders>
              <w:top w:val="single" w:sz="4" w:space="0" w:color="000000"/>
              <w:left w:val="single" w:sz="4" w:space="0" w:color="000000"/>
              <w:bottom w:val="single" w:sz="4" w:space="0" w:color="000000"/>
              <w:right w:val="single" w:sz="4" w:space="0" w:color="000000"/>
            </w:tcBorders>
          </w:tcPr>
          <w:p w14:paraId="75AE5FC7" w14:textId="00F102EC" w:rsidR="00F32D01" w:rsidRPr="00892EB7" w:rsidRDefault="008D5F6F" w:rsidP="003C2868">
            <w:pPr>
              <w:pStyle w:val="af1"/>
              <w:spacing w:before="0" w:after="0"/>
              <w:ind w:right="-81"/>
              <w:rPr>
                <w:noProof/>
              </w:rPr>
            </w:pPr>
            <w:r>
              <w:rPr>
                <w:noProof/>
              </w:rPr>
              <w:t>Гуманітарний відділ,</w:t>
            </w:r>
            <w:r w:rsidRPr="00892EB7">
              <w:rPr>
                <w:noProof/>
              </w:rPr>
              <w:t xml:space="preserve"> </w:t>
            </w:r>
            <w:r w:rsidR="00F32D01" w:rsidRPr="00892EB7">
              <w:rPr>
                <w:noProof/>
              </w:rPr>
              <w:t>відділ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tcPr>
          <w:p w14:paraId="3D9D392C" w14:textId="1850B81F" w:rsidR="00F32D01" w:rsidRPr="00892EB7" w:rsidRDefault="00634BFA" w:rsidP="003C2868">
            <w:pPr>
              <w:pStyle w:val="af1"/>
              <w:spacing w:before="0" w:after="0"/>
              <w:ind w:left="-57" w:right="-57"/>
              <w:rPr>
                <w:noProof/>
              </w:rPr>
            </w:pPr>
            <w:r>
              <w:rPr>
                <w:noProof/>
              </w:rPr>
              <w:t>М</w:t>
            </w:r>
            <w:r w:rsidR="00F32D01" w:rsidRPr="00892EB7">
              <w:rPr>
                <w:noProof/>
              </w:rPr>
              <w:t>ісцевий бюджет</w:t>
            </w:r>
          </w:p>
        </w:tc>
        <w:tc>
          <w:tcPr>
            <w:tcW w:w="992" w:type="dxa"/>
            <w:tcBorders>
              <w:top w:val="single" w:sz="4" w:space="0" w:color="000000"/>
              <w:left w:val="single" w:sz="4" w:space="0" w:color="000000"/>
              <w:bottom w:val="single" w:sz="4" w:space="0" w:color="000000"/>
              <w:right w:val="single" w:sz="4" w:space="0" w:color="000000"/>
            </w:tcBorders>
          </w:tcPr>
          <w:p w14:paraId="53A72BC5" w14:textId="4B6FE06F" w:rsidR="00F32D01" w:rsidRPr="00BB470A" w:rsidRDefault="00BB470A" w:rsidP="003C2868">
            <w:pPr>
              <w:pStyle w:val="af1"/>
              <w:spacing w:before="0" w:after="0"/>
              <w:rPr>
                <w:noProof/>
                <w:color w:val="000000" w:themeColor="text1"/>
              </w:rPr>
            </w:pPr>
            <w:r w:rsidRPr="00BB470A">
              <w:rPr>
                <w:noProof/>
                <w:color w:val="000000" w:themeColor="text1"/>
              </w:rPr>
              <w:t>1 000,0</w:t>
            </w:r>
          </w:p>
        </w:tc>
        <w:tc>
          <w:tcPr>
            <w:tcW w:w="856" w:type="dxa"/>
            <w:tcBorders>
              <w:top w:val="single" w:sz="4" w:space="0" w:color="000000"/>
              <w:left w:val="single" w:sz="4" w:space="0" w:color="000000"/>
              <w:bottom w:val="single" w:sz="4" w:space="0" w:color="000000"/>
              <w:right w:val="single" w:sz="4" w:space="0" w:color="auto"/>
            </w:tcBorders>
          </w:tcPr>
          <w:p w14:paraId="4F46F5CA" w14:textId="117E775D" w:rsidR="00F32D01" w:rsidRPr="00BB470A" w:rsidRDefault="00BB470A" w:rsidP="00A735C1">
            <w:pPr>
              <w:pStyle w:val="af1"/>
              <w:spacing w:before="0" w:after="0"/>
              <w:ind w:hanging="109"/>
              <w:rPr>
                <w:noProof/>
                <w:color w:val="000000" w:themeColor="text1"/>
              </w:rPr>
            </w:pPr>
            <w:r w:rsidRPr="00BB470A">
              <w:rPr>
                <w:noProof/>
                <w:color w:val="000000" w:themeColor="text1"/>
              </w:rPr>
              <w:t>1 500,0</w:t>
            </w:r>
          </w:p>
        </w:tc>
        <w:tc>
          <w:tcPr>
            <w:tcW w:w="2419" w:type="dxa"/>
            <w:gridSpan w:val="2"/>
            <w:tcBorders>
              <w:top w:val="single" w:sz="4" w:space="0" w:color="000000"/>
              <w:left w:val="single" w:sz="4" w:space="0" w:color="000000"/>
              <w:bottom w:val="single" w:sz="4" w:space="0" w:color="000000"/>
              <w:right w:val="single" w:sz="4" w:space="0" w:color="000000"/>
            </w:tcBorders>
          </w:tcPr>
          <w:p w14:paraId="306AD9EA" w14:textId="1EBD19D1" w:rsidR="00F32D01" w:rsidRDefault="00634BFA" w:rsidP="003C2868">
            <w:pPr>
              <w:pStyle w:val="af1"/>
              <w:spacing w:before="0" w:after="0"/>
              <w:rPr>
                <w:noProof/>
              </w:rPr>
            </w:pPr>
            <w:r>
              <w:rPr>
                <w:noProof/>
              </w:rPr>
              <w:t>Ф</w:t>
            </w:r>
            <w:r w:rsidR="00F32D01">
              <w:rPr>
                <w:noProof/>
              </w:rPr>
              <w:t>інансова підтримка осіб з інвалідністю внаслідок війни</w:t>
            </w:r>
          </w:p>
        </w:tc>
      </w:tr>
      <w:tr w:rsidR="00965669" w:rsidRPr="00C20854" w14:paraId="11A1D1A0" w14:textId="77777777" w:rsidTr="00131223">
        <w:trPr>
          <w:trHeight w:val="1830"/>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tcPr>
          <w:p w14:paraId="7C53964B" w14:textId="7ECA3664" w:rsidR="00965669" w:rsidRDefault="00965669" w:rsidP="003C2868">
            <w:pPr>
              <w:pStyle w:val="af1"/>
              <w:spacing w:before="0" w:after="0"/>
              <w:jc w:val="center"/>
              <w:rPr>
                <w:noProof/>
                <w:color w:val="000000"/>
              </w:rPr>
            </w:pPr>
            <w:r>
              <w:rPr>
                <w:noProof/>
                <w:color w:val="000000"/>
              </w:rPr>
              <w:t>1.5</w:t>
            </w:r>
          </w:p>
        </w:tc>
        <w:tc>
          <w:tcPr>
            <w:tcW w:w="4977" w:type="dxa"/>
            <w:tcBorders>
              <w:top w:val="single" w:sz="4" w:space="0" w:color="000000"/>
              <w:left w:val="single" w:sz="4" w:space="0" w:color="000000"/>
              <w:bottom w:val="single" w:sz="4" w:space="0" w:color="000000"/>
              <w:right w:val="single" w:sz="4" w:space="0" w:color="000000"/>
            </w:tcBorders>
          </w:tcPr>
          <w:p w14:paraId="2DB9C5B7" w14:textId="607D1DEB" w:rsidR="00965669" w:rsidRPr="003A3A25" w:rsidRDefault="00965669" w:rsidP="00E418B4">
            <w:pPr>
              <w:contextualSpacing/>
              <w:jc w:val="both"/>
              <w:rPr>
                <w:rFonts w:ascii="Times New Roman" w:hAnsi="Times New Roman" w:cs="Times New Roman"/>
                <w:color w:val="000000" w:themeColor="text1"/>
                <w:shd w:val="clear" w:color="auto" w:fill="FFFFFF"/>
              </w:rPr>
            </w:pPr>
            <w:r w:rsidRPr="003A3A25">
              <w:rPr>
                <w:rFonts w:ascii="Times New Roman" w:hAnsi="Times New Roman" w:cs="Times New Roman"/>
                <w:color w:val="000000" w:themeColor="text1"/>
                <w:shd w:val="clear" w:color="auto" w:fill="FFFFFF"/>
              </w:rPr>
              <w:t xml:space="preserve">Надання матеріальної допомоги  </w:t>
            </w:r>
            <w:r w:rsidRPr="003A3A25">
              <w:rPr>
                <w:rFonts w:ascii="Times New Roman" w:eastAsia="Calibri" w:hAnsi="Times New Roman" w:cs="Times New Roman"/>
                <w:color w:val="000000" w:themeColor="text1"/>
              </w:rPr>
              <w:t xml:space="preserve">військовослужбовцям,  </w:t>
            </w:r>
            <w:r w:rsidRPr="003A3A25">
              <w:rPr>
                <w:rFonts w:ascii="Times New Roman" w:hAnsi="Times New Roman" w:cs="Times New Roman"/>
                <w:color w:val="000000" w:themeColor="text1"/>
              </w:rPr>
              <w:t>учасникам операції  Об’єднаних сил  на сході України та відбитті військової агресії</w:t>
            </w:r>
            <w:r w:rsidRPr="003A3A25">
              <w:rPr>
                <w:rFonts w:ascii="Times New Roman" w:eastAsia="Calibri" w:hAnsi="Times New Roman" w:cs="Times New Roman"/>
                <w:color w:val="000000" w:themeColor="text1"/>
              </w:rPr>
              <w:t xml:space="preserve"> російської федерації  проти України</w:t>
            </w:r>
            <w:r w:rsidRPr="003A3A25">
              <w:rPr>
                <w:rFonts w:ascii="Times New Roman" w:hAnsi="Times New Roman" w:cs="Times New Roman"/>
                <w:color w:val="000000" w:themeColor="text1"/>
                <w:shd w:val="clear" w:color="auto" w:fill="FFFFFF"/>
              </w:rPr>
              <w:t xml:space="preserve"> </w:t>
            </w:r>
            <w:r w:rsidRPr="003A3A25">
              <w:rPr>
                <w:rFonts w:ascii="Times New Roman" w:eastAsia="Calibri" w:hAnsi="Times New Roman" w:cs="Times New Roman"/>
                <w:color w:val="000000" w:themeColor="text1"/>
              </w:rPr>
              <w:t xml:space="preserve">на </w:t>
            </w:r>
            <w:r w:rsidRPr="003A3A25">
              <w:rPr>
                <w:rFonts w:ascii="Times New Roman" w:eastAsia="Calibri" w:hAnsi="Times New Roman" w:cs="Times New Roman"/>
                <w:b/>
                <w:bCs/>
                <w:color w:val="000000" w:themeColor="text1"/>
              </w:rPr>
              <w:t>придбання засобів реабілітації</w:t>
            </w:r>
            <w:r w:rsidRPr="003A3A25">
              <w:rPr>
                <w:rFonts w:ascii="Times New Roman" w:eastAsia="Calibri" w:hAnsi="Times New Roman" w:cs="Times New Roman"/>
                <w:color w:val="000000" w:themeColor="text1"/>
              </w:rPr>
              <w:t xml:space="preserve"> (технічних та інших засобів реабілітації,</w:t>
            </w:r>
            <w:r w:rsidR="00DD0C40">
              <w:rPr>
                <w:rFonts w:ascii="Times New Roman" w:eastAsia="Calibri" w:hAnsi="Times New Roman" w:cs="Times New Roman"/>
                <w:color w:val="000000" w:themeColor="text1"/>
              </w:rPr>
              <w:t xml:space="preserve"> протезів, </w:t>
            </w:r>
            <w:r w:rsidRPr="003A3A25">
              <w:rPr>
                <w:rFonts w:ascii="Times New Roman" w:eastAsia="Calibri" w:hAnsi="Times New Roman" w:cs="Times New Roman"/>
                <w:color w:val="000000" w:themeColor="text1"/>
              </w:rPr>
              <w:t>імплантатів, тощо.</w:t>
            </w:r>
            <w:r w:rsidR="00131223">
              <w:rPr>
                <w:rFonts w:ascii="Times New Roman" w:eastAsia="Calibri" w:hAnsi="Times New Roman" w:cs="Times New Roman"/>
                <w:color w:val="000000" w:themeColor="text1"/>
              </w:rPr>
              <w:t>)</w:t>
            </w:r>
            <w:r w:rsidRPr="003A3A25">
              <w:rPr>
                <w:rFonts w:ascii="Times New Roman" w:eastAsia="Calibri" w:hAnsi="Times New Roman" w:cs="Times New Roman"/>
                <w:color w:val="000000" w:themeColor="text1"/>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28B1A2C1" w14:textId="77777777" w:rsidR="00965669" w:rsidRDefault="00965669" w:rsidP="00965669">
            <w:pPr>
              <w:pStyle w:val="af1"/>
              <w:spacing w:before="0" w:after="0"/>
              <w:jc w:val="center"/>
              <w:rPr>
                <w:noProof/>
              </w:rPr>
            </w:pPr>
            <w:r>
              <w:rPr>
                <w:noProof/>
              </w:rPr>
              <w:t>2024-2025</w:t>
            </w:r>
            <w:r w:rsidRPr="00892EB7">
              <w:rPr>
                <w:noProof/>
              </w:rPr>
              <w:t xml:space="preserve"> </w:t>
            </w:r>
          </w:p>
          <w:p w14:paraId="4AE2CABB" w14:textId="41BD7F35" w:rsidR="00965669" w:rsidRDefault="00965669" w:rsidP="00965669">
            <w:pPr>
              <w:pStyle w:val="af1"/>
              <w:spacing w:before="0" w:after="0"/>
              <w:jc w:val="center"/>
              <w:rPr>
                <w:noProof/>
              </w:rPr>
            </w:pPr>
            <w:r w:rsidRPr="00892EB7">
              <w:rPr>
                <w:noProof/>
              </w:rPr>
              <w:t>роки</w:t>
            </w:r>
          </w:p>
        </w:tc>
        <w:tc>
          <w:tcPr>
            <w:tcW w:w="1001" w:type="dxa"/>
            <w:tcBorders>
              <w:top w:val="single" w:sz="4" w:space="0" w:color="000000"/>
              <w:left w:val="single" w:sz="4" w:space="0" w:color="000000"/>
              <w:bottom w:val="single" w:sz="4" w:space="0" w:color="000000"/>
              <w:right w:val="single" w:sz="4" w:space="0" w:color="000000"/>
            </w:tcBorders>
          </w:tcPr>
          <w:p w14:paraId="79884C2F" w14:textId="5D1FE2B7" w:rsidR="00965669" w:rsidRDefault="00965669" w:rsidP="003C2868">
            <w:pPr>
              <w:pStyle w:val="af1"/>
              <w:spacing w:before="0" w:after="0"/>
              <w:ind w:right="-81"/>
              <w:rPr>
                <w:noProof/>
              </w:rPr>
            </w:pPr>
            <w:r>
              <w:rPr>
                <w:noProof/>
              </w:rPr>
              <w:t>до 100,0</w:t>
            </w:r>
          </w:p>
        </w:tc>
        <w:tc>
          <w:tcPr>
            <w:tcW w:w="1985" w:type="dxa"/>
            <w:tcBorders>
              <w:top w:val="single" w:sz="4" w:space="0" w:color="000000"/>
              <w:left w:val="single" w:sz="4" w:space="0" w:color="000000"/>
              <w:bottom w:val="single" w:sz="4" w:space="0" w:color="000000"/>
              <w:right w:val="single" w:sz="4" w:space="0" w:color="000000"/>
            </w:tcBorders>
          </w:tcPr>
          <w:p w14:paraId="7CDFA89F" w14:textId="6AB4E1EC" w:rsidR="00965669" w:rsidRPr="00892EB7" w:rsidRDefault="00634BFA" w:rsidP="003C2868">
            <w:pPr>
              <w:pStyle w:val="af1"/>
              <w:spacing w:before="0" w:after="0"/>
              <w:ind w:right="-81"/>
              <w:rPr>
                <w:noProof/>
              </w:rPr>
            </w:pPr>
            <w:r>
              <w:rPr>
                <w:noProof/>
              </w:rPr>
              <w:t>В</w:t>
            </w:r>
            <w:r w:rsidR="00965669" w:rsidRPr="00892EB7">
              <w:rPr>
                <w:noProof/>
              </w:rPr>
              <w:t>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tcPr>
          <w:p w14:paraId="2B54DE37" w14:textId="2C4B1E07" w:rsidR="00965669" w:rsidRPr="00892EB7" w:rsidRDefault="00634BFA" w:rsidP="003C2868">
            <w:pPr>
              <w:pStyle w:val="af1"/>
              <w:spacing w:before="0" w:after="0"/>
              <w:ind w:left="-57" w:right="-57"/>
              <w:rPr>
                <w:noProof/>
              </w:rPr>
            </w:pPr>
            <w:r>
              <w:rPr>
                <w:noProof/>
              </w:rPr>
              <w:t>М</w:t>
            </w:r>
            <w:r w:rsidR="00965669">
              <w:rPr>
                <w:noProof/>
              </w:rPr>
              <w:t>ісцевий бюджет</w:t>
            </w:r>
          </w:p>
        </w:tc>
        <w:tc>
          <w:tcPr>
            <w:tcW w:w="992" w:type="dxa"/>
            <w:tcBorders>
              <w:top w:val="single" w:sz="4" w:space="0" w:color="000000"/>
              <w:left w:val="single" w:sz="4" w:space="0" w:color="000000"/>
              <w:bottom w:val="single" w:sz="4" w:space="0" w:color="000000"/>
              <w:right w:val="single" w:sz="4" w:space="0" w:color="000000"/>
            </w:tcBorders>
          </w:tcPr>
          <w:p w14:paraId="71DDA098" w14:textId="38D36C7F" w:rsidR="00965669" w:rsidRPr="00245F4A" w:rsidRDefault="00BB470A" w:rsidP="003C2868">
            <w:pPr>
              <w:pStyle w:val="af1"/>
              <w:spacing w:before="0" w:after="0"/>
              <w:rPr>
                <w:noProof/>
              </w:rPr>
            </w:pPr>
            <w:r>
              <w:rPr>
                <w:noProof/>
              </w:rPr>
              <w:t xml:space="preserve">1 000,0    </w:t>
            </w:r>
          </w:p>
        </w:tc>
        <w:tc>
          <w:tcPr>
            <w:tcW w:w="856" w:type="dxa"/>
            <w:tcBorders>
              <w:top w:val="single" w:sz="4" w:space="0" w:color="000000"/>
              <w:left w:val="single" w:sz="4" w:space="0" w:color="000000"/>
              <w:bottom w:val="single" w:sz="4" w:space="0" w:color="000000"/>
              <w:right w:val="single" w:sz="4" w:space="0" w:color="auto"/>
            </w:tcBorders>
          </w:tcPr>
          <w:p w14:paraId="5E66E565" w14:textId="007855FE" w:rsidR="00965669" w:rsidRPr="00BB470A" w:rsidRDefault="00BB470A" w:rsidP="00A735C1">
            <w:pPr>
              <w:pStyle w:val="af1"/>
              <w:spacing w:before="0" w:after="0"/>
              <w:ind w:hanging="109"/>
              <w:rPr>
                <w:noProof/>
              </w:rPr>
            </w:pPr>
            <w:r>
              <w:rPr>
                <w:noProof/>
              </w:rPr>
              <w:t>1 200,0</w:t>
            </w:r>
          </w:p>
        </w:tc>
        <w:tc>
          <w:tcPr>
            <w:tcW w:w="2419" w:type="dxa"/>
            <w:gridSpan w:val="2"/>
            <w:tcBorders>
              <w:top w:val="single" w:sz="4" w:space="0" w:color="000000"/>
              <w:left w:val="single" w:sz="4" w:space="0" w:color="000000"/>
              <w:bottom w:val="single" w:sz="4" w:space="0" w:color="000000"/>
              <w:right w:val="single" w:sz="4" w:space="0" w:color="000000"/>
            </w:tcBorders>
          </w:tcPr>
          <w:p w14:paraId="2C7B4F66" w14:textId="66E86599" w:rsidR="00965669" w:rsidRDefault="00965669" w:rsidP="003C2868">
            <w:pPr>
              <w:pStyle w:val="af1"/>
              <w:spacing w:before="0" w:after="0"/>
              <w:rPr>
                <w:noProof/>
              </w:rPr>
            </w:pPr>
            <w:r>
              <w:rPr>
                <w:noProof/>
              </w:rPr>
              <w:t xml:space="preserve">Фінансова  </w:t>
            </w:r>
            <w:r w:rsidR="00AF6516">
              <w:rPr>
                <w:noProof/>
              </w:rPr>
              <w:t xml:space="preserve">підтримка </w:t>
            </w:r>
            <w:r>
              <w:rPr>
                <w:noProof/>
              </w:rPr>
              <w:t>військовослужбовців</w:t>
            </w:r>
          </w:p>
        </w:tc>
      </w:tr>
      <w:tr w:rsidR="00F32D01" w:rsidRPr="00C20854" w14:paraId="6F15B1CF" w14:textId="77777777" w:rsidTr="00131223">
        <w:trPr>
          <w:trHeight w:val="1830"/>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tcPr>
          <w:p w14:paraId="50F72BE4" w14:textId="41B07647" w:rsidR="00F32D01" w:rsidRDefault="00F32D01" w:rsidP="003C2868">
            <w:pPr>
              <w:pStyle w:val="af1"/>
              <w:spacing w:before="0" w:after="0"/>
              <w:jc w:val="center"/>
              <w:rPr>
                <w:noProof/>
                <w:color w:val="000000"/>
              </w:rPr>
            </w:pPr>
            <w:r>
              <w:rPr>
                <w:noProof/>
                <w:color w:val="000000"/>
              </w:rPr>
              <w:t>1.</w:t>
            </w:r>
            <w:r w:rsidR="00965669">
              <w:rPr>
                <w:noProof/>
                <w:color w:val="000000"/>
              </w:rPr>
              <w:t>6</w:t>
            </w:r>
          </w:p>
        </w:tc>
        <w:tc>
          <w:tcPr>
            <w:tcW w:w="4977" w:type="dxa"/>
            <w:tcBorders>
              <w:top w:val="single" w:sz="4" w:space="0" w:color="000000"/>
              <w:left w:val="single" w:sz="4" w:space="0" w:color="000000"/>
              <w:bottom w:val="single" w:sz="4" w:space="0" w:color="000000"/>
              <w:right w:val="single" w:sz="4" w:space="0" w:color="000000"/>
            </w:tcBorders>
          </w:tcPr>
          <w:p w14:paraId="355BBA12" w14:textId="67034A11" w:rsidR="00F32D01" w:rsidRPr="003A3A25" w:rsidRDefault="00F32D01" w:rsidP="00E418B4">
            <w:pPr>
              <w:contextualSpacing/>
              <w:jc w:val="both"/>
              <w:rPr>
                <w:rFonts w:ascii="Times New Roman" w:hAnsi="Times New Roman" w:cs="Times New Roman"/>
                <w:color w:val="000000" w:themeColor="text1"/>
                <w:highlight w:val="yellow"/>
                <w:shd w:val="clear" w:color="auto" w:fill="FFFFFF"/>
              </w:rPr>
            </w:pPr>
            <w:r w:rsidRPr="003A3A25">
              <w:rPr>
                <w:rFonts w:ascii="Times New Roman" w:hAnsi="Times New Roman" w:cs="Times New Roman"/>
                <w:color w:val="000000" w:themeColor="text1"/>
                <w:shd w:val="clear" w:color="auto" w:fill="FFFFFF"/>
              </w:rPr>
              <w:t xml:space="preserve">Надання матеріальної допомоги на  </w:t>
            </w:r>
            <w:r w:rsidRPr="003A3A25">
              <w:rPr>
                <w:rFonts w:ascii="Times New Roman" w:hAnsi="Times New Roman" w:cs="Times New Roman"/>
                <w:b/>
                <w:bCs/>
                <w:color w:val="000000" w:themeColor="text1"/>
                <w:shd w:val="clear" w:color="auto" w:fill="FFFFFF"/>
              </w:rPr>
              <w:t>лікування член</w:t>
            </w:r>
            <w:r w:rsidR="00DD5594" w:rsidRPr="003A3A25">
              <w:rPr>
                <w:rFonts w:ascii="Times New Roman" w:hAnsi="Times New Roman" w:cs="Times New Roman"/>
                <w:b/>
                <w:bCs/>
                <w:color w:val="000000" w:themeColor="text1"/>
                <w:shd w:val="clear" w:color="auto" w:fill="FFFFFF"/>
              </w:rPr>
              <w:t>ам</w:t>
            </w:r>
            <w:r w:rsidRPr="003A3A25">
              <w:rPr>
                <w:rFonts w:ascii="Times New Roman" w:hAnsi="Times New Roman" w:cs="Times New Roman"/>
                <w:b/>
                <w:bCs/>
                <w:color w:val="000000" w:themeColor="text1"/>
                <w:shd w:val="clear" w:color="auto" w:fill="FFFFFF"/>
              </w:rPr>
              <w:t xml:space="preserve"> сім</w:t>
            </w:r>
            <w:r w:rsidR="00DD5594" w:rsidRPr="003A3A25">
              <w:rPr>
                <w:rFonts w:ascii="Times New Roman" w:hAnsi="Times New Roman" w:cs="Times New Roman"/>
                <w:b/>
                <w:bCs/>
                <w:color w:val="000000" w:themeColor="text1"/>
                <w:shd w:val="clear" w:color="auto" w:fill="FFFFFF"/>
              </w:rPr>
              <w:t xml:space="preserve">ей  </w:t>
            </w:r>
            <w:r w:rsidR="00DD5594" w:rsidRPr="003A3A25">
              <w:rPr>
                <w:rFonts w:ascii="Times New Roman" w:hAnsi="Times New Roman" w:cs="Times New Roman"/>
                <w:color w:val="000000" w:themeColor="text1"/>
                <w:shd w:val="clear" w:color="auto" w:fill="FFFFFF"/>
              </w:rPr>
              <w:t>військовослужбовців</w:t>
            </w:r>
            <w:r w:rsidR="00B41DB8" w:rsidRPr="003A3A25">
              <w:rPr>
                <w:rFonts w:ascii="Times New Roman" w:hAnsi="Times New Roman" w:cs="Times New Roman"/>
                <w:color w:val="000000" w:themeColor="text1"/>
                <w:shd w:val="clear" w:color="auto" w:fill="FFFFFF"/>
              </w:rPr>
              <w:t xml:space="preserve">, які безпосередньо </w:t>
            </w:r>
            <w:r w:rsidR="00B41DB8" w:rsidRPr="003A3A25">
              <w:rPr>
                <w:rFonts w:ascii="Times New Roman" w:hAnsi="Times New Roman" w:cs="Times New Roman"/>
                <w:color w:val="000000" w:themeColor="text1"/>
              </w:rPr>
              <w:t>беруть участь у бойових діях на сході України</w:t>
            </w:r>
            <w:r w:rsidR="00DD5594" w:rsidRPr="003A3A25">
              <w:rPr>
                <w:rFonts w:ascii="Times New Roman" w:hAnsi="Times New Roman" w:cs="Times New Roman"/>
                <w:color w:val="000000" w:themeColor="text1"/>
                <w:shd w:val="clear" w:color="auto" w:fill="FFFFFF"/>
              </w:rPr>
              <w:t>, членам сімей загиблих (померлих, зниклих безвісти, полонених)</w:t>
            </w:r>
            <w:r w:rsidR="00CA6215">
              <w:rPr>
                <w:rFonts w:ascii="Times New Roman" w:hAnsi="Times New Roman" w:cs="Times New Roman"/>
                <w:color w:val="000000" w:themeColor="text1"/>
                <w:shd w:val="clear" w:color="auto" w:fill="FFFFFF"/>
              </w:rPr>
              <w:t>,</w:t>
            </w:r>
            <w:r w:rsidR="00DD5594" w:rsidRPr="003A3A25">
              <w:rPr>
                <w:rFonts w:ascii="Times New Roman" w:hAnsi="Times New Roman" w:cs="Times New Roman"/>
                <w:color w:val="000000" w:themeColor="text1"/>
                <w:shd w:val="clear" w:color="auto" w:fill="FFFFFF"/>
              </w:rPr>
              <w:t xml:space="preserve"> </w:t>
            </w:r>
            <w:r w:rsidRPr="003A3A25">
              <w:rPr>
                <w:rFonts w:ascii="Times New Roman" w:hAnsi="Times New Roman" w:cs="Times New Roman"/>
                <w:color w:val="000000" w:themeColor="text1"/>
                <w:shd w:val="clear" w:color="auto" w:fill="FFFFFF"/>
              </w:rPr>
              <w:t>які</w:t>
            </w:r>
            <w:r w:rsidR="00B41DB8" w:rsidRPr="003A3A25">
              <w:rPr>
                <w:rFonts w:ascii="Times New Roman" w:hAnsi="Times New Roman" w:cs="Times New Roman"/>
                <w:color w:val="000000" w:themeColor="text1"/>
                <w:shd w:val="clear" w:color="auto" w:fill="FFFFFF"/>
              </w:rPr>
              <w:t xml:space="preserve"> мають  тяжкі захворювання </w:t>
            </w:r>
            <w:r w:rsidRPr="003A3A25">
              <w:rPr>
                <w:rFonts w:ascii="Times New Roman" w:hAnsi="Times New Roman" w:cs="Times New Roman"/>
                <w:color w:val="000000" w:themeColor="text1"/>
                <w:shd w:val="clear" w:color="auto" w:fill="FFFFFF"/>
              </w:rPr>
              <w:t xml:space="preserve"> </w:t>
            </w:r>
            <w:r w:rsidR="00DD5594" w:rsidRPr="003A3A25">
              <w:rPr>
                <w:rFonts w:ascii="Times New Roman" w:hAnsi="Times New Roman" w:cs="Times New Roman"/>
                <w:color w:val="000000" w:themeColor="text1"/>
                <w:shd w:val="clear" w:color="auto" w:fill="FFFFFF"/>
              </w:rPr>
              <w:t>(чоловік/дружина,</w:t>
            </w:r>
            <w:r w:rsidR="00244F4E" w:rsidRPr="003A3A25">
              <w:rPr>
                <w:rFonts w:ascii="Times New Roman" w:hAnsi="Times New Roman" w:cs="Times New Roman"/>
                <w:color w:val="000000" w:themeColor="text1"/>
                <w:shd w:val="clear" w:color="auto" w:fill="FFFFFF"/>
              </w:rPr>
              <w:t xml:space="preserve"> </w:t>
            </w:r>
            <w:r w:rsidR="00DD5594" w:rsidRPr="003A3A25">
              <w:rPr>
                <w:rFonts w:ascii="Times New Roman" w:hAnsi="Times New Roman" w:cs="Times New Roman"/>
                <w:color w:val="000000" w:themeColor="text1"/>
                <w:shd w:val="clear" w:color="auto" w:fill="FFFFFF"/>
              </w:rPr>
              <w:t>діти, батьки)</w:t>
            </w:r>
            <w:r w:rsidR="00AE1303" w:rsidRPr="003A3A25">
              <w:rPr>
                <w:rFonts w:ascii="Times New Roman" w:hAnsi="Times New Roman" w:cs="Times New Roman"/>
                <w:color w:val="000000" w:themeColor="text1"/>
                <w:shd w:val="clear" w:color="auto" w:fill="FFFFFF"/>
              </w:rPr>
              <w:t>.</w:t>
            </w:r>
            <w:r w:rsidR="00DD5594" w:rsidRPr="003A3A25">
              <w:rPr>
                <w:rFonts w:ascii="Times New Roman" w:hAnsi="Times New Roman" w:cs="Times New Roman"/>
                <w:color w:val="000000" w:themeColor="text1"/>
                <w:shd w:val="clear" w:color="auto" w:fill="FFFFFF"/>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0E0AC9EA" w14:textId="77777777" w:rsidR="00F32D01" w:rsidRDefault="00F32D01" w:rsidP="00245F4A">
            <w:pPr>
              <w:pStyle w:val="af1"/>
              <w:spacing w:before="0" w:after="0"/>
              <w:jc w:val="center"/>
              <w:rPr>
                <w:noProof/>
              </w:rPr>
            </w:pPr>
            <w:r>
              <w:rPr>
                <w:noProof/>
              </w:rPr>
              <w:t>2024-2025</w:t>
            </w:r>
            <w:r w:rsidRPr="00892EB7">
              <w:rPr>
                <w:noProof/>
              </w:rPr>
              <w:t xml:space="preserve"> </w:t>
            </w:r>
          </w:p>
          <w:p w14:paraId="1AFE2221" w14:textId="4EF0C4FD" w:rsidR="00F32D01" w:rsidRDefault="00F32D01" w:rsidP="00245F4A">
            <w:pPr>
              <w:pStyle w:val="af1"/>
              <w:spacing w:before="0" w:after="0"/>
              <w:jc w:val="center"/>
              <w:rPr>
                <w:noProof/>
              </w:rPr>
            </w:pPr>
            <w:r w:rsidRPr="00892EB7">
              <w:rPr>
                <w:noProof/>
              </w:rPr>
              <w:t>роки</w:t>
            </w:r>
          </w:p>
        </w:tc>
        <w:tc>
          <w:tcPr>
            <w:tcW w:w="1001" w:type="dxa"/>
            <w:tcBorders>
              <w:top w:val="single" w:sz="4" w:space="0" w:color="000000"/>
              <w:left w:val="single" w:sz="4" w:space="0" w:color="000000"/>
              <w:bottom w:val="single" w:sz="4" w:space="0" w:color="000000"/>
              <w:right w:val="single" w:sz="4" w:space="0" w:color="000000"/>
            </w:tcBorders>
          </w:tcPr>
          <w:p w14:paraId="00A8F856" w14:textId="326D54D4" w:rsidR="00F32D01" w:rsidRPr="00892EB7" w:rsidRDefault="00CC3136" w:rsidP="003C2868">
            <w:pPr>
              <w:pStyle w:val="af1"/>
              <w:spacing w:before="0" w:after="0"/>
              <w:ind w:right="-81"/>
              <w:rPr>
                <w:noProof/>
              </w:rPr>
            </w:pPr>
            <w:r>
              <w:rPr>
                <w:noProof/>
              </w:rPr>
              <w:t>д</w:t>
            </w:r>
            <w:r w:rsidR="00A75673">
              <w:rPr>
                <w:noProof/>
              </w:rPr>
              <w:t>о 25,0</w:t>
            </w:r>
          </w:p>
        </w:tc>
        <w:tc>
          <w:tcPr>
            <w:tcW w:w="1985" w:type="dxa"/>
            <w:tcBorders>
              <w:top w:val="single" w:sz="4" w:space="0" w:color="000000"/>
              <w:left w:val="single" w:sz="4" w:space="0" w:color="000000"/>
              <w:bottom w:val="single" w:sz="4" w:space="0" w:color="000000"/>
              <w:right w:val="single" w:sz="4" w:space="0" w:color="000000"/>
            </w:tcBorders>
          </w:tcPr>
          <w:p w14:paraId="226FFA72" w14:textId="2642B684" w:rsidR="00F32D01" w:rsidRPr="00892EB7" w:rsidRDefault="00634BFA" w:rsidP="003C2868">
            <w:pPr>
              <w:pStyle w:val="af1"/>
              <w:spacing w:before="0" w:after="0"/>
              <w:ind w:right="-81"/>
              <w:rPr>
                <w:noProof/>
              </w:rPr>
            </w:pPr>
            <w:r>
              <w:rPr>
                <w:noProof/>
              </w:rPr>
              <w:t>В</w:t>
            </w:r>
            <w:r w:rsidR="00F32D01" w:rsidRPr="00892EB7">
              <w:rPr>
                <w:noProof/>
              </w:rPr>
              <w:t>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tcPr>
          <w:p w14:paraId="3CE7B291" w14:textId="2626C8E0" w:rsidR="00F32D01" w:rsidRPr="00892EB7" w:rsidRDefault="00634BFA" w:rsidP="003C2868">
            <w:pPr>
              <w:pStyle w:val="af1"/>
              <w:spacing w:before="0" w:after="0"/>
              <w:ind w:left="-57" w:right="-57"/>
              <w:rPr>
                <w:noProof/>
              </w:rPr>
            </w:pPr>
            <w:r>
              <w:rPr>
                <w:noProof/>
              </w:rPr>
              <w:t>М</w:t>
            </w:r>
            <w:r w:rsidR="00F32D01" w:rsidRPr="00892EB7">
              <w:rPr>
                <w:noProof/>
              </w:rPr>
              <w:t>ісцевий бюджет</w:t>
            </w:r>
          </w:p>
        </w:tc>
        <w:tc>
          <w:tcPr>
            <w:tcW w:w="992" w:type="dxa"/>
            <w:tcBorders>
              <w:top w:val="single" w:sz="4" w:space="0" w:color="000000"/>
              <w:left w:val="single" w:sz="4" w:space="0" w:color="000000"/>
              <w:bottom w:val="single" w:sz="4" w:space="0" w:color="000000"/>
              <w:right w:val="single" w:sz="4" w:space="0" w:color="000000"/>
            </w:tcBorders>
          </w:tcPr>
          <w:p w14:paraId="1FBA45A3" w14:textId="08759907" w:rsidR="00F32D01" w:rsidRPr="00245F4A" w:rsidRDefault="00BB470A" w:rsidP="003C2868">
            <w:pPr>
              <w:pStyle w:val="af1"/>
              <w:spacing w:before="0" w:after="0"/>
              <w:rPr>
                <w:noProof/>
              </w:rPr>
            </w:pPr>
            <w:r>
              <w:rPr>
                <w:noProof/>
              </w:rPr>
              <w:t xml:space="preserve">500,0 </w:t>
            </w:r>
          </w:p>
        </w:tc>
        <w:tc>
          <w:tcPr>
            <w:tcW w:w="856" w:type="dxa"/>
            <w:tcBorders>
              <w:top w:val="single" w:sz="4" w:space="0" w:color="000000"/>
              <w:left w:val="single" w:sz="4" w:space="0" w:color="000000"/>
              <w:bottom w:val="single" w:sz="4" w:space="0" w:color="000000"/>
              <w:right w:val="single" w:sz="4" w:space="0" w:color="auto"/>
            </w:tcBorders>
          </w:tcPr>
          <w:p w14:paraId="480E3357" w14:textId="5ABA9EDB" w:rsidR="00F32D01" w:rsidRPr="00BB470A" w:rsidRDefault="00BB470A" w:rsidP="003C2868">
            <w:pPr>
              <w:pStyle w:val="af1"/>
              <w:spacing w:before="0" w:after="0"/>
              <w:rPr>
                <w:noProof/>
              </w:rPr>
            </w:pPr>
            <w:r>
              <w:rPr>
                <w:noProof/>
              </w:rPr>
              <w:t>500,0</w:t>
            </w:r>
          </w:p>
        </w:tc>
        <w:tc>
          <w:tcPr>
            <w:tcW w:w="2419" w:type="dxa"/>
            <w:gridSpan w:val="2"/>
            <w:tcBorders>
              <w:top w:val="single" w:sz="4" w:space="0" w:color="000000"/>
              <w:left w:val="single" w:sz="4" w:space="0" w:color="000000"/>
              <w:bottom w:val="single" w:sz="4" w:space="0" w:color="000000"/>
              <w:right w:val="single" w:sz="4" w:space="0" w:color="000000"/>
            </w:tcBorders>
          </w:tcPr>
          <w:p w14:paraId="625B9951" w14:textId="42A2B09E" w:rsidR="00F32D01" w:rsidRDefault="00F32D01" w:rsidP="003C2868">
            <w:pPr>
              <w:pStyle w:val="af1"/>
              <w:spacing w:before="0" w:after="0"/>
              <w:rPr>
                <w:noProof/>
              </w:rPr>
            </w:pPr>
            <w:r>
              <w:rPr>
                <w:noProof/>
              </w:rPr>
              <w:t>Фінансова підтримка сімей військовослужбовців</w:t>
            </w:r>
          </w:p>
        </w:tc>
      </w:tr>
      <w:tr w:rsidR="00AF6516" w:rsidRPr="00C20854" w14:paraId="165AEF1B" w14:textId="77777777" w:rsidTr="00131223">
        <w:trPr>
          <w:trHeight w:val="1830"/>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tcPr>
          <w:p w14:paraId="70712087" w14:textId="79EB74A3" w:rsidR="00AF6516" w:rsidRDefault="00AF6516" w:rsidP="00AF6516">
            <w:pPr>
              <w:pStyle w:val="af1"/>
              <w:spacing w:before="0" w:after="0"/>
              <w:jc w:val="center"/>
              <w:rPr>
                <w:noProof/>
                <w:color w:val="000000"/>
              </w:rPr>
            </w:pPr>
            <w:r>
              <w:rPr>
                <w:noProof/>
                <w:color w:val="000000"/>
              </w:rPr>
              <w:t>1.7.</w:t>
            </w:r>
          </w:p>
        </w:tc>
        <w:tc>
          <w:tcPr>
            <w:tcW w:w="4977" w:type="dxa"/>
            <w:tcBorders>
              <w:top w:val="single" w:sz="4" w:space="0" w:color="000000"/>
              <w:left w:val="single" w:sz="4" w:space="0" w:color="000000"/>
              <w:bottom w:val="single" w:sz="4" w:space="0" w:color="000000"/>
              <w:right w:val="single" w:sz="4" w:space="0" w:color="000000"/>
            </w:tcBorders>
          </w:tcPr>
          <w:p w14:paraId="3EF9E00B" w14:textId="0ED92025" w:rsidR="00AF6516" w:rsidRPr="003A3A25" w:rsidRDefault="00AF6516" w:rsidP="00AF6516">
            <w:pPr>
              <w:contextualSpacing/>
              <w:jc w:val="both"/>
              <w:rPr>
                <w:rFonts w:ascii="Times New Roman" w:hAnsi="Times New Roman" w:cs="Times New Roman"/>
                <w:color w:val="000000" w:themeColor="text1"/>
                <w:shd w:val="clear" w:color="auto" w:fill="FFFFFF"/>
              </w:rPr>
            </w:pPr>
            <w:r w:rsidRPr="003A3A25">
              <w:rPr>
                <w:rFonts w:ascii="Times New Roman" w:hAnsi="Times New Roman" w:cs="Times New Roman"/>
                <w:color w:val="000000" w:themeColor="text1"/>
                <w:shd w:val="clear" w:color="auto" w:fill="FFFFFF"/>
              </w:rPr>
              <w:t>Оздоровлення членів сімей загиблих (померлих, зниклих безвісти, полонених)</w:t>
            </w:r>
            <w:r w:rsidR="00BA5A14" w:rsidRPr="003A3A25">
              <w:rPr>
                <w:rFonts w:ascii="Times New Roman" w:hAnsi="Times New Roman" w:cs="Times New Roman"/>
                <w:color w:val="000000" w:themeColor="text1"/>
                <w:shd w:val="clear" w:color="auto" w:fill="FFFFFF"/>
              </w:rPr>
              <w:t xml:space="preserve"> військовослужбовців</w:t>
            </w:r>
            <w:r w:rsidRPr="003A3A25">
              <w:rPr>
                <w:rFonts w:ascii="Times New Roman" w:hAnsi="Times New Roman" w:cs="Times New Roman"/>
                <w:color w:val="000000" w:themeColor="text1"/>
                <w:shd w:val="clear" w:color="auto" w:fill="FFFFFF"/>
              </w:rPr>
              <w:t xml:space="preserve">  у Волинському обласному  санаторії «Лісова пісня».</w:t>
            </w:r>
          </w:p>
        </w:tc>
        <w:tc>
          <w:tcPr>
            <w:tcW w:w="1417" w:type="dxa"/>
            <w:tcBorders>
              <w:top w:val="single" w:sz="4" w:space="0" w:color="000000"/>
              <w:left w:val="single" w:sz="4" w:space="0" w:color="000000"/>
              <w:bottom w:val="single" w:sz="4" w:space="0" w:color="000000"/>
              <w:right w:val="single" w:sz="4" w:space="0" w:color="000000"/>
            </w:tcBorders>
          </w:tcPr>
          <w:p w14:paraId="45B0A5CD" w14:textId="77777777" w:rsidR="00AF6516" w:rsidRDefault="00AF6516" w:rsidP="00AF6516">
            <w:pPr>
              <w:pStyle w:val="af1"/>
              <w:spacing w:before="0" w:after="0"/>
              <w:jc w:val="center"/>
              <w:rPr>
                <w:noProof/>
              </w:rPr>
            </w:pPr>
            <w:r>
              <w:rPr>
                <w:noProof/>
              </w:rPr>
              <w:t>2024-2025</w:t>
            </w:r>
            <w:r w:rsidRPr="00892EB7">
              <w:rPr>
                <w:noProof/>
              </w:rPr>
              <w:t xml:space="preserve"> </w:t>
            </w:r>
          </w:p>
          <w:p w14:paraId="1314C95C" w14:textId="24D586C3" w:rsidR="00AF6516" w:rsidRDefault="00AF6516" w:rsidP="00AF6516">
            <w:pPr>
              <w:pStyle w:val="af1"/>
              <w:spacing w:before="0" w:after="0"/>
              <w:jc w:val="center"/>
              <w:rPr>
                <w:noProof/>
              </w:rPr>
            </w:pPr>
            <w:r w:rsidRPr="00892EB7">
              <w:rPr>
                <w:noProof/>
              </w:rPr>
              <w:t>роки</w:t>
            </w:r>
          </w:p>
        </w:tc>
        <w:tc>
          <w:tcPr>
            <w:tcW w:w="1001" w:type="dxa"/>
            <w:tcBorders>
              <w:top w:val="single" w:sz="4" w:space="0" w:color="000000"/>
              <w:left w:val="single" w:sz="4" w:space="0" w:color="000000"/>
              <w:bottom w:val="single" w:sz="4" w:space="0" w:color="000000"/>
              <w:right w:val="single" w:sz="4" w:space="0" w:color="000000"/>
            </w:tcBorders>
          </w:tcPr>
          <w:p w14:paraId="1F7D8D37" w14:textId="24D61225" w:rsidR="00AF6516" w:rsidRDefault="00AE1303" w:rsidP="00AF6516">
            <w:pPr>
              <w:pStyle w:val="af1"/>
              <w:spacing w:before="0" w:after="0"/>
              <w:ind w:right="-81"/>
              <w:rPr>
                <w:noProof/>
              </w:rPr>
            </w:pPr>
            <w:r>
              <w:rPr>
                <w:noProof/>
              </w:rPr>
              <w:t>15,0</w:t>
            </w:r>
          </w:p>
        </w:tc>
        <w:tc>
          <w:tcPr>
            <w:tcW w:w="1985" w:type="dxa"/>
            <w:tcBorders>
              <w:top w:val="single" w:sz="4" w:space="0" w:color="000000"/>
              <w:left w:val="single" w:sz="4" w:space="0" w:color="000000"/>
              <w:bottom w:val="single" w:sz="4" w:space="0" w:color="000000"/>
              <w:right w:val="single" w:sz="4" w:space="0" w:color="000000"/>
            </w:tcBorders>
          </w:tcPr>
          <w:p w14:paraId="2E9F32B3" w14:textId="60465BF6" w:rsidR="00AF6516" w:rsidRPr="00892EB7" w:rsidRDefault="00634BFA" w:rsidP="00AF6516">
            <w:pPr>
              <w:pStyle w:val="af1"/>
              <w:spacing w:before="0" w:after="0"/>
              <w:ind w:right="-81"/>
              <w:rPr>
                <w:noProof/>
              </w:rPr>
            </w:pPr>
            <w:r>
              <w:rPr>
                <w:noProof/>
              </w:rPr>
              <w:t>В</w:t>
            </w:r>
            <w:r w:rsidR="00AF6516" w:rsidRPr="00892EB7">
              <w:rPr>
                <w:noProof/>
              </w:rPr>
              <w:t>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tcPr>
          <w:p w14:paraId="2C68CDF4" w14:textId="6DF6A164" w:rsidR="00AF6516" w:rsidRPr="00892EB7" w:rsidRDefault="00634BFA" w:rsidP="00AF6516">
            <w:pPr>
              <w:pStyle w:val="af1"/>
              <w:spacing w:before="0" w:after="0"/>
              <w:ind w:left="-57" w:right="-57"/>
              <w:rPr>
                <w:noProof/>
              </w:rPr>
            </w:pPr>
            <w:r>
              <w:rPr>
                <w:noProof/>
              </w:rPr>
              <w:t>М</w:t>
            </w:r>
            <w:r w:rsidR="00AF6516" w:rsidRPr="00892EB7">
              <w:rPr>
                <w:noProof/>
              </w:rPr>
              <w:t>ісцевий бюджет</w:t>
            </w:r>
          </w:p>
        </w:tc>
        <w:tc>
          <w:tcPr>
            <w:tcW w:w="992" w:type="dxa"/>
            <w:tcBorders>
              <w:top w:val="single" w:sz="4" w:space="0" w:color="000000"/>
              <w:left w:val="single" w:sz="4" w:space="0" w:color="000000"/>
              <w:bottom w:val="single" w:sz="4" w:space="0" w:color="000000"/>
              <w:right w:val="single" w:sz="4" w:space="0" w:color="000000"/>
            </w:tcBorders>
          </w:tcPr>
          <w:p w14:paraId="4BB1C3B6" w14:textId="00770B5A" w:rsidR="00AF6516" w:rsidRPr="00245F4A" w:rsidRDefault="00BB470A" w:rsidP="00AF6516">
            <w:pPr>
              <w:pStyle w:val="af1"/>
              <w:spacing w:before="0" w:after="0"/>
              <w:rPr>
                <w:noProof/>
              </w:rPr>
            </w:pPr>
            <w:r>
              <w:rPr>
                <w:noProof/>
              </w:rPr>
              <w:t>500,0</w:t>
            </w:r>
          </w:p>
        </w:tc>
        <w:tc>
          <w:tcPr>
            <w:tcW w:w="856" w:type="dxa"/>
            <w:tcBorders>
              <w:top w:val="single" w:sz="4" w:space="0" w:color="000000"/>
              <w:left w:val="single" w:sz="4" w:space="0" w:color="000000"/>
              <w:bottom w:val="single" w:sz="4" w:space="0" w:color="000000"/>
              <w:right w:val="single" w:sz="4" w:space="0" w:color="auto"/>
            </w:tcBorders>
          </w:tcPr>
          <w:p w14:paraId="7DADEE30" w14:textId="318391FA" w:rsidR="00AF6516" w:rsidRPr="00BB470A" w:rsidRDefault="00BB470A" w:rsidP="00AF6516">
            <w:pPr>
              <w:pStyle w:val="af1"/>
              <w:spacing w:before="0" w:after="0"/>
              <w:rPr>
                <w:noProof/>
              </w:rPr>
            </w:pPr>
            <w:r>
              <w:rPr>
                <w:noProof/>
              </w:rPr>
              <w:t>500,0</w:t>
            </w:r>
          </w:p>
        </w:tc>
        <w:tc>
          <w:tcPr>
            <w:tcW w:w="2419" w:type="dxa"/>
            <w:gridSpan w:val="2"/>
            <w:tcBorders>
              <w:top w:val="single" w:sz="4" w:space="0" w:color="000000"/>
              <w:left w:val="single" w:sz="4" w:space="0" w:color="000000"/>
              <w:bottom w:val="single" w:sz="4" w:space="0" w:color="000000"/>
              <w:right w:val="single" w:sz="4" w:space="0" w:color="000000"/>
            </w:tcBorders>
          </w:tcPr>
          <w:p w14:paraId="149795CF" w14:textId="7E54A4A5" w:rsidR="00AF6516" w:rsidRDefault="00131223" w:rsidP="00AF6516">
            <w:pPr>
              <w:pStyle w:val="af1"/>
              <w:spacing w:before="0" w:after="0"/>
              <w:rPr>
                <w:noProof/>
              </w:rPr>
            </w:pPr>
            <w:r>
              <w:t>П</w:t>
            </w:r>
            <w:r w:rsidRPr="00EA0F1A">
              <w:t>ідтримка сімей загиблих (померлих) військовослужбовців</w:t>
            </w:r>
          </w:p>
        </w:tc>
      </w:tr>
      <w:tr w:rsidR="00AF6516" w:rsidRPr="00C20854" w14:paraId="14C5E9B7" w14:textId="77777777" w:rsidTr="00131223">
        <w:trPr>
          <w:cantSplit/>
          <w:trHeight w:val="1134"/>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hideMark/>
          </w:tcPr>
          <w:p w14:paraId="28DF30F7" w14:textId="58E687FA" w:rsidR="00AF6516" w:rsidRDefault="00AF6516" w:rsidP="00AF6516">
            <w:pPr>
              <w:pStyle w:val="af1"/>
              <w:spacing w:before="0" w:after="0"/>
              <w:jc w:val="center"/>
              <w:rPr>
                <w:noProof/>
                <w:color w:val="000000"/>
              </w:rPr>
            </w:pPr>
            <w:r>
              <w:rPr>
                <w:noProof/>
                <w:color w:val="000000"/>
              </w:rPr>
              <w:lastRenderedPageBreak/>
              <w:t>1.8.</w:t>
            </w:r>
          </w:p>
        </w:tc>
        <w:tc>
          <w:tcPr>
            <w:tcW w:w="4977" w:type="dxa"/>
            <w:tcBorders>
              <w:top w:val="single" w:sz="4" w:space="0" w:color="000000"/>
              <w:left w:val="single" w:sz="4" w:space="0" w:color="000000"/>
              <w:bottom w:val="single" w:sz="4" w:space="0" w:color="000000"/>
              <w:right w:val="single" w:sz="4" w:space="0" w:color="000000"/>
            </w:tcBorders>
            <w:hideMark/>
          </w:tcPr>
          <w:p w14:paraId="156644E1" w14:textId="5D8121D9" w:rsidR="00AF6516" w:rsidRPr="00125E54" w:rsidRDefault="00AF6516" w:rsidP="00AF6516">
            <w:pPr>
              <w:pStyle w:val="af1"/>
              <w:spacing w:before="0" w:after="0"/>
              <w:ind w:left="-51"/>
              <w:rPr>
                <w:rFonts w:eastAsia="Calibri"/>
                <w:highlight w:val="yellow"/>
              </w:rPr>
            </w:pPr>
            <w:r w:rsidRPr="00125E54">
              <w:rPr>
                <w:rFonts w:eastAsia="Calibri"/>
              </w:rPr>
              <w:t xml:space="preserve">Надання одноразової грошової допомоги </w:t>
            </w:r>
            <w:r w:rsidRPr="00125E54">
              <w:rPr>
                <w:color w:val="000000"/>
              </w:rPr>
              <w:t xml:space="preserve"> військовослужбовцям, які уклали </w:t>
            </w:r>
            <w:r w:rsidRPr="00565734">
              <w:rPr>
                <w:b/>
                <w:bCs/>
                <w:color w:val="000000"/>
              </w:rPr>
              <w:t xml:space="preserve">контракт </w:t>
            </w:r>
            <w:r>
              <w:rPr>
                <w:b/>
                <w:bCs/>
                <w:color w:val="000000"/>
              </w:rPr>
              <w:t>на</w:t>
            </w:r>
            <w:r w:rsidRPr="00125E54">
              <w:rPr>
                <w:color w:val="000000"/>
              </w:rPr>
              <w:t xml:space="preserve"> проходженн</w:t>
            </w:r>
            <w:r>
              <w:rPr>
                <w:color w:val="000000"/>
              </w:rPr>
              <w:t>я військової служби у Збройних с</w:t>
            </w:r>
            <w:r w:rsidRPr="00125E54">
              <w:rPr>
                <w:color w:val="000000"/>
              </w:rPr>
              <w:t xml:space="preserve">илах України </w:t>
            </w:r>
            <w:r>
              <w:rPr>
                <w:color w:val="000000"/>
              </w:rPr>
              <w:t>або одному з членів його сім’ї.  Військовослужбовцям інших, утворених відповідно до законів України військових формувань, правоохоронних органів  (МВС, СБУ, ДПСУ), які безпосередньо беруть участь у бойових діях.</w:t>
            </w:r>
          </w:p>
        </w:tc>
        <w:tc>
          <w:tcPr>
            <w:tcW w:w="1417" w:type="dxa"/>
            <w:tcBorders>
              <w:top w:val="single" w:sz="4" w:space="0" w:color="000000"/>
              <w:left w:val="single" w:sz="4" w:space="0" w:color="000000"/>
              <w:bottom w:val="single" w:sz="4" w:space="0" w:color="000000"/>
              <w:right w:val="single" w:sz="4" w:space="0" w:color="000000"/>
            </w:tcBorders>
            <w:hideMark/>
          </w:tcPr>
          <w:p w14:paraId="0F6D3AB7" w14:textId="77777777" w:rsidR="00AF6516" w:rsidRDefault="00AF6516" w:rsidP="00AF6516">
            <w:pPr>
              <w:pStyle w:val="af1"/>
              <w:spacing w:before="0" w:after="0"/>
              <w:jc w:val="center"/>
              <w:rPr>
                <w:noProof/>
              </w:rPr>
            </w:pPr>
            <w:r>
              <w:rPr>
                <w:noProof/>
              </w:rPr>
              <w:t>2024-2025</w:t>
            </w:r>
          </w:p>
          <w:p w14:paraId="6C724330" w14:textId="77777777" w:rsidR="00AF6516" w:rsidRPr="000555E2" w:rsidRDefault="00AF6516" w:rsidP="00AF6516">
            <w:pPr>
              <w:pStyle w:val="af1"/>
              <w:spacing w:before="0" w:after="0"/>
              <w:jc w:val="center"/>
              <w:rPr>
                <w:noProof/>
              </w:rPr>
            </w:pPr>
            <w:r>
              <w:rPr>
                <w:noProof/>
              </w:rPr>
              <w:t>роки</w:t>
            </w:r>
          </w:p>
        </w:tc>
        <w:tc>
          <w:tcPr>
            <w:tcW w:w="1001" w:type="dxa"/>
            <w:tcBorders>
              <w:top w:val="single" w:sz="4" w:space="0" w:color="000000"/>
              <w:left w:val="single" w:sz="4" w:space="0" w:color="000000"/>
              <w:bottom w:val="single" w:sz="4" w:space="0" w:color="000000"/>
              <w:right w:val="single" w:sz="4" w:space="0" w:color="000000"/>
            </w:tcBorders>
          </w:tcPr>
          <w:p w14:paraId="0C944DD9" w14:textId="1EED1400" w:rsidR="00AF6516" w:rsidRDefault="00AF6516" w:rsidP="00AF6516">
            <w:pPr>
              <w:pStyle w:val="af1"/>
              <w:spacing w:before="0" w:after="0"/>
              <w:ind w:right="-81"/>
              <w:rPr>
                <w:noProof/>
              </w:rPr>
            </w:pPr>
            <w:r>
              <w:rPr>
                <w:noProof/>
              </w:rPr>
              <w:t>5,0</w:t>
            </w:r>
          </w:p>
        </w:tc>
        <w:tc>
          <w:tcPr>
            <w:tcW w:w="1985" w:type="dxa"/>
            <w:tcBorders>
              <w:top w:val="single" w:sz="4" w:space="0" w:color="000000"/>
              <w:left w:val="single" w:sz="4" w:space="0" w:color="000000"/>
              <w:bottom w:val="single" w:sz="4" w:space="0" w:color="000000"/>
              <w:right w:val="single" w:sz="4" w:space="0" w:color="000000"/>
            </w:tcBorders>
            <w:hideMark/>
          </w:tcPr>
          <w:p w14:paraId="768877EE" w14:textId="694B8705" w:rsidR="00AF6516" w:rsidRPr="000555E2" w:rsidRDefault="00634BFA" w:rsidP="00AF6516">
            <w:pPr>
              <w:pStyle w:val="af1"/>
              <w:spacing w:before="0" w:after="0"/>
              <w:ind w:right="-81"/>
              <w:rPr>
                <w:noProof/>
              </w:rPr>
            </w:pPr>
            <w:r>
              <w:rPr>
                <w:noProof/>
              </w:rPr>
              <w:t xml:space="preserve">Гуманітарний </w:t>
            </w:r>
            <w:r w:rsidR="00AF6516">
              <w:rPr>
                <w:noProof/>
              </w:rPr>
              <w:t>відділ</w:t>
            </w:r>
            <w:r>
              <w:rPr>
                <w:noProof/>
              </w:rPr>
              <w:t>, відділ</w:t>
            </w:r>
            <w:r w:rsidR="00AF6516">
              <w:rPr>
                <w:noProof/>
              </w:rPr>
              <w:t xml:space="preserve">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hideMark/>
          </w:tcPr>
          <w:p w14:paraId="6C6DCA16" w14:textId="15DD3225" w:rsidR="00AF6516" w:rsidRPr="000555E2" w:rsidRDefault="00634BFA" w:rsidP="00AF6516">
            <w:pPr>
              <w:pStyle w:val="af1"/>
              <w:spacing w:before="0" w:after="0"/>
              <w:ind w:left="-57" w:right="-57"/>
              <w:rPr>
                <w:noProof/>
              </w:rPr>
            </w:pPr>
            <w:r>
              <w:rPr>
                <w:noProof/>
              </w:rPr>
              <w:t>М</w:t>
            </w:r>
            <w:r w:rsidR="00AF6516">
              <w:rPr>
                <w:noProof/>
              </w:rPr>
              <w:t>ісцевий бюджет</w:t>
            </w:r>
          </w:p>
        </w:tc>
        <w:tc>
          <w:tcPr>
            <w:tcW w:w="992" w:type="dxa"/>
            <w:tcBorders>
              <w:top w:val="single" w:sz="4" w:space="0" w:color="000000"/>
              <w:left w:val="single" w:sz="4" w:space="0" w:color="000000"/>
              <w:bottom w:val="single" w:sz="4" w:space="0" w:color="000000"/>
              <w:right w:val="single" w:sz="4" w:space="0" w:color="000000"/>
            </w:tcBorders>
            <w:hideMark/>
          </w:tcPr>
          <w:p w14:paraId="4AEEAC19" w14:textId="0D18CE35" w:rsidR="00AF6516" w:rsidRPr="009D7C6E" w:rsidRDefault="00BB470A" w:rsidP="00AF6516">
            <w:pPr>
              <w:pStyle w:val="af1"/>
              <w:spacing w:before="0" w:after="0"/>
              <w:jc w:val="center"/>
              <w:rPr>
                <w:noProof/>
              </w:rPr>
            </w:pPr>
            <w:r>
              <w:rPr>
                <w:noProof/>
              </w:rPr>
              <w:t>50</w:t>
            </w:r>
            <w:r w:rsidR="00AF6516">
              <w:rPr>
                <w:noProof/>
              </w:rPr>
              <w:t>0</w:t>
            </w:r>
            <w:r w:rsidR="00AF6516" w:rsidRPr="009D7C6E">
              <w:rPr>
                <w:noProof/>
              </w:rPr>
              <w:t>,0</w:t>
            </w:r>
          </w:p>
        </w:tc>
        <w:tc>
          <w:tcPr>
            <w:tcW w:w="856" w:type="dxa"/>
            <w:tcBorders>
              <w:top w:val="single" w:sz="4" w:space="0" w:color="000000"/>
              <w:left w:val="single" w:sz="4" w:space="0" w:color="000000"/>
              <w:bottom w:val="single" w:sz="4" w:space="0" w:color="000000"/>
              <w:right w:val="single" w:sz="4" w:space="0" w:color="auto"/>
            </w:tcBorders>
            <w:hideMark/>
          </w:tcPr>
          <w:p w14:paraId="414D0988" w14:textId="732540DA" w:rsidR="00AF6516" w:rsidRPr="009D7C6E" w:rsidRDefault="00BB470A" w:rsidP="00AF6516">
            <w:pPr>
              <w:pStyle w:val="af1"/>
              <w:spacing w:before="0" w:after="0"/>
              <w:jc w:val="center"/>
              <w:rPr>
                <w:noProof/>
              </w:rPr>
            </w:pPr>
            <w:r>
              <w:rPr>
                <w:noProof/>
              </w:rPr>
              <w:t>50</w:t>
            </w:r>
            <w:r w:rsidR="00AF6516" w:rsidRPr="009D7C6E">
              <w:rPr>
                <w:noProof/>
              </w:rPr>
              <w:t>0,0</w:t>
            </w:r>
          </w:p>
        </w:tc>
        <w:tc>
          <w:tcPr>
            <w:tcW w:w="2419" w:type="dxa"/>
            <w:gridSpan w:val="2"/>
            <w:tcBorders>
              <w:top w:val="single" w:sz="4" w:space="0" w:color="000000"/>
              <w:left w:val="single" w:sz="4" w:space="0" w:color="000000"/>
              <w:bottom w:val="single" w:sz="4" w:space="0" w:color="000000"/>
              <w:right w:val="single" w:sz="4" w:space="0" w:color="000000"/>
            </w:tcBorders>
            <w:hideMark/>
          </w:tcPr>
          <w:p w14:paraId="37AD7748" w14:textId="6C437F5B" w:rsidR="00AF6516" w:rsidRPr="00125E54" w:rsidRDefault="00634BFA" w:rsidP="00AF6516">
            <w:pPr>
              <w:pStyle w:val="af1"/>
              <w:spacing w:before="0" w:after="0"/>
              <w:rPr>
                <w:noProof/>
              </w:rPr>
            </w:pPr>
            <w:r>
              <w:rPr>
                <w:color w:val="000000"/>
              </w:rPr>
              <w:t>Д</w:t>
            </w:r>
            <w:r w:rsidR="00AF6516" w:rsidRPr="00125E54">
              <w:rPr>
                <w:color w:val="000000"/>
              </w:rPr>
              <w:t>одаткова матеріальна підтримка громадян, які уклали контракт про проходженн</w:t>
            </w:r>
            <w:r w:rsidR="00AF6516">
              <w:rPr>
                <w:color w:val="000000"/>
              </w:rPr>
              <w:t>я військової служби</w:t>
            </w:r>
          </w:p>
        </w:tc>
      </w:tr>
      <w:tr w:rsidR="00AF6516" w:rsidRPr="00C20854" w14:paraId="3639BB61" w14:textId="77777777" w:rsidTr="00131223">
        <w:trPr>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hideMark/>
          </w:tcPr>
          <w:p w14:paraId="07A3BBD2" w14:textId="1EFB57EA" w:rsidR="00AF6516" w:rsidRDefault="00AF6516" w:rsidP="00AF6516">
            <w:pPr>
              <w:pStyle w:val="af1"/>
              <w:spacing w:before="0" w:after="0"/>
              <w:jc w:val="center"/>
              <w:rPr>
                <w:noProof/>
                <w:color w:val="000000"/>
              </w:rPr>
            </w:pPr>
            <w:r>
              <w:rPr>
                <w:noProof/>
                <w:color w:val="000000"/>
              </w:rPr>
              <w:t>1.9.</w:t>
            </w:r>
          </w:p>
        </w:tc>
        <w:tc>
          <w:tcPr>
            <w:tcW w:w="4977" w:type="dxa"/>
            <w:tcBorders>
              <w:top w:val="single" w:sz="4" w:space="0" w:color="000000"/>
              <w:left w:val="single" w:sz="4" w:space="0" w:color="000000"/>
              <w:bottom w:val="single" w:sz="4" w:space="0" w:color="000000"/>
              <w:right w:val="single" w:sz="4" w:space="0" w:color="000000"/>
            </w:tcBorders>
            <w:hideMark/>
          </w:tcPr>
          <w:p w14:paraId="2F690C74" w14:textId="77777777" w:rsidR="00AF6516" w:rsidRPr="00F57268" w:rsidRDefault="00AF6516" w:rsidP="00AF6516">
            <w:pPr>
              <w:pStyle w:val="aff1"/>
              <w:ind w:left="0"/>
              <w:rPr>
                <w:sz w:val="24"/>
              </w:rPr>
            </w:pPr>
            <w:r>
              <w:rPr>
                <w:sz w:val="24"/>
              </w:rPr>
              <w:t>Н</w:t>
            </w:r>
            <w:r w:rsidRPr="00F57268">
              <w:rPr>
                <w:sz w:val="24"/>
              </w:rPr>
              <w:t>адання одноразової матеріаль</w:t>
            </w:r>
            <w:r>
              <w:rPr>
                <w:sz w:val="24"/>
              </w:rPr>
              <w:t xml:space="preserve">ної допомоги військовослужбовцям, або одному з членів їх сім’ї,  </w:t>
            </w:r>
            <w:r w:rsidRPr="00F57268">
              <w:rPr>
                <w:sz w:val="24"/>
              </w:rPr>
              <w:t>а саме:</w:t>
            </w:r>
          </w:p>
          <w:p w14:paraId="6C0F9B93" w14:textId="3F88CB60" w:rsidR="00AF6516" w:rsidRPr="003517A8" w:rsidRDefault="00AF6516" w:rsidP="00AF6516">
            <w:pPr>
              <w:pStyle w:val="aff1"/>
              <w:ind w:left="0"/>
              <w:rPr>
                <w:color w:val="FF0000"/>
                <w:sz w:val="24"/>
              </w:rPr>
            </w:pPr>
            <w:r>
              <w:rPr>
                <w:sz w:val="24"/>
              </w:rPr>
              <w:t xml:space="preserve">- військовослужбовцям, які </w:t>
            </w:r>
            <w:r w:rsidRPr="00F57268">
              <w:rPr>
                <w:sz w:val="24"/>
              </w:rPr>
              <w:t xml:space="preserve">призвані на військову службу </w:t>
            </w:r>
            <w:r>
              <w:rPr>
                <w:b/>
                <w:bCs w:val="0"/>
                <w:sz w:val="24"/>
              </w:rPr>
              <w:t xml:space="preserve"> під час </w:t>
            </w:r>
            <w:r w:rsidRPr="00565734">
              <w:rPr>
                <w:b/>
                <w:bCs w:val="0"/>
                <w:sz w:val="24"/>
              </w:rPr>
              <w:t xml:space="preserve">  мобілізації</w:t>
            </w:r>
            <w:r w:rsidR="003517A8">
              <w:rPr>
                <w:b/>
                <w:bCs w:val="0"/>
                <w:sz w:val="24"/>
              </w:rPr>
              <w:t xml:space="preserve">, </w:t>
            </w:r>
            <w:r w:rsidR="003517A8" w:rsidRPr="003517A8">
              <w:rPr>
                <w:sz w:val="24"/>
              </w:rPr>
              <w:t>в особливий період</w:t>
            </w:r>
            <w:r w:rsidRPr="003517A8">
              <w:rPr>
                <w:color w:val="000000" w:themeColor="text1"/>
                <w:sz w:val="24"/>
              </w:rPr>
              <w:t>;</w:t>
            </w:r>
          </w:p>
          <w:p w14:paraId="2DD043A6" w14:textId="0DE6A96F" w:rsidR="00AF6516" w:rsidRPr="00AA14E8" w:rsidRDefault="00AF6516" w:rsidP="00AF6516">
            <w:pPr>
              <w:pStyle w:val="aff1"/>
              <w:ind w:left="0"/>
              <w:rPr>
                <w:rFonts w:eastAsia="Calibri"/>
              </w:rPr>
            </w:pPr>
            <w:r>
              <w:rPr>
                <w:sz w:val="24"/>
              </w:rPr>
              <w:t>- військовослужбовцям</w:t>
            </w:r>
            <w:r w:rsidRPr="00F57268">
              <w:rPr>
                <w:sz w:val="24"/>
              </w:rPr>
              <w:t xml:space="preserve">, що призвані на </w:t>
            </w:r>
            <w:r w:rsidRPr="00447D38">
              <w:rPr>
                <w:b/>
                <w:bCs w:val="0"/>
                <w:sz w:val="24"/>
              </w:rPr>
              <w:t>строкову військову службу</w:t>
            </w:r>
            <w:r w:rsidRPr="00F57268">
              <w:rPr>
                <w:sz w:val="24"/>
              </w:rPr>
              <w:t xml:space="preserve"> </w:t>
            </w:r>
            <w:r>
              <w:rPr>
                <w:sz w:val="24"/>
              </w:rPr>
              <w:t xml:space="preserve"> у яких закінчився термін строкової служби, але вони продовжують військову службу  до оголошення демобілізації.</w:t>
            </w:r>
          </w:p>
        </w:tc>
        <w:tc>
          <w:tcPr>
            <w:tcW w:w="1417" w:type="dxa"/>
            <w:tcBorders>
              <w:top w:val="single" w:sz="4" w:space="0" w:color="000000"/>
              <w:left w:val="single" w:sz="4" w:space="0" w:color="000000"/>
              <w:bottom w:val="single" w:sz="4" w:space="0" w:color="000000"/>
              <w:right w:val="single" w:sz="4" w:space="0" w:color="000000"/>
            </w:tcBorders>
            <w:hideMark/>
          </w:tcPr>
          <w:p w14:paraId="29C00ADA" w14:textId="77777777" w:rsidR="00AF6516" w:rsidRPr="000555E2" w:rsidRDefault="00AF6516" w:rsidP="00AF6516">
            <w:pPr>
              <w:pStyle w:val="af1"/>
              <w:spacing w:before="0" w:after="0"/>
              <w:jc w:val="center"/>
              <w:rPr>
                <w:noProof/>
              </w:rPr>
            </w:pPr>
            <w:r>
              <w:rPr>
                <w:noProof/>
              </w:rPr>
              <w:t>2024-2025 роки</w:t>
            </w:r>
          </w:p>
        </w:tc>
        <w:tc>
          <w:tcPr>
            <w:tcW w:w="1001" w:type="dxa"/>
            <w:tcBorders>
              <w:top w:val="single" w:sz="4" w:space="0" w:color="000000"/>
              <w:left w:val="single" w:sz="4" w:space="0" w:color="000000"/>
              <w:bottom w:val="single" w:sz="4" w:space="0" w:color="000000"/>
              <w:right w:val="single" w:sz="4" w:space="0" w:color="000000"/>
            </w:tcBorders>
          </w:tcPr>
          <w:p w14:paraId="7FC0C525" w14:textId="01288E27" w:rsidR="00AF6516" w:rsidRDefault="00AF6516" w:rsidP="00AF6516">
            <w:pPr>
              <w:pStyle w:val="af1"/>
              <w:spacing w:before="0" w:after="0"/>
              <w:ind w:right="-81"/>
              <w:rPr>
                <w:noProof/>
              </w:rPr>
            </w:pPr>
            <w:r>
              <w:rPr>
                <w:noProof/>
              </w:rPr>
              <w:t>5,0</w:t>
            </w:r>
          </w:p>
        </w:tc>
        <w:tc>
          <w:tcPr>
            <w:tcW w:w="1985" w:type="dxa"/>
            <w:tcBorders>
              <w:top w:val="single" w:sz="4" w:space="0" w:color="000000"/>
              <w:left w:val="single" w:sz="4" w:space="0" w:color="000000"/>
              <w:bottom w:val="single" w:sz="4" w:space="0" w:color="000000"/>
              <w:right w:val="single" w:sz="4" w:space="0" w:color="000000"/>
            </w:tcBorders>
            <w:hideMark/>
          </w:tcPr>
          <w:p w14:paraId="476D14FA" w14:textId="1A147ABF" w:rsidR="00AF6516" w:rsidRPr="000555E2" w:rsidRDefault="00634BFA" w:rsidP="00AF6516">
            <w:pPr>
              <w:pStyle w:val="af1"/>
              <w:spacing w:before="0" w:after="0"/>
              <w:ind w:right="-81"/>
              <w:rPr>
                <w:noProof/>
              </w:rPr>
            </w:pPr>
            <w:r>
              <w:rPr>
                <w:noProof/>
              </w:rPr>
              <w:t>Гуманітарний відділ, в</w:t>
            </w:r>
            <w:r w:rsidR="00AF6516">
              <w:rPr>
                <w:noProof/>
              </w:rPr>
              <w:t>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hideMark/>
          </w:tcPr>
          <w:p w14:paraId="3ECA951C" w14:textId="2CAD509D" w:rsidR="00AF6516" w:rsidRDefault="00634BFA" w:rsidP="00AF6516">
            <w:pPr>
              <w:pStyle w:val="af1"/>
              <w:spacing w:before="0" w:after="0"/>
              <w:ind w:left="-57" w:right="-57"/>
              <w:rPr>
                <w:noProof/>
              </w:rPr>
            </w:pPr>
            <w:r>
              <w:rPr>
                <w:noProof/>
              </w:rPr>
              <w:t>М</w:t>
            </w:r>
            <w:r w:rsidR="00AF6516">
              <w:rPr>
                <w:noProof/>
              </w:rPr>
              <w:t>ісцевий бюджет</w:t>
            </w:r>
          </w:p>
        </w:tc>
        <w:tc>
          <w:tcPr>
            <w:tcW w:w="992" w:type="dxa"/>
            <w:tcBorders>
              <w:top w:val="single" w:sz="4" w:space="0" w:color="000000"/>
              <w:left w:val="single" w:sz="4" w:space="0" w:color="000000"/>
              <w:bottom w:val="single" w:sz="4" w:space="0" w:color="000000"/>
              <w:right w:val="single" w:sz="4" w:space="0" w:color="000000"/>
            </w:tcBorders>
            <w:hideMark/>
          </w:tcPr>
          <w:p w14:paraId="7CC72849" w14:textId="66B4C67E" w:rsidR="00AF6516" w:rsidRDefault="00AF6516" w:rsidP="00AF6516">
            <w:pPr>
              <w:pStyle w:val="af1"/>
              <w:spacing w:before="0" w:after="0"/>
              <w:jc w:val="center"/>
              <w:rPr>
                <w:noProof/>
              </w:rPr>
            </w:pPr>
            <w:r>
              <w:rPr>
                <w:noProof/>
              </w:rPr>
              <w:t>5</w:t>
            </w:r>
            <w:r w:rsidR="00BB470A">
              <w:rPr>
                <w:noProof/>
              </w:rPr>
              <w:t>0</w:t>
            </w:r>
            <w:r>
              <w:rPr>
                <w:noProof/>
              </w:rPr>
              <w:t>0,0</w:t>
            </w:r>
          </w:p>
        </w:tc>
        <w:tc>
          <w:tcPr>
            <w:tcW w:w="856" w:type="dxa"/>
            <w:tcBorders>
              <w:top w:val="single" w:sz="4" w:space="0" w:color="000000"/>
              <w:left w:val="single" w:sz="4" w:space="0" w:color="000000"/>
              <w:bottom w:val="single" w:sz="4" w:space="0" w:color="000000"/>
              <w:right w:val="single" w:sz="4" w:space="0" w:color="auto"/>
            </w:tcBorders>
            <w:hideMark/>
          </w:tcPr>
          <w:p w14:paraId="7F6185E8" w14:textId="01EC224B" w:rsidR="00AF6516" w:rsidRDefault="00AF6516" w:rsidP="00AF6516">
            <w:pPr>
              <w:pStyle w:val="af1"/>
              <w:spacing w:before="0" w:after="0"/>
              <w:jc w:val="center"/>
              <w:rPr>
                <w:noProof/>
              </w:rPr>
            </w:pPr>
            <w:r>
              <w:rPr>
                <w:noProof/>
              </w:rPr>
              <w:t>5</w:t>
            </w:r>
            <w:r w:rsidR="00BB470A">
              <w:rPr>
                <w:noProof/>
              </w:rPr>
              <w:t>0</w:t>
            </w:r>
            <w:r>
              <w:rPr>
                <w:noProof/>
              </w:rPr>
              <w:t>0,0</w:t>
            </w:r>
          </w:p>
        </w:tc>
        <w:tc>
          <w:tcPr>
            <w:tcW w:w="2419" w:type="dxa"/>
            <w:gridSpan w:val="2"/>
            <w:tcBorders>
              <w:top w:val="single" w:sz="4" w:space="0" w:color="000000"/>
              <w:left w:val="single" w:sz="4" w:space="0" w:color="000000"/>
              <w:bottom w:val="single" w:sz="4" w:space="0" w:color="000000"/>
              <w:right w:val="single" w:sz="4" w:space="0" w:color="000000"/>
            </w:tcBorders>
            <w:hideMark/>
          </w:tcPr>
          <w:p w14:paraId="224117C6" w14:textId="7ED488CA" w:rsidR="00AF6516" w:rsidRDefault="00634BFA" w:rsidP="00AF6516">
            <w:pPr>
              <w:pStyle w:val="af1"/>
              <w:spacing w:before="0" w:after="0"/>
              <w:rPr>
                <w:color w:val="000000"/>
              </w:rPr>
            </w:pPr>
            <w:r>
              <w:rPr>
                <w:noProof/>
              </w:rPr>
              <w:t>М</w:t>
            </w:r>
            <w:r w:rsidR="00AF6516" w:rsidRPr="00892EB7">
              <w:rPr>
                <w:noProof/>
              </w:rPr>
              <w:t>атері</w:t>
            </w:r>
            <w:r w:rsidR="00AF6516">
              <w:rPr>
                <w:noProof/>
              </w:rPr>
              <w:t>альна підтримка сімей військовослужбовців</w:t>
            </w:r>
          </w:p>
        </w:tc>
      </w:tr>
      <w:tr w:rsidR="00AF6516" w:rsidRPr="00C20854" w14:paraId="1AF23B84" w14:textId="77777777" w:rsidTr="00131223">
        <w:trPr>
          <w:tblCellSpacing w:w="0" w:type="dxa"/>
        </w:trPr>
        <w:tc>
          <w:tcPr>
            <w:tcW w:w="685" w:type="dxa"/>
            <w:gridSpan w:val="2"/>
            <w:tcBorders>
              <w:top w:val="single" w:sz="4" w:space="0" w:color="000000"/>
              <w:left w:val="single" w:sz="4" w:space="0" w:color="000000"/>
              <w:bottom w:val="single" w:sz="4" w:space="0" w:color="000000"/>
              <w:right w:val="single" w:sz="4" w:space="0" w:color="000000"/>
            </w:tcBorders>
            <w:hideMark/>
          </w:tcPr>
          <w:p w14:paraId="5FD657C5" w14:textId="3284F9AB" w:rsidR="00AF6516" w:rsidRPr="00EA0F1A" w:rsidRDefault="00AF6516" w:rsidP="00AF6516">
            <w:pPr>
              <w:jc w:val="both"/>
              <w:rPr>
                <w:rFonts w:ascii="Times New Roman" w:hAnsi="Times New Roman" w:cs="Times New Roman"/>
              </w:rPr>
            </w:pPr>
            <w:r>
              <w:rPr>
                <w:rFonts w:ascii="Times New Roman" w:hAnsi="Times New Roman" w:cs="Times New Roman"/>
              </w:rPr>
              <w:t>1.10</w:t>
            </w:r>
          </w:p>
        </w:tc>
        <w:tc>
          <w:tcPr>
            <w:tcW w:w="4977" w:type="dxa"/>
            <w:tcBorders>
              <w:top w:val="single" w:sz="4" w:space="0" w:color="000000"/>
              <w:left w:val="single" w:sz="4" w:space="0" w:color="000000"/>
              <w:bottom w:val="single" w:sz="4" w:space="0" w:color="000000"/>
              <w:right w:val="single" w:sz="4" w:space="0" w:color="000000"/>
            </w:tcBorders>
            <w:hideMark/>
          </w:tcPr>
          <w:p w14:paraId="3CF2111C" w14:textId="72415CC0" w:rsidR="00AF6516" w:rsidRPr="00EA0F1A" w:rsidRDefault="00AF6516" w:rsidP="00AF6516">
            <w:pPr>
              <w:rPr>
                <w:rFonts w:ascii="Times New Roman" w:hAnsi="Times New Roman" w:cs="Times New Roman"/>
              </w:rPr>
            </w:pPr>
            <w:r w:rsidRPr="00EA0F1A">
              <w:rPr>
                <w:rFonts w:ascii="Times New Roman" w:hAnsi="Times New Roman" w:cs="Times New Roman"/>
              </w:rPr>
              <w:t>Надання одноразової матеріальної допомоги на відшкодування витрат понесених н</w:t>
            </w:r>
            <w:r>
              <w:rPr>
                <w:rFonts w:ascii="Times New Roman" w:hAnsi="Times New Roman" w:cs="Times New Roman"/>
              </w:rPr>
              <w:t xml:space="preserve">а придбання та </w:t>
            </w:r>
            <w:r w:rsidRPr="00EA0F1A">
              <w:rPr>
                <w:rFonts w:ascii="Times New Roman" w:hAnsi="Times New Roman" w:cs="Times New Roman"/>
              </w:rPr>
              <w:t xml:space="preserve">встановлення </w:t>
            </w:r>
            <w:r w:rsidRPr="00EA0F1A">
              <w:rPr>
                <w:rFonts w:ascii="Times New Roman" w:hAnsi="Times New Roman" w:cs="Times New Roman"/>
                <w:b/>
              </w:rPr>
              <w:t>надгробних пам’ятників</w:t>
            </w:r>
            <w:r w:rsidRPr="00EA0F1A">
              <w:rPr>
                <w:rFonts w:ascii="Times New Roman" w:hAnsi="Times New Roman" w:cs="Times New Roman"/>
              </w:rPr>
              <w:t xml:space="preserve"> членам сімей загиблих</w:t>
            </w:r>
            <w:r>
              <w:rPr>
                <w:rFonts w:ascii="Times New Roman" w:hAnsi="Times New Roman" w:cs="Times New Roman"/>
              </w:rPr>
              <w:t xml:space="preserve"> (</w:t>
            </w:r>
            <w:r w:rsidRPr="00EA0F1A">
              <w:rPr>
                <w:rFonts w:ascii="Times New Roman" w:hAnsi="Times New Roman" w:cs="Times New Roman"/>
              </w:rPr>
              <w:t>померлих</w:t>
            </w:r>
            <w:r>
              <w:rPr>
                <w:rFonts w:ascii="Times New Roman" w:hAnsi="Times New Roman" w:cs="Times New Roman"/>
              </w:rPr>
              <w:t xml:space="preserve">) </w:t>
            </w:r>
            <w:r w:rsidRPr="00EA0F1A">
              <w:rPr>
                <w:rFonts w:ascii="Times New Roman" w:hAnsi="Times New Roman" w:cs="Times New Roman"/>
              </w:rPr>
              <w:t>військовослужбовців, які брали безпосередню участь</w:t>
            </w:r>
            <w:r>
              <w:rPr>
                <w:rFonts w:ascii="Times New Roman" w:hAnsi="Times New Roman" w:cs="Times New Roman"/>
              </w:rPr>
              <w:t xml:space="preserve"> в операції</w:t>
            </w:r>
            <w:r w:rsidRPr="00EA0F1A">
              <w:rPr>
                <w:rFonts w:ascii="Times New Roman" w:hAnsi="Times New Roman" w:cs="Times New Roman"/>
              </w:rPr>
              <w:t xml:space="preserve"> Об’єднаних сил  на сході України</w:t>
            </w:r>
            <w:r>
              <w:rPr>
                <w:rFonts w:ascii="Times New Roman" w:hAnsi="Times New Roman" w:cs="Times New Roman"/>
              </w:rPr>
              <w:t xml:space="preserve"> </w:t>
            </w:r>
            <w:r w:rsidRPr="000F51A9">
              <w:rPr>
                <w:rFonts w:ascii="Times New Roman" w:hAnsi="Times New Roman" w:cs="Times New Roman"/>
                <w:color w:val="000000" w:themeColor="text1"/>
              </w:rPr>
              <w:t>для відбиття військової агресії  російської федерації проти України</w:t>
            </w:r>
            <w:r>
              <w:rPr>
                <w:rFonts w:ascii="Times New Roman" w:hAnsi="Times New Roman" w:cs="Times New Roman"/>
                <w:color w:val="000000" w:themeColor="text1"/>
              </w:rPr>
              <w:t>.</w:t>
            </w:r>
          </w:p>
        </w:tc>
        <w:tc>
          <w:tcPr>
            <w:tcW w:w="1417" w:type="dxa"/>
            <w:tcBorders>
              <w:top w:val="single" w:sz="4" w:space="0" w:color="000000"/>
              <w:left w:val="single" w:sz="4" w:space="0" w:color="000000"/>
              <w:bottom w:val="single" w:sz="4" w:space="0" w:color="000000"/>
              <w:right w:val="single" w:sz="4" w:space="0" w:color="000000"/>
            </w:tcBorders>
            <w:hideMark/>
          </w:tcPr>
          <w:p w14:paraId="2D873245" w14:textId="77777777" w:rsidR="00AF6516" w:rsidRPr="00EA0F1A" w:rsidRDefault="00AF6516" w:rsidP="00AF6516">
            <w:pPr>
              <w:jc w:val="both"/>
              <w:rPr>
                <w:rFonts w:ascii="Times New Roman" w:hAnsi="Times New Roman" w:cs="Times New Roman"/>
              </w:rPr>
            </w:pPr>
            <w:r w:rsidRPr="00EA0F1A">
              <w:rPr>
                <w:rFonts w:ascii="Times New Roman" w:hAnsi="Times New Roman" w:cs="Times New Roman"/>
              </w:rPr>
              <w:t>2024-2025 роки</w:t>
            </w:r>
          </w:p>
        </w:tc>
        <w:tc>
          <w:tcPr>
            <w:tcW w:w="1001" w:type="dxa"/>
            <w:tcBorders>
              <w:top w:val="single" w:sz="4" w:space="0" w:color="000000"/>
              <w:left w:val="single" w:sz="4" w:space="0" w:color="000000"/>
              <w:bottom w:val="single" w:sz="4" w:space="0" w:color="000000"/>
              <w:right w:val="single" w:sz="4" w:space="0" w:color="000000"/>
            </w:tcBorders>
          </w:tcPr>
          <w:p w14:paraId="4CD9B17B" w14:textId="14873B86" w:rsidR="00AF6516" w:rsidRPr="00EA0F1A" w:rsidRDefault="00AF6516" w:rsidP="00AF6516">
            <w:pPr>
              <w:jc w:val="both"/>
              <w:rPr>
                <w:rFonts w:ascii="Times New Roman" w:hAnsi="Times New Roman" w:cs="Times New Roman"/>
              </w:rPr>
            </w:pPr>
            <w:r>
              <w:rPr>
                <w:rFonts w:ascii="Times New Roman" w:hAnsi="Times New Roman" w:cs="Times New Roman"/>
              </w:rPr>
              <w:t>20,0</w:t>
            </w:r>
          </w:p>
        </w:tc>
        <w:tc>
          <w:tcPr>
            <w:tcW w:w="1985" w:type="dxa"/>
            <w:tcBorders>
              <w:top w:val="single" w:sz="4" w:space="0" w:color="000000"/>
              <w:left w:val="single" w:sz="4" w:space="0" w:color="000000"/>
              <w:bottom w:val="single" w:sz="4" w:space="0" w:color="000000"/>
              <w:right w:val="single" w:sz="4" w:space="0" w:color="000000"/>
            </w:tcBorders>
            <w:hideMark/>
          </w:tcPr>
          <w:p w14:paraId="3D934D12" w14:textId="3DFD705B" w:rsidR="00AF6516" w:rsidRPr="00EA0F1A" w:rsidRDefault="00634BFA" w:rsidP="00AF6516">
            <w:pPr>
              <w:jc w:val="both"/>
              <w:rPr>
                <w:rFonts w:ascii="Times New Roman" w:hAnsi="Times New Roman" w:cs="Times New Roman"/>
              </w:rPr>
            </w:pPr>
            <w:r>
              <w:rPr>
                <w:rFonts w:ascii="Times New Roman" w:hAnsi="Times New Roman" w:cs="Times New Roman"/>
              </w:rPr>
              <w:t>В</w:t>
            </w:r>
            <w:r w:rsidR="00AF6516" w:rsidRPr="00EA0F1A">
              <w:rPr>
                <w:rFonts w:ascii="Times New Roman" w:hAnsi="Times New Roman" w:cs="Times New Roman"/>
              </w:rPr>
              <w:t xml:space="preserve">ідділ бухгалтерського обліку та звітності </w:t>
            </w:r>
          </w:p>
        </w:tc>
        <w:tc>
          <w:tcPr>
            <w:tcW w:w="1267" w:type="dxa"/>
            <w:tcBorders>
              <w:top w:val="single" w:sz="4" w:space="0" w:color="000000"/>
              <w:left w:val="single" w:sz="4" w:space="0" w:color="000000"/>
              <w:bottom w:val="single" w:sz="4" w:space="0" w:color="000000"/>
              <w:right w:val="single" w:sz="4" w:space="0" w:color="000000"/>
            </w:tcBorders>
            <w:hideMark/>
          </w:tcPr>
          <w:p w14:paraId="57007E69" w14:textId="56C8E3FC" w:rsidR="00AF6516" w:rsidRPr="00EA0F1A" w:rsidRDefault="00AF6516" w:rsidP="00AF6516">
            <w:pPr>
              <w:jc w:val="both"/>
              <w:rPr>
                <w:rFonts w:ascii="Times New Roman" w:hAnsi="Times New Roman" w:cs="Times New Roman"/>
              </w:rPr>
            </w:pPr>
            <w:r w:rsidRPr="00EA0F1A">
              <w:rPr>
                <w:rFonts w:ascii="Times New Roman" w:hAnsi="Times New Roman" w:cs="Times New Roman"/>
              </w:rPr>
              <w:t>Місцевий бюджет</w:t>
            </w:r>
          </w:p>
        </w:tc>
        <w:tc>
          <w:tcPr>
            <w:tcW w:w="992" w:type="dxa"/>
            <w:tcBorders>
              <w:top w:val="single" w:sz="4" w:space="0" w:color="000000"/>
              <w:left w:val="single" w:sz="4" w:space="0" w:color="000000"/>
              <w:bottom w:val="single" w:sz="4" w:space="0" w:color="000000"/>
              <w:right w:val="single" w:sz="4" w:space="0" w:color="000000"/>
            </w:tcBorders>
            <w:hideMark/>
          </w:tcPr>
          <w:p w14:paraId="48FE57F0" w14:textId="77777777" w:rsidR="00AF6516" w:rsidRPr="00EA0F1A" w:rsidRDefault="00AF6516" w:rsidP="00AF6516">
            <w:pPr>
              <w:ind w:hanging="108"/>
              <w:jc w:val="both"/>
              <w:rPr>
                <w:rFonts w:ascii="Times New Roman" w:hAnsi="Times New Roman" w:cs="Times New Roman"/>
              </w:rPr>
            </w:pPr>
            <w:r w:rsidRPr="00EA0F1A">
              <w:rPr>
                <w:rFonts w:ascii="Times New Roman" w:hAnsi="Times New Roman" w:cs="Times New Roman"/>
              </w:rPr>
              <w:t>300,0</w:t>
            </w:r>
          </w:p>
        </w:tc>
        <w:tc>
          <w:tcPr>
            <w:tcW w:w="856" w:type="dxa"/>
            <w:tcBorders>
              <w:top w:val="single" w:sz="4" w:space="0" w:color="000000"/>
              <w:left w:val="single" w:sz="4" w:space="0" w:color="000000"/>
              <w:bottom w:val="single" w:sz="4" w:space="0" w:color="000000"/>
              <w:right w:val="single" w:sz="4" w:space="0" w:color="auto"/>
            </w:tcBorders>
            <w:hideMark/>
          </w:tcPr>
          <w:p w14:paraId="60806B33" w14:textId="7A582BDB" w:rsidR="00AF6516" w:rsidRPr="00EA0F1A" w:rsidRDefault="00BB470A" w:rsidP="00AF6516">
            <w:pPr>
              <w:ind w:right="-108" w:hanging="108"/>
              <w:jc w:val="both"/>
              <w:rPr>
                <w:rFonts w:ascii="Times New Roman" w:hAnsi="Times New Roman" w:cs="Times New Roman"/>
              </w:rPr>
            </w:pPr>
            <w:r>
              <w:rPr>
                <w:rFonts w:ascii="Times New Roman" w:hAnsi="Times New Roman" w:cs="Times New Roman"/>
              </w:rPr>
              <w:t>3</w:t>
            </w:r>
            <w:r w:rsidR="00AF6516" w:rsidRPr="00EA0F1A">
              <w:rPr>
                <w:rFonts w:ascii="Times New Roman" w:hAnsi="Times New Roman" w:cs="Times New Roman"/>
              </w:rPr>
              <w:t xml:space="preserve">00,0 </w:t>
            </w:r>
          </w:p>
        </w:tc>
        <w:tc>
          <w:tcPr>
            <w:tcW w:w="2419" w:type="dxa"/>
            <w:gridSpan w:val="2"/>
            <w:tcBorders>
              <w:top w:val="single" w:sz="4" w:space="0" w:color="000000"/>
              <w:left w:val="single" w:sz="4" w:space="0" w:color="000000"/>
              <w:bottom w:val="single" w:sz="4" w:space="0" w:color="000000"/>
              <w:right w:val="single" w:sz="4" w:space="0" w:color="000000"/>
            </w:tcBorders>
            <w:hideMark/>
          </w:tcPr>
          <w:p w14:paraId="781A105A" w14:textId="1125F323" w:rsidR="00AF6516" w:rsidRPr="00EA0F1A" w:rsidRDefault="00AF6516" w:rsidP="00AF6516">
            <w:pPr>
              <w:jc w:val="both"/>
              <w:rPr>
                <w:rFonts w:ascii="Times New Roman" w:hAnsi="Times New Roman" w:cs="Times New Roman"/>
              </w:rPr>
            </w:pPr>
            <w:r w:rsidRPr="00EA0F1A">
              <w:rPr>
                <w:rFonts w:ascii="Times New Roman" w:hAnsi="Times New Roman" w:cs="Times New Roman"/>
              </w:rPr>
              <w:t>Фінансова підтримка сімей загиблих (померлих) військовослужбовців</w:t>
            </w:r>
          </w:p>
        </w:tc>
      </w:tr>
      <w:tr w:rsidR="00AF6516" w:rsidRPr="00C20854" w14:paraId="66BB3452" w14:textId="77777777" w:rsidTr="00131223">
        <w:trPr>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tcPr>
          <w:p w14:paraId="59E2034E" w14:textId="2C0E0FE8" w:rsidR="00AF6516" w:rsidRPr="00EA0F1A" w:rsidRDefault="00AF6516" w:rsidP="00AF6516">
            <w:pPr>
              <w:jc w:val="both"/>
              <w:rPr>
                <w:rFonts w:ascii="Times New Roman" w:hAnsi="Times New Roman" w:cs="Times New Roman"/>
              </w:rPr>
            </w:pPr>
            <w:r w:rsidRPr="00EA0F1A">
              <w:rPr>
                <w:rFonts w:ascii="Times New Roman" w:hAnsi="Times New Roman" w:cs="Times New Roman"/>
                <w:noProof/>
              </w:rPr>
              <w:t>1.</w:t>
            </w:r>
            <w:r>
              <w:rPr>
                <w:rFonts w:ascii="Times New Roman" w:hAnsi="Times New Roman" w:cs="Times New Roman"/>
                <w:noProof/>
              </w:rPr>
              <w:t>11</w:t>
            </w:r>
          </w:p>
        </w:tc>
        <w:tc>
          <w:tcPr>
            <w:tcW w:w="4977" w:type="dxa"/>
            <w:tcBorders>
              <w:top w:val="single" w:sz="4" w:space="0" w:color="000000"/>
              <w:left w:val="single" w:sz="4" w:space="0" w:color="000000"/>
              <w:bottom w:val="single" w:sz="4" w:space="0" w:color="000000"/>
              <w:right w:val="single" w:sz="4" w:space="0" w:color="000000"/>
            </w:tcBorders>
          </w:tcPr>
          <w:p w14:paraId="36F15DB3" w14:textId="57BC9E81" w:rsidR="00AF6516" w:rsidRDefault="00AF6516" w:rsidP="00AF6516">
            <w:pPr>
              <w:rPr>
                <w:rFonts w:ascii="Times New Roman" w:eastAsia="Calibri" w:hAnsi="Times New Roman" w:cs="Times New Roman"/>
              </w:rPr>
            </w:pPr>
            <w:r w:rsidRPr="00EA0F1A">
              <w:rPr>
                <w:rFonts w:ascii="Times New Roman" w:eastAsia="Calibri" w:hAnsi="Times New Roman" w:cs="Times New Roman"/>
              </w:rPr>
              <w:t xml:space="preserve">Відшкодування  </w:t>
            </w:r>
            <w:r w:rsidRPr="00EA0F1A">
              <w:rPr>
                <w:rFonts w:ascii="Times New Roman" w:eastAsia="Calibri" w:hAnsi="Times New Roman" w:cs="Times New Roman"/>
                <w:b/>
              </w:rPr>
              <w:t>витрат на проїзд</w:t>
            </w:r>
            <w:r w:rsidRPr="00EA0F1A">
              <w:rPr>
                <w:rFonts w:ascii="Times New Roman" w:eastAsia="Calibri" w:hAnsi="Times New Roman" w:cs="Times New Roman"/>
              </w:rPr>
              <w:t xml:space="preserve"> членам</w:t>
            </w:r>
            <w:r>
              <w:rPr>
                <w:rFonts w:ascii="Times New Roman" w:eastAsia="Calibri" w:hAnsi="Times New Roman" w:cs="Times New Roman"/>
              </w:rPr>
              <w:t xml:space="preserve"> сімей</w:t>
            </w:r>
            <w:r w:rsidRPr="00EA0F1A">
              <w:rPr>
                <w:rFonts w:ascii="Times New Roman" w:eastAsia="Calibri" w:hAnsi="Times New Roman" w:cs="Times New Roman"/>
              </w:rPr>
              <w:t xml:space="preserve"> загиблих військовослужбовців, які загинули в зоні АТ</w:t>
            </w:r>
            <w:r>
              <w:rPr>
                <w:rFonts w:ascii="Times New Roman" w:eastAsia="Calibri" w:hAnsi="Times New Roman" w:cs="Times New Roman"/>
              </w:rPr>
              <w:t xml:space="preserve">О/ООС </w:t>
            </w:r>
            <w:r w:rsidRPr="00EA0F1A">
              <w:rPr>
                <w:rFonts w:ascii="Times New Roman" w:hAnsi="Times New Roman" w:cs="Times New Roman"/>
              </w:rPr>
              <w:t xml:space="preserve">  на сході України</w:t>
            </w:r>
            <w:r>
              <w:rPr>
                <w:rFonts w:ascii="Times New Roman" w:hAnsi="Times New Roman" w:cs="Times New Roman"/>
              </w:rPr>
              <w:t xml:space="preserve"> </w:t>
            </w:r>
            <w:r>
              <w:rPr>
                <w:rFonts w:ascii="Times New Roman" w:hAnsi="Times New Roman" w:cs="Times New Roman"/>
                <w:color w:val="000000" w:themeColor="text1"/>
              </w:rPr>
              <w:t>під час</w:t>
            </w:r>
            <w:r w:rsidRPr="000F51A9">
              <w:rPr>
                <w:rFonts w:ascii="Times New Roman" w:hAnsi="Times New Roman" w:cs="Times New Roman"/>
                <w:color w:val="000000" w:themeColor="text1"/>
              </w:rPr>
              <w:t xml:space="preserve"> відбиття військової агресії  російської федерації проти України</w:t>
            </w:r>
          </w:p>
          <w:p w14:paraId="4EA5A4B2" w14:textId="4032CABF" w:rsidR="00AF6516" w:rsidRPr="00EA0F1A" w:rsidRDefault="00AF6516" w:rsidP="00AF6516">
            <w:pPr>
              <w:rPr>
                <w:rFonts w:ascii="Times New Roman" w:hAnsi="Times New Roman" w:cs="Times New Roman"/>
              </w:rPr>
            </w:pPr>
            <w:r w:rsidRPr="00EA0F1A">
              <w:rPr>
                <w:rFonts w:ascii="Times New Roman" w:eastAsia="Calibri" w:hAnsi="Times New Roman" w:cs="Times New Roman"/>
              </w:rPr>
              <w:t>для участі в масових заходах  (церемоніал</w:t>
            </w:r>
            <w:r>
              <w:rPr>
                <w:rFonts w:ascii="Times New Roman" w:eastAsia="Calibri" w:hAnsi="Times New Roman" w:cs="Times New Roman"/>
              </w:rPr>
              <w:t>ах</w:t>
            </w:r>
            <w:r w:rsidRPr="00EA0F1A">
              <w:rPr>
                <w:rFonts w:ascii="Times New Roman" w:eastAsia="Calibri" w:hAnsi="Times New Roman" w:cs="Times New Roman"/>
              </w:rPr>
              <w:t>) вшанування захисників України</w:t>
            </w:r>
            <w:r>
              <w:rPr>
                <w:rFonts w:ascii="Times New Roman" w:eastAsia="Calibri" w:hAnsi="Times New Roman" w:cs="Times New Roman"/>
              </w:rPr>
              <w:t>.</w:t>
            </w:r>
          </w:p>
        </w:tc>
        <w:tc>
          <w:tcPr>
            <w:tcW w:w="1417" w:type="dxa"/>
            <w:tcBorders>
              <w:top w:val="single" w:sz="4" w:space="0" w:color="000000"/>
              <w:left w:val="single" w:sz="4" w:space="0" w:color="000000"/>
              <w:bottom w:val="single" w:sz="4" w:space="0" w:color="000000"/>
              <w:right w:val="single" w:sz="4" w:space="0" w:color="000000"/>
            </w:tcBorders>
          </w:tcPr>
          <w:p w14:paraId="43AC26F1" w14:textId="77777777" w:rsidR="00AF6516" w:rsidRPr="00EA0F1A" w:rsidRDefault="00AF6516" w:rsidP="00AF6516">
            <w:pPr>
              <w:jc w:val="both"/>
              <w:rPr>
                <w:rFonts w:ascii="Times New Roman" w:hAnsi="Times New Roman" w:cs="Times New Roman"/>
              </w:rPr>
            </w:pPr>
            <w:r w:rsidRPr="00EA0F1A">
              <w:rPr>
                <w:rFonts w:ascii="Times New Roman" w:hAnsi="Times New Roman" w:cs="Times New Roman"/>
                <w:noProof/>
              </w:rPr>
              <w:t>2024-2025 роки</w:t>
            </w:r>
          </w:p>
        </w:tc>
        <w:tc>
          <w:tcPr>
            <w:tcW w:w="1001" w:type="dxa"/>
            <w:tcBorders>
              <w:top w:val="single" w:sz="4" w:space="0" w:color="000000"/>
              <w:left w:val="single" w:sz="4" w:space="0" w:color="000000"/>
              <w:bottom w:val="single" w:sz="4" w:space="0" w:color="000000"/>
              <w:right w:val="single" w:sz="4" w:space="0" w:color="000000"/>
            </w:tcBorders>
          </w:tcPr>
          <w:p w14:paraId="37DB2672" w14:textId="0E307B9D" w:rsidR="00AF6516" w:rsidRPr="001E12F9" w:rsidRDefault="00AF6516" w:rsidP="00AF6516">
            <w:pPr>
              <w:jc w:val="both"/>
              <w:rPr>
                <w:rFonts w:ascii="Times New Roman" w:hAnsi="Times New Roman" w:cs="Times New Roman"/>
                <w:noProof/>
                <w:sz w:val="20"/>
                <w:szCs w:val="20"/>
              </w:rPr>
            </w:pPr>
            <w:r w:rsidRPr="001E12F9">
              <w:rPr>
                <w:rFonts w:ascii="Times New Roman" w:hAnsi="Times New Roman" w:cs="Times New Roman"/>
                <w:noProof/>
                <w:sz w:val="20"/>
                <w:szCs w:val="20"/>
              </w:rPr>
              <w:t xml:space="preserve">вартість квитка </w:t>
            </w:r>
          </w:p>
        </w:tc>
        <w:tc>
          <w:tcPr>
            <w:tcW w:w="1985" w:type="dxa"/>
            <w:tcBorders>
              <w:top w:val="single" w:sz="4" w:space="0" w:color="000000"/>
              <w:left w:val="single" w:sz="4" w:space="0" w:color="000000"/>
              <w:bottom w:val="single" w:sz="4" w:space="0" w:color="000000"/>
              <w:right w:val="single" w:sz="4" w:space="0" w:color="000000"/>
            </w:tcBorders>
          </w:tcPr>
          <w:p w14:paraId="3E5EC311" w14:textId="56C3A63C" w:rsidR="00AF6516" w:rsidRPr="00EA0F1A" w:rsidRDefault="00634BFA" w:rsidP="00AF6516">
            <w:pPr>
              <w:jc w:val="both"/>
              <w:rPr>
                <w:rFonts w:ascii="Times New Roman" w:hAnsi="Times New Roman" w:cs="Times New Roman"/>
              </w:rPr>
            </w:pPr>
            <w:r>
              <w:rPr>
                <w:rFonts w:ascii="Times New Roman" w:hAnsi="Times New Roman" w:cs="Times New Roman"/>
                <w:noProof/>
              </w:rPr>
              <w:t xml:space="preserve">Гуманітарний відділ, </w:t>
            </w:r>
            <w:r w:rsidR="00AF6516" w:rsidRPr="00EA0F1A">
              <w:rPr>
                <w:rFonts w:ascii="Times New Roman" w:hAnsi="Times New Roman" w:cs="Times New Roman"/>
                <w:noProof/>
              </w:rPr>
              <w:t>відділ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tcPr>
          <w:p w14:paraId="546E4302" w14:textId="1C184528" w:rsidR="00AF6516" w:rsidRPr="00EA0F1A" w:rsidRDefault="00634BFA" w:rsidP="00AF6516">
            <w:pPr>
              <w:jc w:val="both"/>
              <w:rPr>
                <w:rFonts w:ascii="Times New Roman" w:hAnsi="Times New Roman" w:cs="Times New Roman"/>
              </w:rPr>
            </w:pPr>
            <w:r>
              <w:rPr>
                <w:rFonts w:ascii="Times New Roman" w:hAnsi="Times New Roman" w:cs="Times New Roman"/>
                <w:noProof/>
              </w:rPr>
              <w:t>М</w:t>
            </w:r>
            <w:r w:rsidR="00AF6516" w:rsidRPr="00EA0F1A">
              <w:rPr>
                <w:rFonts w:ascii="Times New Roman" w:hAnsi="Times New Roman" w:cs="Times New Roman"/>
                <w:noProof/>
              </w:rPr>
              <w:t>ісцевий бюджет</w:t>
            </w:r>
          </w:p>
        </w:tc>
        <w:tc>
          <w:tcPr>
            <w:tcW w:w="992" w:type="dxa"/>
            <w:tcBorders>
              <w:top w:val="single" w:sz="4" w:space="0" w:color="000000"/>
              <w:left w:val="single" w:sz="4" w:space="0" w:color="000000"/>
              <w:bottom w:val="single" w:sz="4" w:space="0" w:color="000000"/>
              <w:right w:val="single" w:sz="4" w:space="0" w:color="000000"/>
            </w:tcBorders>
          </w:tcPr>
          <w:p w14:paraId="250D89C8" w14:textId="0058626C" w:rsidR="00AF6516" w:rsidRPr="00CC3136" w:rsidRDefault="00BB470A" w:rsidP="00AF6516">
            <w:pPr>
              <w:ind w:hanging="108"/>
              <w:jc w:val="both"/>
              <w:rPr>
                <w:rFonts w:ascii="Times New Roman" w:hAnsi="Times New Roman" w:cs="Times New Roman"/>
              </w:rPr>
            </w:pPr>
            <w:r>
              <w:rPr>
                <w:rFonts w:ascii="Times New Roman" w:hAnsi="Times New Roman" w:cs="Times New Roman"/>
                <w:noProof/>
              </w:rPr>
              <w:t>3</w:t>
            </w:r>
            <w:r w:rsidR="00AF6516" w:rsidRPr="00CC3136">
              <w:rPr>
                <w:rFonts w:ascii="Times New Roman" w:hAnsi="Times New Roman" w:cs="Times New Roman"/>
                <w:noProof/>
              </w:rPr>
              <w:t>0,0</w:t>
            </w:r>
          </w:p>
        </w:tc>
        <w:tc>
          <w:tcPr>
            <w:tcW w:w="856" w:type="dxa"/>
            <w:tcBorders>
              <w:top w:val="single" w:sz="4" w:space="0" w:color="000000"/>
              <w:left w:val="single" w:sz="4" w:space="0" w:color="000000"/>
              <w:bottom w:val="single" w:sz="4" w:space="0" w:color="000000"/>
              <w:right w:val="single" w:sz="4" w:space="0" w:color="auto"/>
            </w:tcBorders>
          </w:tcPr>
          <w:p w14:paraId="136B8045" w14:textId="6369B2D9" w:rsidR="00AF6516" w:rsidRPr="00CC3136" w:rsidRDefault="00BB470A" w:rsidP="00AF6516">
            <w:pPr>
              <w:ind w:right="-108" w:hanging="108"/>
              <w:jc w:val="both"/>
              <w:rPr>
                <w:rFonts w:ascii="Times New Roman" w:hAnsi="Times New Roman" w:cs="Times New Roman"/>
              </w:rPr>
            </w:pPr>
            <w:r>
              <w:rPr>
                <w:rFonts w:ascii="Times New Roman" w:hAnsi="Times New Roman" w:cs="Times New Roman"/>
                <w:noProof/>
              </w:rPr>
              <w:t>3</w:t>
            </w:r>
            <w:r w:rsidR="00AF6516" w:rsidRPr="00CC3136">
              <w:rPr>
                <w:rFonts w:ascii="Times New Roman" w:hAnsi="Times New Roman" w:cs="Times New Roman"/>
                <w:noProof/>
              </w:rPr>
              <w:t>0,0</w:t>
            </w:r>
          </w:p>
        </w:tc>
        <w:tc>
          <w:tcPr>
            <w:tcW w:w="2419" w:type="dxa"/>
            <w:gridSpan w:val="2"/>
            <w:tcBorders>
              <w:top w:val="single" w:sz="4" w:space="0" w:color="000000"/>
              <w:left w:val="single" w:sz="4" w:space="0" w:color="000000"/>
              <w:bottom w:val="single" w:sz="4" w:space="0" w:color="000000"/>
              <w:right w:val="single" w:sz="4" w:space="0" w:color="000000"/>
            </w:tcBorders>
          </w:tcPr>
          <w:p w14:paraId="55BA4A24" w14:textId="5BEFDEC5" w:rsidR="00AF6516" w:rsidRPr="00EA0F1A" w:rsidRDefault="00634BFA" w:rsidP="00AF6516">
            <w:pPr>
              <w:jc w:val="both"/>
              <w:rPr>
                <w:rFonts w:ascii="Times New Roman" w:hAnsi="Times New Roman" w:cs="Times New Roman"/>
              </w:rPr>
            </w:pPr>
            <w:r>
              <w:rPr>
                <w:rFonts w:ascii="Times New Roman" w:hAnsi="Times New Roman" w:cs="Times New Roman"/>
              </w:rPr>
              <w:t>В</w:t>
            </w:r>
            <w:r w:rsidR="00AF6516" w:rsidRPr="00EA0F1A">
              <w:rPr>
                <w:rFonts w:ascii="Times New Roman" w:hAnsi="Times New Roman" w:cs="Times New Roman"/>
              </w:rPr>
              <w:t>шанування пам’яті військовослужбовців які загинули за свободу, незалежність та територіальну цілісність України</w:t>
            </w:r>
          </w:p>
        </w:tc>
      </w:tr>
      <w:tr w:rsidR="00AF6516" w:rsidRPr="00C20854" w14:paraId="02E99A07" w14:textId="77777777" w:rsidTr="007C6CB2">
        <w:trPr>
          <w:trHeight w:val="557"/>
          <w:tblCellSpacing w:w="0" w:type="dxa"/>
        </w:trPr>
        <w:tc>
          <w:tcPr>
            <w:tcW w:w="15599" w:type="dxa"/>
            <w:gridSpan w:val="11"/>
            <w:tcBorders>
              <w:top w:val="single" w:sz="4" w:space="0" w:color="000000"/>
              <w:left w:val="single" w:sz="4" w:space="0" w:color="000000"/>
              <w:bottom w:val="single" w:sz="4" w:space="0" w:color="000000"/>
              <w:right w:val="single" w:sz="4" w:space="0" w:color="000000"/>
            </w:tcBorders>
          </w:tcPr>
          <w:p w14:paraId="199DCD3D" w14:textId="6D5EC651" w:rsidR="00AF6516" w:rsidRPr="00245F4A" w:rsidRDefault="00AF6516" w:rsidP="00AF6516">
            <w:pPr>
              <w:rPr>
                <w:rFonts w:ascii="Times New Roman" w:hAnsi="Times New Roman" w:cs="Times New Roman"/>
                <w:b/>
                <w:bCs/>
                <w:i/>
                <w:iCs/>
                <w:sz w:val="20"/>
                <w:szCs w:val="20"/>
                <w:highlight w:val="yellow"/>
              </w:rPr>
            </w:pPr>
          </w:p>
          <w:p w14:paraId="43007086" w14:textId="0396A8E2" w:rsidR="00AF6516" w:rsidRPr="00245F4A" w:rsidRDefault="00AF6516" w:rsidP="00AF6516">
            <w:pPr>
              <w:jc w:val="center"/>
              <w:rPr>
                <w:rFonts w:ascii="Times New Roman" w:hAnsi="Times New Roman" w:cs="Times New Roman"/>
                <w:b/>
                <w:bCs/>
                <w:sz w:val="32"/>
                <w:szCs w:val="32"/>
              </w:rPr>
            </w:pPr>
            <w:r w:rsidRPr="00245F4A">
              <w:rPr>
                <w:rFonts w:ascii="Times New Roman" w:hAnsi="Times New Roman" w:cs="Times New Roman"/>
                <w:b/>
                <w:bCs/>
                <w:sz w:val="32"/>
                <w:szCs w:val="32"/>
              </w:rPr>
              <w:t xml:space="preserve">2. Надання матеріальних допомог до  </w:t>
            </w:r>
            <w:r>
              <w:rPr>
                <w:rFonts w:ascii="Times New Roman" w:hAnsi="Times New Roman" w:cs="Times New Roman"/>
                <w:b/>
                <w:bCs/>
                <w:sz w:val="32"/>
                <w:szCs w:val="32"/>
              </w:rPr>
              <w:t xml:space="preserve">пам’ятних </w:t>
            </w:r>
            <w:r w:rsidR="00BA5A14">
              <w:rPr>
                <w:rFonts w:ascii="Times New Roman" w:hAnsi="Times New Roman" w:cs="Times New Roman"/>
                <w:b/>
                <w:bCs/>
                <w:sz w:val="32"/>
                <w:szCs w:val="32"/>
              </w:rPr>
              <w:t xml:space="preserve">та державних свят </w:t>
            </w:r>
          </w:p>
        </w:tc>
      </w:tr>
      <w:tr w:rsidR="00AF6516" w:rsidRPr="00C20854" w14:paraId="4FFE0BAB" w14:textId="77777777" w:rsidTr="00131223">
        <w:trPr>
          <w:tblCellSpacing w:w="0" w:type="dxa"/>
        </w:trPr>
        <w:tc>
          <w:tcPr>
            <w:tcW w:w="685" w:type="dxa"/>
            <w:gridSpan w:val="2"/>
            <w:tcBorders>
              <w:top w:val="single" w:sz="4" w:space="0" w:color="000000"/>
              <w:left w:val="single" w:sz="4" w:space="0" w:color="000000"/>
              <w:bottom w:val="single" w:sz="4" w:space="0" w:color="000000"/>
              <w:right w:val="single" w:sz="4" w:space="0" w:color="000000"/>
            </w:tcBorders>
            <w:vAlign w:val="center"/>
          </w:tcPr>
          <w:p w14:paraId="36D3278C" w14:textId="0640A817" w:rsidR="00AF6516" w:rsidRPr="00EA0F1A" w:rsidRDefault="00AF6516" w:rsidP="00AF6516">
            <w:pPr>
              <w:jc w:val="both"/>
              <w:rPr>
                <w:rFonts w:ascii="Times New Roman" w:hAnsi="Times New Roman" w:cs="Times New Roman"/>
                <w:noProof/>
              </w:rPr>
            </w:pPr>
            <w:r>
              <w:rPr>
                <w:rFonts w:ascii="Times New Roman" w:hAnsi="Times New Roman" w:cs="Times New Roman"/>
                <w:noProof/>
              </w:rPr>
              <w:t>2</w:t>
            </w:r>
            <w:r w:rsidRPr="00EA0F1A">
              <w:rPr>
                <w:rFonts w:ascii="Times New Roman" w:hAnsi="Times New Roman" w:cs="Times New Roman"/>
                <w:noProof/>
              </w:rPr>
              <w:t>.</w:t>
            </w:r>
            <w:r>
              <w:rPr>
                <w:rFonts w:ascii="Times New Roman" w:hAnsi="Times New Roman" w:cs="Times New Roman"/>
                <w:noProof/>
              </w:rPr>
              <w:t>1</w:t>
            </w:r>
          </w:p>
        </w:tc>
        <w:tc>
          <w:tcPr>
            <w:tcW w:w="4977" w:type="dxa"/>
            <w:tcBorders>
              <w:top w:val="single" w:sz="4" w:space="0" w:color="000000"/>
              <w:left w:val="single" w:sz="4" w:space="0" w:color="000000"/>
              <w:bottom w:val="single" w:sz="4" w:space="0" w:color="000000"/>
              <w:right w:val="single" w:sz="4" w:space="0" w:color="000000"/>
            </w:tcBorders>
          </w:tcPr>
          <w:p w14:paraId="19CC51FB" w14:textId="5C36F4AF" w:rsidR="00AF6516" w:rsidRPr="00CC3136" w:rsidRDefault="00AF6516" w:rsidP="00AF6516">
            <w:pPr>
              <w:rPr>
                <w:rFonts w:ascii="Times New Roman" w:eastAsia="Calibri" w:hAnsi="Times New Roman" w:cs="Times New Roman"/>
                <w:color w:val="auto"/>
              </w:rPr>
            </w:pPr>
            <w:r w:rsidRPr="00CC3136">
              <w:rPr>
                <w:rFonts w:ascii="Times New Roman" w:eastAsia="Calibri" w:hAnsi="Times New Roman" w:cs="Times New Roman"/>
                <w:color w:val="auto"/>
              </w:rPr>
              <w:t xml:space="preserve">Надання матеріальної допомоги  членам </w:t>
            </w:r>
            <w:r w:rsidRPr="00CC3136">
              <w:rPr>
                <w:rFonts w:ascii="Times New Roman" w:eastAsia="Calibri" w:hAnsi="Times New Roman" w:cs="Times New Roman"/>
                <w:color w:val="auto"/>
              </w:rPr>
              <w:lastRenderedPageBreak/>
              <w:t>сімей  загиблих</w:t>
            </w:r>
            <w:r>
              <w:rPr>
                <w:rFonts w:ascii="Times New Roman" w:eastAsia="Calibri" w:hAnsi="Times New Roman" w:cs="Times New Roman"/>
                <w:color w:val="auto"/>
              </w:rPr>
              <w:t xml:space="preserve"> (</w:t>
            </w:r>
            <w:r w:rsidRPr="00CC3136">
              <w:rPr>
                <w:rFonts w:ascii="Times New Roman" w:eastAsia="Calibri" w:hAnsi="Times New Roman" w:cs="Times New Roman"/>
                <w:color w:val="auto"/>
              </w:rPr>
              <w:t>померлих</w:t>
            </w:r>
            <w:r>
              <w:rPr>
                <w:rFonts w:ascii="Times New Roman" w:eastAsia="Calibri" w:hAnsi="Times New Roman" w:cs="Times New Roman"/>
                <w:color w:val="auto"/>
              </w:rPr>
              <w:t>, зниклих безвісти, полонених)</w:t>
            </w:r>
            <w:r w:rsidRPr="00CC3136">
              <w:rPr>
                <w:rFonts w:ascii="Times New Roman" w:eastAsia="Calibri" w:hAnsi="Times New Roman" w:cs="Times New Roman"/>
                <w:color w:val="auto"/>
              </w:rPr>
              <w:t xml:space="preserve"> військовослужбовців   з нагоди відзначення державними нагородами України (посмертно)</w:t>
            </w:r>
            <w:r>
              <w:rPr>
                <w:rFonts w:ascii="Times New Roman" w:eastAsia="Calibri" w:hAnsi="Times New Roman" w:cs="Times New Roman"/>
                <w:color w:val="auto"/>
              </w:rPr>
              <w:t xml:space="preserve"> у </w:t>
            </w:r>
            <w:r w:rsidRPr="00CC3136">
              <w:rPr>
                <w:rFonts w:ascii="Times New Roman" w:eastAsia="Calibri" w:hAnsi="Times New Roman" w:cs="Times New Roman"/>
                <w:color w:val="auto"/>
              </w:rPr>
              <w:t xml:space="preserve"> вигляді:</w:t>
            </w:r>
          </w:p>
          <w:p w14:paraId="7AD5CBAC" w14:textId="7156CE3A" w:rsidR="00AF6516" w:rsidRPr="00CC3136" w:rsidRDefault="00AF6516" w:rsidP="00AF6516">
            <w:pPr>
              <w:rPr>
                <w:rFonts w:ascii="Times New Roman" w:eastAsia="Calibri" w:hAnsi="Times New Roman" w:cs="Times New Roman"/>
                <w:color w:val="auto"/>
              </w:rPr>
            </w:pPr>
            <w:r w:rsidRPr="00CC3136">
              <w:rPr>
                <w:rFonts w:ascii="Times New Roman" w:eastAsia="Calibri" w:hAnsi="Times New Roman" w:cs="Times New Roman"/>
                <w:color w:val="auto"/>
              </w:rPr>
              <w:t>- подарункових</w:t>
            </w:r>
            <w:r w:rsidR="00634BFA">
              <w:rPr>
                <w:rFonts w:ascii="Times New Roman" w:eastAsia="Calibri" w:hAnsi="Times New Roman" w:cs="Times New Roman"/>
                <w:color w:val="auto"/>
              </w:rPr>
              <w:t>/продуктових</w:t>
            </w:r>
            <w:r w:rsidRPr="00CC3136">
              <w:rPr>
                <w:rFonts w:ascii="Times New Roman" w:eastAsia="Calibri" w:hAnsi="Times New Roman" w:cs="Times New Roman"/>
                <w:color w:val="auto"/>
              </w:rPr>
              <w:t xml:space="preserve"> наборів;</w:t>
            </w:r>
          </w:p>
          <w:p w14:paraId="5DA10611" w14:textId="76F391D2" w:rsidR="00AF6516" w:rsidRPr="00CC3136" w:rsidRDefault="00AF6516" w:rsidP="00AF6516">
            <w:pPr>
              <w:rPr>
                <w:rFonts w:ascii="Times New Roman" w:eastAsia="Calibri" w:hAnsi="Times New Roman" w:cs="Times New Roman"/>
                <w:b/>
                <w:bCs/>
                <w:i/>
                <w:iCs/>
              </w:rPr>
            </w:pPr>
            <w:r w:rsidRPr="00CC3136">
              <w:rPr>
                <w:rFonts w:ascii="Times New Roman" w:eastAsia="Calibri" w:hAnsi="Times New Roman" w:cs="Times New Roman"/>
                <w:color w:val="auto"/>
              </w:rPr>
              <w:t>- квіткової продукції, тощо</w:t>
            </w:r>
            <w:r w:rsidRPr="00CC3136">
              <w:rPr>
                <w:rFonts w:ascii="Times New Roman" w:eastAsia="Calibri" w:hAnsi="Times New Roman" w:cs="Times New Roman"/>
                <w:b/>
                <w:bCs/>
                <w:i/>
                <w:iCs/>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05729CB6" w14:textId="77777777" w:rsidR="00AF6516" w:rsidRPr="00EA0F1A" w:rsidRDefault="00AF6516" w:rsidP="00AF6516">
            <w:pPr>
              <w:jc w:val="both"/>
              <w:rPr>
                <w:rFonts w:ascii="Times New Roman" w:hAnsi="Times New Roman" w:cs="Times New Roman"/>
                <w:noProof/>
              </w:rPr>
            </w:pPr>
            <w:r w:rsidRPr="00EA0F1A">
              <w:rPr>
                <w:rFonts w:ascii="Times New Roman" w:hAnsi="Times New Roman" w:cs="Times New Roman"/>
                <w:noProof/>
              </w:rPr>
              <w:lastRenderedPageBreak/>
              <w:t xml:space="preserve">2024-2025 </w:t>
            </w:r>
            <w:r w:rsidRPr="00EA0F1A">
              <w:rPr>
                <w:rFonts w:ascii="Times New Roman" w:hAnsi="Times New Roman" w:cs="Times New Roman"/>
                <w:noProof/>
              </w:rPr>
              <w:lastRenderedPageBreak/>
              <w:t>роки</w:t>
            </w:r>
          </w:p>
        </w:tc>
        <w:tc>
          <w:tcPr>
            <w:tcW w:w="1001" w:type="dxa"/>
            <w:tcBorders>
              <w:top w:val="single" w:sz="4" w:space="0" w:color="000000"/>
              <w:left w:val="single" w:sz="4" w:space="0" w:color="000000"/>
              <w:bottom w:val="single" w:sz="4" w:space="0" w:color="000000"/>
              <w:right w:val="single" w:sz="4" w:space="0" w:color="000000"/>
            </w:tcBorders>
          </w:tcPr>
          <w:p w14:paraId="14897E47" w14:textId="22C0874F" w:rsidR="00AF6516" w:rsidRPr="00EA0F1A" w:rsidRDefault="00AF6516" w:rsidP="00AF6516">
            <w:pPr>
              <w:jc w:val="both"/>
              <w:rPr>
                <w:rFonts w:ascii="Times New Roman" w:hAnsi="Times New Roman" w:cs="Times New Roman"/>
                <w:noProof/>
              </w:rPr>
            </w:pPr>
            <w:r>
              <w:rPr>
                <w:rFonts w:ascii="Times New Roman" w:hAnsi="Times New Roman" w:cs="Times New Roman"/>
                <w:noProof/>
              </w:rPr>
              <w:lastRenderedPageBreak/>
              <w:t xml:space="preserve">до </w:t>
            </w:r>
            <w:r w:rsidR="0052289D">
              <w:rPr>
                <w:rFonts w:ascii="Times New Roman" w:hAnsi="Times New Roman" w:cs="Times New Roman"/>
                <w:noProof/>
              </w:rPr>
              <w:t>3</w:t>
            </w:r>
            <w:r>
              <w:rPr>
                <w:rFonts w:ascii="Times New Roman" w:hAnsi="Times New Roman" w:cs="Times New Roman"/>
                <w:noProof/>
              </w:rPr>
              <w:t>,0</w:t>
            </w:r>
          </w:p>
        </w:tc>
        <w:tc>
          <w:tcPr>
            <w:tcW w:w="1985" w:type="dxa"/>
            <w:tcBorders>
              <w:top w:val="single" w:sz="4" w:space="0" w:color="000000"/>
              <w:left w:val="single" w:sz="4" w:space="0" w:color="000000"/>
              <w:bottom w:val="single" w:sz="4" w:space="0" w:color="000000"/>
              <w:right w:val="single" w:sz="4" w:space="0" w:color="000000"/>
            </w:tcBorders>
          </w:tcPr>
          <w:p w14:paraId="18F2A020" w14:textId="09FFD477" w:rsidR="00AF6516" w:rsidRPr="00EA0F1A" w:rsidRDefault="00634BFA" w:rsidP="00AF6516">
            <w:pPr>
              <w:jc w:val="both"/>
              <w:rPr>
                <w:rFonts w:ascii="Times New Roman" w:hAnsi="Times New Roman" w:cs="Times New Roman"/>
                <w:noProof/>
              </w:rPr>
            </w:pPr>
            <w:r>
              <w:rPr>
                <w:rFonts w:ascii="Times New Roman" w:hAnsi="Times New Roman" w:cs="Times New Roman"/>
                <w:noProof/>
              </w:rPr>
              <w:t xml:space="preserve">Гуманітарний </w:t>
            </w:r>
            <w:r>
              <w:rPr>
                <w:rFonts w:ascii="Times New Roman" w:hAnsi="Times New Roman" w:cs="Times New Roman"/>
                <w:noProof/>
              </w:rPr>
              <w:lastRenderedPageBreak/>
              <w:t xml:space="preserve">відділ, </w:t>
            </w:r>
            <w:r w:rsidR="00AF6516" w:rsidRPr="00EA0F1A">
              <w:rPr>
                <w:rFonts w:ascii="Times New Roman" w:hAnsi="Times New Roman" w:cs="Times New Roman"/>
                <w:noProof/>
              </w:rPr>
              <w:t>відділ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tcPr>
          <w:p w14:paraId="2EF5B355" w14:textId="020FFEA5" w:rsidR="00AF6516" w:rsidRPr="00EA0F1A" w:rsidRDefault="00634BFA" w:rsidP="00AF6516">
            <w:pPr>
              <w:jc w:val="both"/>
              <w:rPr>
                <w:rFonts w:ascii="Times New Roman" w:hAnsi="Times New Roman" w:cs="Times New Roman"/>
                <w:noProof/>
              </w:rPr>
            </w:pPr>
            <w:r>
              <w:rPr>
                <w:rFonts w:ascii="Times New Roman" w:hAnsi="Times New Roman" w:cs="Times New Roman"/>
                <w:noProof/>
              </w:rPr>
              <w:lastRenderedPageBreak/>
              <w:t>М</w:t>
            </w:r>
            <w:r w:rsidR="00AF6516" w:rsidRPr="00EA0F1A">
              <w:rPr>
                <w:rFonts w:ascii="Times New Roman" w:hAnsi="Times New Roman" w:cs="Times New Roman"/>
                <w:noProof/>
              </w:rPr>
              <w:t xml:space="preserve">ісцевий </w:t>
            </w:r>
            <w:r w:rsidR="00AF6516" w:rsidRPr="00EA0F1A">
              <w:rPr>
                <w:rFonts w:ascii="Times New Roman" w:hAnsi="Times New Roman" w:cs="Times New Roman"/>
                <w:noProof/>
              </w:rPr>
              <w:lastRenderedPageBreak/>
              <w:t>бюджет</w:t>
            </w:r>
          </w:p>
        </w:tc>
        <w:tc>
          <w:tcPr>
            <w:tcW w:w="992" w:type="dxa"/>
            <w:tcBorders>
              <w:top w:val="single" w:sz="4" w:space="0" w:color="000000"/>
              <w:left w:val="single" w:sz="4" w:space="0" w:color="000000"/>
              <w:bottom w:val="single" w:sz="4" w:space="0" w:color="000000"/>
              <w:right w:val="single" w:sz="4" w:space="0" w:color="000000"/>
            </w:tcBorders>
          </w:tcPr>
          <w:p w14:paraId="22ED9734" w14:textId="4823E576" w:rsidR="00AF6516" w:rsidRPr="003352A1" w:rsidRDefault="00AE1303" w:rsidP="00AF6516">
            <w:pPr>
              <w:ind w:hanging="108"/>
              <w:jc w:val="both"/>
              <w:rPr>
                <w:rFonts w:ascii="Times New Roman" w:hAnsi="Times New Roman" w:cs="Times New Roman"/>
                <w:noProof/>
                <w:highlight w:val="yellow"/>
              </w:rPr>
            </w:pPr>
            <w:r w:rsidRPr="00AE1303">
              <w:rPr>
                <w:rFonts w:ascii="Times New Roman" w:hAnsi="Times New Roman" w:cs="Times New Roman"/>
                <w:noProof/>
              </w:rPr>
              <w:lastRenderedPageBreak/>
              <w:t>40</w:t>
            </w:r>
            <w:r w:rsidR="00AF6516" w:rsidRPr="00AE1303">
              <w:rPr>
                <w:rFonts w:ascii="Times New Roman" w:hAnsi="Times New Roman" w:cs="Times New Roman"/>
                <w:noProof/>
              </w:rPr>
              <w:t>,0</w:t>
            </w:r>
          </w:p>
        </w:tc>
        <w:tc>
          <w:tcPr>
            <w:tcW w:w="856" w:type="dxa"/>
            <w:tcBorders>
              <w:top w:val="single" w:sz="4" w:space="0" w:color="000000"/>
              <w:left w:val="single" w:sz="4" w:space="0" w:color="000000"/>
              <w:bottom w:val="single" w:sz="4" w:space="0" w:color="000000"/>
              <w:right w:val="single" w:sz="4" w:space="0" w:color="auto"/>
            </w:tcBorders>
          </w:tcPr>
          <w:p w14:paraId="0FCE58C5" w14:textId="7E195621" w:rsidR="00AF6516" w:rsidRPr="003352A1" w:rsidRDefault="00AE1303" w:rsidP="00AF6516">
            <w:pPr>
              <w:ind w:right="-108" w:hanging="108"/>
              <w:jc w:val="both"/>
              <w:rPr>
                <w:rFonts w:ascii="Times New Roman" w:hAnsi="Times New Roman" w:cs="Times New Roman"/>
                <w:noProof/>
                <w:highlight w:val="yellow"/>
              </w:rPr>
            </w:pPr>
            <w:r w:rsidRPr="00AE1303">
              <w:rPr>
                <w:rFonts w:ascii="Times New Roman" w:hAnsi="Times New Roman" w:cs="Times New Roman"/>
                <w:noProof/>
              </w:rPr>
              <w:t>4</w:t>
            </w:r>
            <w:r w:rsidR="00AF6516" w:rsidRPr="00AE1303">
              <w:rPr>
                <w:rFonts w:ascii="Times New Roman" w:hAnsi="Times New Roman" w:cs="Times New Roman"/>
                <w:noProof/>
              </w:rPr>
              <w:t>0,0</w:t>
            </w:r>
          </w:p>
        </w:tc>
        <w:tc>
          <w:tcPr>
            <w:tcW w:w="2419" w:type="dxa"/>
            <w:gridSpan w:val="2"/>
            <w:tcBorders>
              <w:top w:val="single" w:sz="4" w:space="0" w:color="000000"/>
              <w:left w:val="single" w:sz="4" w:space="0" w:color="000000"/>
              <w:bottom w:val="single" w:sz="4" w:space="0" w:color="000000"/>
              <w:right w:val="single" w:sz="4" w:space="0" w:color="000000"/>
            </w:tcBorders>
          </w:tcPr>
          <w:p w14:paraId="037C3B5D" w14:textId="306DE38F" w:rsidR="00AF6516" w:rsidRPr="00EA0F1A" w:rsidRDefault="00634BFA" w:rsidP="00AF6516">
            <w:pPr>
              <w:jc w:val="both"/>
              <w:rPr>
                <w:rFonts w:ascii="Times New Roman" w:hAnsi="Times New Roman" w:cs="Times New Roman"/>
              </w:rPr>
            </w:pPr>
            <w:r>
              <w:rPr>
                <w:rFonts w:ascii="Times New Roman" w:hAnsi="Times New Roman" w:cs="Times New Roman"/>
              </w:rPr>
              <w:t>В</w:t>
            </w:r>
            <w:r w:rsidR="00AF6516" w:rsidRPr="00EA0F1A">
              <w:rPr>
                <w:rFonts w:ascii="Times New Roman" w:hAnsi="Times New Roman" w:cs="Times New Roman"/>
              </w:rPr>
              <w:t xml:space="preserve">шанування пам’яті </w:t>
            </w:r>
            <w:r w:rsidR="00AF6516" w:rsidRPr="00EA0F1A">
              <w:rPr>
                <w:rFonts w:ascii="Times New Roman" w:hAnsi="Times New Roman" w:cs="Times New Roman"/>
              </w:rPr>
              <w:lastRenderedPageBreak/>
              <w:t>військовослужбовців, які загинули за свободу, незалежність та територіальну цілісність України</w:t>
            </w:r>
          </w:p>
        </w:tc>
      </w:tr>
      <w:tr w:rsidR="00AF6516" w:rsidRPr="00C20854" w14:paraId="43FA6EA4" w14:textId="77777777" w:rsidTr="00131223">
        <w:trPr>
          <w:tblCellSpacing w:w="0" w:type="dxa"/>
        </w:trPr>
        <w:tc>
          <w:tcPr>
            <w:tcW w:w="669" w:type="dxa"/>
            <w:tcBorders>
              <w:top w:val="single" w:sz="4" w:space="0" w:color="000000"/>
              <w:left w:val="single" w:sz="4" w:space="0" w:color="000000"/>
              <w:bottom w:val="single" w:sz="4" w:space="0" w:color="000000"/>
              <w:right w:val="single" w:sz="4" w:space="0" w:color="000000"/>
            </w:tcBorders>
            <w:vAlign w:val="center"/>
            <w:hideMark/>
          </w:tcPr>
          <w:p w14:paraId="07E429DD" w14:textId="615E8472" w:rsidR="00AF6516" w:rsidRDefault="00AF6516" w:rsidP="00AF6516">
            <w:pPr>
              <w:pStyle w:val="af1"/>
              <w:spacing w:before="0" w:after="0"/>
              <w:jc w:val="center"/>
              <w:rPr>
                <w:noProof/>
                <w:color w:val="000000"/>
              </w:rPr>
            </w:pPr>
            <w:r>
              <w:rPr>
                <w:noProof/>
                <w:color w:val="000000"/>
              </w:rPr>
              <w:lastRenderedPageBreak/>
              <w:t>2.2</w:t>
            </w:r>
          </w:p>
        </w:tc>
        <w:tc>
          <w:tcPr>
            <w:tcW w:w="4993" w:type="dxa"/>
            <w:gridSpan w:val="2"/>
            <w:tcBorders>
              <w:top w:val="single" w:sz="4" w:space="0" w:color="000000"/>
              <w:left w:val="single" w:sz="4" w:space="0" w:color="000000"/>
              <w:bottom w:val="single" w:sz="4" w:space="0" w:color="000000"/>
              <w:right w:val="single" w:sz="4" w:space="0" w:color="000000"/>
            </w:tcBorders>
            <w:hideMark/>
          </w:tcPr>
          <w:p w14:paraId="16D8A6D8" w14:textId="1DA52897" w:rsidR="00AF6516" w:rsidRPr="00CC3136" w:rsidRDefault="00AF6516" w:rsidP="00AF6516">
            <w:pPr>
              <w:pStyle w:val="af1"/>
              <w:spacing w:before="0" w:after="0"/>
              <w:rPr>
                <w:noProof/>
              </w:rPr>
            </w:pPr>
            <w:r w:rsidRPr="00CC3136">
              <w:rPr>
                <w:noProof/>
              </w:rPr>
              <w:t>Надання матеріальної допомоги учасникам бойових дій в зоні АТО/ООС, учасникам</w:t>
            </w:r>
            <w:r>
              <w:rPr>
                <w:noProof/>
              </w:rPr>
              <w:t>,</w:t>
            </w:r>
            <w:r w:rsidRPr="00CC3136">
              <w:rPr>
                <w:noProof/>
              </w:rPr>
              <w:t xml:space="preserve"> які брали</w:t>
            </w:r>
            <w:r>
              <w:rPr>
                <w:noProof/>
              </w:rPr>
              <w:t>/беруть</w:t>
            </w:r>
            <w:r w:rsidRPr="00CC3136">
              <w:rPr>
                <w:noProof/>
              </w:rPr>
              <w:t xml:space="preserve"> участь у відбитті </w:t>
            </w:r>
            <w:r w:rsidRPr="00CC3136">
              <w:rPr>
                <w:rFonts w:eastAsia="Calibri"/>
              </w:rPr>
              <w:t xml:space="preserve">військової агресії російської федерації проти України </w:t>
            </w:r>
            <w:r w:rsidRPr="00CC3136">
              <w:rPr>
                <w:noProof/>
              </w:rPr>
              <w:t xml:space="preserve"> та сім’ям загиблих </w:t>
            </w:r>
            <w:r>
              <w:rPr>
                <w:noProof/>
              </w:rPr>
              <w:t>(</w:t>
            </w:r>
            <w:r w:rsidRPr="00CC3136">
              <w:rPr>
                <w:noProof/>
              </w:rPr>
              <w:t>померлих</w:t>
            </w:r>
            <w:r>
              <w:rPr>
                <w:noProof/>
              </w:rPr>
              <w:t>, зниклих безвісти, полонених)</w:t>
            </w:r>
            <w:r w:rsidRPr="00CC3136">
              <w:rPr>
                <w:noProof/>
              </w:rPr>
              <w:t xml:space="preserve"> військовослужбовців, до  </w:t>
            </w:r>
            <w:r w:rsidRPr="00CC3136">
              <w:rPr>
                <w:noProof/>
                <w:u w:val="single"/>
              </w:rPr>
              <w:t xml:space="preserve">Дня захисників та захисниць України, </w:t>
            </w:r>
            <w:r>
              <w:rPr>
                <w:noProof/>
                <w:u w:val="single"/>
              </w:rPr>
              <w:t xml:space="preserve">Дня матері, </w:t>
            </w:r>
            <w:r w:rsidRPr="00CC3136">
              <w:rPr>
                <w:noProof/>
                <w:u w:val="single"/>
              </w:rPr>
              <w:t xml:space="preserve">Дня українського добровольця, </w:t>
            </w:r>
            <w:r w:rsidR="00BA5A14">
              <w:rPr>
                <w:noProof/>
                <w:u w:val="single"/>
              </w:rPr>
              <w:t xml:space="preserve">Дня Збройних сил України, </w:t>
            </w:r>
            <w:r w:rsidRPr="00CC3136">
              <w:rPr>
                <w:noProof/>
                <w:u w:val="single"/>
              </w:rPr>
              <w:t>Дня пам’яті</w:t>
            </w:r>
            <w:r>
              <w:rPr>
                <w:noProof/>
                <w:u w:val="single"/>
              </w:rPr>
              <w:t xml:space="preserve"> </w:t>
            </w:r>
            <w:r w:rsidRPr="00CC3136">
              <w:rPr>
                <w:noProof/>
                <w:u w:val="single"/>
              </w:rPr>
              <w:t xml:space="preserve"> захисників України та інших пам’ятних </w:t>
            </w:r>
            <w:r>
              <w:rPr>
                <w:noProof/>
                <w:u w:val="single"/>
              </w:rPr>
              <w:t>та д</w:t>
            </w:r>
            <w:r w:rsidRPr="00CC3136">
              <w:rPr>
                <w:noProof/>
                <w:u w:val="single"/>
              </w:rPr>
              <w:t>ержавних свят</w:t>
            </w:r>
            <w:r w:rsidRPr="00CC3136">
              <w:rPr>
                <w:noProof/>
              </w:rPr>
              <w:t xml:space="preserve"> </w:t>
            </w:r>
          </w:p>
          <w:p w14:paraId="2A3F3CA2" w14:textId="2C6E5DA4" w:rsidR="00AF6516" w:rsidRPr="00CC3136" w:rsidRDefault="00AF6516" w:rsidP="00AF6516">
            <w:pPr>
              <w:pStyle w:val="af1"/>
              <w:spacing w:before="0" w:after="0"/>
              <w:rPr>
                <w:noProof/>
              </w:rPr>
            </w:pPr>
            <w:r>
              <w:rPr>
                <w:noProof/>
              </w:rPr>
              <w:t>у</w:t>
            </w:r>
            <w:r w:rsidRPr="00CC3136">
              <w:rPr>
                <w:noProof/>
              </w:rPr>
              <w:t xml:space="preserve"> вигляді:</w:t>
            </w:r>
          </w:p>
          <w:p w14:paraId="502A6C17" w14:textId="56EB4683" w:rsidR="00AF6516" w:rsidRPr="00CC3136" w:rsidRDefault="00AF6516" w:rsidP="00AF6516">
            <w:pPr>
              <w:pStyle w:val="af1"/>
              <w:spacing w:before="0" w:after="0"/>
              <w:rPr>
                <w:noProof/>
              </w:rPr>
            </w:pPr>
            <w:r w:rsidRPr="00CC3136">
              <w:rPr>
                <w:noProof/>
              </w:rPr>
              <w:t>- матеріальної допомоги;</w:t>
            </w:r>
          </w:p>
          <w:p w14:paraId="737733EC" w14:textId="78EE2A9D" w:rsidR="00AF6516" w:rsidRPr="00CC3136" w:rsidRDefault="00AF6516" w:rsidP="00AF6516">
            <w:pPr>
              <w:pStyle w:val="af1"/>
              <w:spacing w:before="0" w:after="0"/>
              <w:rPr>
                <w:noProof/>
              </w:rPr>
            </w:pPr>
            <w:r w:rsidRPr="00CC3136">
              <w:rPr>
                <w:noProof/>
              </w:rPr>
              <w:t>- подарунк</w:t>
            </w:r>
            <w:r>
              <w:rPr>
                <w:noProof/>
              </w:rPr>
              <w:t>ових/продуктових наборів</w:t>
            </w:r>
            <w:r w:rsidRPr="00CC3136">
              <w:rPr>
                <w:noProof/>
              </w:rPr>
              <w:t>;</w:t>
            </w:r>
          </w:p>
          <w:p w14:paraId="5726A5C0" w14:textId="3B5D0E13" w:rsidR="00AF6516" w:rsidRPr="00FA599B" w:rsidRDefault="00AF6516" w:rsidP="00AF6516">
            <w:pPr>
              <w:pStyle w:val="af1"/>
              <w:spacing w:before="0" w:after="0"/>
              <w:rPr>
                <w:noProof/>
                <w:color w:val="000000"/>
              </w:rPr>
            </w:pPr>
            <w:r w:rsidRPr="00CC3136">
              <w:rPr>
                <w:noProof/>
              </w:rPr>
              <w:t>-квіткової продукції, тощо;</w:t>
            </w:r>
          </w:p>
        </w:tc>
        <w:tc>
          <w:tcPr>
            <w:tcW w:w="1417" w:type="dxa"/>
            <w:tcBorders>
              <w:top w:val="single" w:sz="4" w:space="0" w:color="000000"/>
              <w:left w:val="single" w:sz="4" w:space="0" w:color="000000"/>
              <w:bottom w:val="single" w:sz="4" w:space="0" w:color="000000"/>
              <w:right w:val="single" w:sz="4" w:space="0" w:color="000000"/>
            </w:tcBorders>
            <w:hideMark/>
          </w:tcPr>
          <w:p w14:paraId="00B1A5DF" w14:textId="1DD2CBC3" w:rsidR="00AF6516" w:rsidRDefault="00AF6516" w:rsidP="00AF6516">
            <w:pPr>
              <w:pStyle w:val="af1"/>
              <w:spacing w:before="0" w:after="0"/>
              <w:jc w:val="center"/>
              <w:rPr>
                <w:noProof/>
                <w:color w:val="000000"/>
              </w:rPr>
            </w:pPr>
            <w:r>
              <w:rPr>
                <w:noProof/>
                <w:color w:val="000000"/>
              </w:rPr>
              <w:t xml:space="preserve"> </w:t>
            </w:r>
          </w:p>
          <w:p w14:paraId="3A351DCD" w14:textId="77777777" w:rsidR="00AF6516" w:rsidRPr="00C20854" w:rsidRDefault="00AF6516" w:rsidP="00AF6516">
            <w:pPr>
              <w:pStyle w:val="af1"/>
              <w:spacing w:before="0" w:after="0"/>
              <w:jc w:val="center"/>
              <w:rPr>
                <w:noProof/>
              </w:rPr>
            </w:pPr>
            <w:r w:rsidRPr="00C20854">
              <w:rPr>
                <w:noProof/>
                <w:color w:val="000000"/>
              </w:rPr>
              <w:t>2</w:t>
            </w:r>
            <w:r>
              <w:rPr>
                <w:noProof/>
                <w:color w:val="000000"/>
              </w:rPr>
              <w:t>024-2025</w:t>
            </w:r>
            <w:r w:rsidRPr="00C20854">
              <w:rPr>
                <w:noProof/>
                <w:color w:val="000000"/>
              </w:rPr>
              <w:t xml:space="preserve"> роки</w:t>
            </w:r>
          </w:p>
        </w:tc>
        <w:tc>
          <w:tcPr>
            <w:tcW w:w="1001" w:type="dxa"/>
            <w:tcBorders>
              <w:top w:val="single" w:sz="4" w:space="0" w:color="000000"/>
              <w:left w:val="single" w:sz="4" w:space="0" w:color="000000"/>
              <w:bottom w:val="single" w:sz="4" w:space="0" w:color="000000"/>
              <w:right w:val="single" w:sz="4" w:space="0" w:color="000000"/>
            </w:tcBorders>
          </w:tcPr>
          <w:p w14:paraId="0FDCD611" w14:textId="4059ADF9" w:rsidR="00AF6516" w:rsidRDefault="00AF6516" w:rsidP="00AF6516">
            <w:pPr>
              <w:pStyle w:val="af1"/>
              <w:spacing w:before="0" w:after="0"/>
              <w:rPr>
                <w:noProof/>
              </w:rPr>
            </w:pPr>
            <w:r>
              <w:rPr>
                <w:noProof/>
              </w:rPr>
              <w:t xml:space="preserve">до </w:t>
            </w:r>
            <w:r w:rsidR="0052289D">
              <w:rPr>
                <w:noProof/>
              </w:rPr>
              <w:t>3</w:t>
            </w:r>
            <w:r>
              <w:rPr>
                <w:noProof/>
              </w:rPr>
              <w:t>,0</w:t>
            </w:r>
          </w:p>
        </w:tc>
        <w:tc>
          <w:tcPr>
            <w:tcW w:w="1985" w:type="dxa"/>
            <w:tcBorders>
              <w:top w:val="single" w:sz="4" w:space="0" w:color="000000"/>
              <w:left w:val="single" w:sz="4" w:space="0" w:color="000000"/>
              <w:bottom w:val="single" w:sz="4" w:space="0" w:color="000000"/>
              <w:right w:val="single" w:sz="4" w:space="0" w:color="000000"/>
            </w:tcBorders>
            <w:hideMark/>
          </w:tcPr>
          <w:p w14:paraId="22C50762" w14:textId="6159A0D8" w:rsidR="00AF6516" w:rsidRPr="00C20854" w:rsidRDefault="00995E98" w:rsidP="00AF6516">
            <w:pPr>
              <w:pStyle w:val="af1"/>
              <w:spacing w:before="0" w:after="0"/>
              <w:rPr>
                <w:noProof/>
              </w:rPr>
            </w:pPr>
            <w:r>
              <w:rPr>
                <w:noProof/>
              </w:rPr>
              <w:t>Г</w:t>
            </w:r>
            <w:r w:rsidR="00AF6516">
              <w:rPr>
                <w:noProof/>
              </w:rPr>
              <w:t>уманітарний відділ, старости, відділ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hideMark/>
          </w:tcPr>
          <w:p w14:paraId="7BB90B99" w14:textId="75CF40CC" w:rsidR="00AF6516" w:rsidRPr="00C20854" w:rsidRDefault="00634BFA" w:rsidP="00AF6516">
            <w:pPr>
              <w:pStyle w:val="af1"/>
              <w:spacing w:before="0" w:after="0"/>
              <w:rPr>
                <w:noProof/>
              </w:rPr>
            </w:pPr>
            <w:r>
              <w:rPr>
                <w:noProof/>
                <w:color w:val="000000"/>
              </w:rPr>
              <w:t>М</w:t>
            </w:r>
            <w:r w:rsidR="00AF6516">
              <w:rPr>
                <w:noProof/>
                <w:color w:val="000000"/>
              </w:rPr>
              <w:t>ісцевий бюджет</w:t>
            </w:r>
          </w:p>
        </w:tc>
        <w:tc>
          <w:tcPr>
            <w:tcW w:w="992" w:type="dxa"/>
            <w:tcBorders>
              <w:top w:val="single" w:sz="4" w:space="0" w:color="000000"/>
              <w:left w:val="single" w:sz="4" w:space="0" w:color="000000"/>
              <w:bottom w:val="single" w:sz="4" w:space="0" w:color="000000"/>
              <w:right w:val="single" w:sz="4" w:space="0" w:color="000000"/>
            </w:tcBorders>
            <w:hideMark/>
          </w:tcPr>
          <w:p w14:paraId="04FED3FD" w14:textId="446678B0" w:rsidR="00AF6516" w:rsidRPr="00BD1A06" w:rsidRDefault="00AE1303" w:rsidP="00AF6516">
            <w:pPr>
              <w:pStyle w:val="af1"/>
              <w:spacing w:before="0" w:after="0"/>
              <w:rPr>
                <w:noProof/>
                <w:highlight w:val="yellow"/>
              </w:rPr>
            </w:pPr>
            <w:r>
              <w:rPr>
                <w:noProof/>
              </w:rPr>
              <w:t>5</w:t>
            </w:r>
            <w:r w:rsidR="00AF6516" w:rsidRPr="00AE1303">
              <w:rPr>
                <w:noProof/>
              </w:rPr>
              <w:t>00,0</w:t>
            </w:r>
          </w:p>
        </w:tc>
        <w:tc>
          <w:tcPr>
            <w:tcW w:w="856" w:type="dxa"/>
            <w:tcBorders>
              <w:top w:val="single" w:sz="4" w:space="0" w:color="000000"/>
              <w:left w:val="single" w:sz="4" w:space="0" w:color="000000"/>
              <w:bottom w:val="single" w:sz="4" w:space="0" w:color="000000"/>
              <w:right w:val="single" w:sz="4" w:space="0" w:color="auto"/>
            </w:tcBorders>
            <w:hideMark/>
          </w:tcPr>
          <w:p w14:paraId="3F173780" w14:textId="2EEF4554" w:rsidR="00AF6516" w:rsidRPr="00BD1A06" w:rsidRDefault="00AE1303" w:rsidP="00AF6516">
            <w:pPr>
              <w:pStyle w:val="af1"/>
              <w:spacing w:before="0" w:after="0"/>
              <w:rPr>
                <w:noProof/>
                <w:highlight w:val="yellow"/>
              </w:rPr>
            </w:pPr>
            <w:r>
              <w:rPr>
                <w:noProof/>
              </w:rPr>
              <w:t>5</w:t>
            </w:r>
            <w:r w:rsidR="00AF6516" w:rsidRPr="00AE1303">
              <w:rPr>
                <w:noProof/>
              </w:rPr>
              <w:t>00,0</w:t>
            </w:r>
          </w:p>
        </w:tc>
        <w:tc>
          <w:tcPr>
            <w:tcW w:w="2419" w:type="dxa"/>
            <w:gridSpan w:val="2"/>
            <w:tcBorders>
              <w:top w:val="single" w:sz="4" w:space="0" w:color="000000"/>
              <w:left w:val="single" w:sz="4" w:space="0" w:color="000000"/>
              <w:bottom w:val="single" w:sz="4" w:space="0" w:color="000000"/>
              <w:right w:val="single" w:sz="4" w:space="0" w:color="000000"/>
            </w:tcBorders>
            <w:hideMark/>
          </w:tcPr>
          <w:p w14:paraId="10A924EE" w14:textId="1154B991" w:rsidR="00AF6516" w:rsidRPr="00C20854" w:rsidRDefault="00634BFA" w:rsidP="00AF6516">
            <w:pPr>
              <w:pStyle w:val="af1"/>
              <w:spacing w:before="0" w:after="0"/>
              <w:rPr>
                <w:noProof/>
              </w:rPr>
            </w:pPr>
            <w:r>
              <w:rPr>
                <w:noProof/>
              </w:rPr>
              <w:t>П</w:t>
            </w:r>
            <w:r w:rsidR="00AF6516">
              <w:rPr>
                <w:noProof/>
              </w:rPr>
              <w:t>окращення матеріального стану та належного вшанування учасників АТО/ООС та сімей загиблих (померлих) військовослужбовців</w:t>
            </w:r>
          </w:p>
        </w:tc>
      </w:tr>
      <w:tr w:rsidR="00AF6516" w:rsidRPr="00C20854" w14:paraId="34AC159A" w14:textId="77777777" w:rsidTr="00131223">
        <w:trPr>
          <w:tblCellSpacing w:w="0" w:type="dxa"/>
        </w:trPr>
        <w:tc>
          <w:tcPr>
            <w:tcW w:w="669" w:type="dxa"/>
            <w:tcBorders>
              <w:top w:val="single" w:sz="4" w:space="0" w:color="000000"/>
              <w:left w:val="single" w:sz="4" w:space="0" w:color="000000"/>
              <w:bottom w:val="single" w:sz="4" w:space="0" w:color="000000"/>
              <w:right w:val="single" w:sz="4" w:space="0" w:color="000000"/>
            </w:tcBorders>
            <w:vAlign w:val="center"/>
          </w:tcPr>
          <w:p w14:paraId="02B15E87" w14:textId="09EEF285" w:rsidR="00AF6516" w:rsidRDefault="00AF6516" w:rsidP="00AF6516">
            <w:pPr>
              <w:pStyle w:val="af1"/>
              <w:spacing w:before="0" w:after="0"/>
              <w:jc w:val="center"/>
              <w:rPr>
                <w:noProof/>
                <w:color w:val="000000"/>
              </w:rPr>
            </w:pPr>
            <w:r>
              <w:rPr>
                <w:noProof/>
                <w:color w:val="000000"/>
              </w:rPr>
              <w:t>2.3</w:t>
            </w:r>
          </w:p>
        </w:tc>
        <w:tc>
          <w:tcPr>
            <w:tcW w:w="4993" w:type="dxa"/>
            <w:gridSpan w:val="2"/>
            <w:tcBorders>
              <w:top w:val="single" w:sz="4" w:space="0" w:color="000000"/>
              <w:left w:val="single" w:sz="4" w:space="0" w:color="000000"/>
              <w:bottom w:val="single" w:sz="4" w:space="0" w:color="000000"/>
              <w:right w:val="single" w:sz="4" w:space="0" w:color="000000"/>
            </w:tcBorders>
          </w:tcPr>
          <w:p w14:paraId="698423CD" w14:textId="5ED917D2" w:rsidR="00AF6516" w:rsidRPr="00CC3136" w:rsidRDefault="00AF6516" w:rsidP="00AF6516">
            <w:pPr>
              <w:pStyle w:val="af1"/>
              <w:spacing w:before="0" w:after="0"/>
              <w:rPr>
                <w:noProof/>
                <w:color w:val="000000"/>
                <w:sz w:val="28"/>
                <w:szCs w:val="28"/>
              </w:rPr>
            </w:pPr>
            <w:r w:rsidRPr="00CC3136">
              <w:rPr>
                <w:noProof/>
                <w:color w:val="000000"/>
              </w:rPr>
              <w:t xml:space="preserve">На закупівлю предметів  для проведення  </w:t>
            </w:r>
            <w:r w:rsidRPr="009024E5">
              <w:rPr>
                <w:noProof/>
                <w:color w:val="000000"/>
              </w:rPr>
              <w:t>протокольних заходів, стендів, поліграфічної продукці</w:t>
            </w:r>
            <w:r w:rsidR="00171DDB">
              <w:rPr>
                <w:noProof/>
                <w:color w:val="000000"/>
              </w:rPr>
              <w:t>ї</w:t>
            </w:r>
            <w:r w:rsidRPr="009024E5">
              <w:rPr>
                <w:noProof/>
                <w:color w:val="000000"/>
              </w:rPr>
              <w:t>, банерів, меморіальних дошок, тощо</w:t>
            </w:r>
            <w:r>
              <w:rPr>
                <w:noProof/>
                <w:color w:val="000000"/>
              </w:rPr>
              <w:t xml:space="preserve">  </w:t>
            </w:r>
            <w:r w:rsidRPr="00CC3136">
              <w:rPr>
                <w:noProof/>
                <w:color w:val="000000"/>
              </w:rPr>
              <w:t xml:space="preserve"> з метою  вшанування військослужбовців, ветеранів війни та загиблих</w:t>
            </w:r>
            <w:r>
              <w:rPr>
                <w:noProof/>
                <w:color w:val="000000"/>
              </w:rPr>
              <w:t xml:space="preserve"> (</w:t>
            </w:r>
            <w:r w:rsidRPr="00CC3136">
              <w:rPr>
                <w:noProof/>
                <w:color w:val="000000"/>
              </w:rPr>
              <w:t>померлих</w:t>
            </w:r>
            <w:r>
              <w:rPr>
                <w:noProof/>
                <w:color w:val="000000"/>
              </w:rPr>
              <w:t xml:space="preserve">, зниклих </w:t>
            </w:r>
            <w:r w:rsidRPr="00CC3136">
              <w:rPr>
                <w:noProof/>
                <w:color w:val="000000"/>
              </w:rPr>
              <w:t>безвісти</w:t>
            </w:r>
            <w:r>
              <w:rPr>
                <w:noProof/>
                <w:color w:val="000000"/>
              </w:rPr>
              <w:t xml:space="preserve">, полонених) </w:t>
            </w:r>
            <w:r w:rsidRPr="00CC3136">
              <w:rPr>
                <w:noProof/>
                <w:color w:val="000000"/>
              </w:rPr>
              <w:t>військовослужбовців</w:t>
            </w:r>
            <w:r>
              <w:rPr>
                <w:noProof/>
                <w:color w:val="000000"/>
              </w:rPr>
              <w:t>.</w:t>
            </w:r>
            <w:r w:rsidRPr="00CC3136">
              <w:rPr>
                <w:noProof/>
                <w:color w:val="000000"/>
                <w:sz w:val="28"/>
                <w:szCs w:val="28"/>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0D5E699D" w14:textId="02B0FB01" w:rsidR="00AF6516" w:rsidRDefault="00AF6516" w:rsidP="00AF6516">
            <w:pPr>
              <w:pStyle w:val="af1"/>
              <w:spacing w:before="0" w:after="0"/>
              <w:jc w:val="center"/>
              <w:rPr>
                <w:noProof/>
                <w:color w:val="000000"/>
              </w:rPr>
            </w:pPr>
            <w:r w:rsidRPr="00C20854">
              <w:rPr>
                <w:noProof/>
                <w:color w:val="000000"/>
              </w:rPr>
              <w:t>2</w:t>
            </w:r>
            <w:r>
              <w:rPr>
                <w:noProof/>
                <w:color w:val="000000"/>
              </w:rPr>
              <w:t>024-2025</w:t>
            </w:r>
            <w:r w:rsidRPr="00C20854">
              <w:rPr>
                <w:noProof/>
                <w:color w:val="000000"/>
              </w:rPr>
              <w:t xml:space="preserve"> роки</w:t>
            </w:r>
          </w:p>
        </w:tc>
        <w:tc>
          <w:tcPr>
            <w:tcW w:w="1001" w:type="dxa"/>
            <w:tcBorders>
              <w:top w:val="single" w:sz="4" w:space="0" w:color="000000"/>
              <w:left w:val="single" w:sz="4" w:space="0" w:color="000000"/>
              <w:bottom w:val="single" w:sz="4" w:space="0" w:color="000000"/>
              <w:right w:val="single" w:sz="4" w:space="0" w:color="000000"/>
            </w:tcBorders>
          </w:tcPr>
          <w:p w14:paraId="5B6BC157" w14:textId="699CE14E" w:rsidR="00AF6516" w:rsidRDefault="0052289D" w:rsidP="00AF6516">
            <w:pPr>
              <w:pStyle w:val="af1"/>
              <w:spacing w:before="0" w:after="0"/>
              <w:rPr>
                <w:noProof/>
              </w:rPr>
            </w:pPr>
            <w:r>
              <w:rPr>
                <w:noProof/>
              </w:rPr>
              <w:t>до 3</w:t>
            </w:r>
            <w:r w:rsidR="00AE1303">
              <w:rPr>
                <w:noProof/>
              </w:rPr>
              <w:t>,0</w:t>
            </w:r>
          </w:p>
        </w:tc>
        <w:tc>
          <w:tcPr>
            <w:tcW w:w="1985" w:type="dxa"/>
            <w:tcBorders>
              <w:top w:val="single" w:sz="4" w:space="0" w:color="000000"/>
              <w:left w:val="single" w:sz="4" w:space="0" w:color="000000"/>
              <w:bottom w:val="single" w:sz="4" w:space="0" w:color="000000"/>
              <w:right w:val="single" w:sz="4" w:space="0" w:color="000000"/>
            </w:tcBorders>
          </w:tcPr>
          <w:p w14:paraId="7A0652FF" w14:textId="2C4EB51F" w:rsidR="00AF6516" w:rsidRDefault="00995E98" w:rsidP="00AF6516">
            <w:pPr>
              <w:pStyle w:val="af1"/>
              <w:spacing w:before="0" w:after="0"/>
              <w:rPr>
                <w:noProof/>
              </w:rPr>
            </w:pPr>
            <w:r>
              <w:rPr>
                <w:noProof/>
              </w:rPr>
              <w:t>В</w:t>
            </w:r>
            <w:r w:rsidR="009024E5">
              <w:rPr>
                <w:noProof/>
              </w:rPr>
              <w:t>ідділ бухгалтерського обліку та звітності</w:t>
            </w:r>
          </w:p>
        </w:tc>
        <w:tc>
          <w:tcPr>
            <w:tcW w:w="1267" w:type="dxa"/>
            <w:tcBorders>
              <w:top w:val="single" w:sz="4" w:space="0" w:color="000000"/>
              <w:left w:val="single" w:sz="4" w:space="0" w:color="000000"/>
              <w:bottom w:val="single" w:sz="4" w:space="0" w:color="000000"/>
              <w:right w:val="single" w:sz="4" w:space="0" w:color="000000"/>
            </w:tcBorders>
          </w:tcPr>
          <w:p w14:paraId="5FAAEBDC" w14:textId="68A1B979" w:rsidR="00AF6516" w:rsidRDefault="00634BFA" w:rsidP="00AF6516">
            <w:pPr>
              <w:pStyle w:val="af1"/>
              <w:spacing w:before="0" w:after="0"/>
              <w:rPr>
                <w:noProof/>
                <w:color w:val="000000"/>
              </w:rPr>
            </w:pPr>
            <w:r>
              <w:rPr>
                <w:noProof/>
                <w:color w:val="000000"/>
              </w:rPr>
              <w:t>Місцевий бюджет</w:t>
            </w:r>
          </w:p>
        </w:tc>
        <w:tc>
          <w:tcPr>
            <w:tcW w:w="992" w:type="dxa"/>
            <w:tcBorders>
              <w:top w:val="single" w:sz="4" w:space="0" w:color="000000"/>
              <w:left w:val="single" w:sz="4" w:space="0" w:color="000000"/>
              <w:bottom w:val="single" w:sz="4" w:space="0" w:color="000000"/>
              <w:right w:val="single" w:sz="4" w:space="0" w:color="000000"/>
            </w:tcBorders>
          </w:tcPr>
          <w:p w14:paraId="3B272E10" w14:textId="45FEACA2" w:rsidR="00AF6516" w:rsidRPr="00BB470A" w:rsidRDefault="00BB470A" w:rsidP="00AF6516">
            <w:pPr>
              <w:pStyle w:val="af1"/>
              <w:spacing w:before="0" w:after="0"/>
              <w:rPr>
                <w:noProof/>
              </w:rPr>
            </w:pPr>
            <w:r w:rsidRPr="00BB470A">
              <w:rPr>
                <w:noProof/>
              </w:rPr>
              <w:t>1 000,0</w:t>
            </w:r>
          </w:p>
        </w:tc>
        <w:tc>
          <w:tcPr>
            <w:tcW w:w="856" w:type="dxa"/>
            <w:tcBorders>
              <w:top w:val="single" w:sz="4" w:space="0" w:color="000000"/>
              <w:left w:val="single" w:sz="4" w:space="0" w:color="000000"/>
              <w:bottom w:val="single" w:sz="4" w:space="0" w:color="000000"/>
              <w:right w:val="single" w:sz="4" w:space="0" w:color="auto"/>
            </w:tcBorders>
          </w:tcPr>
          <w:p w14:paraId="691EFF2A" w14:textId="6E7523BE" w:rsidR="00AF6516" w:rsidRPr="00BB470A" w:rsidRDefault="00BB470A" w:rsidP="00BB470A">
            <w:pPr>
              <w:pStyle w:val="af1"/>
              <w:spacing w:before="0" w:after="0"/>
              <w:ind w:left="-109"/>
              <w:rPr>
                <w:noProof/>
              </w:rPr>
            </w:pPr>
            <w:r w:rsidRPr="00BB470A">
              <w:rPr>
                <w:noProof/>
              </w:rPr>
              <w:t>1 0</w:t>
            </w:r>
            <w:r w:rsidR="00AE1303" w:rsidRPr="00BB470A">
              <w:rPr>
                <w:noProof/>
              </w:rPr>
              <w:t>00,0</w:t>
            </w:r>
          </w:p>
        </w:tc>
        <w:tc>
          <w:tcPr>
            <w:tcW w:w="2419" w:type="dxa"/>
            <w:gridSpan w:val="2"/>
            <w:tcBorders>
              <w:top w:val="single" w:sz="4" w:space="0" w:color="000000"/>
              <w:left w:val="single" w:sz="4" w:space="0" w:color="000000"/>
              <w:bottom w:val="single" w:sz="4" w:space="0" w:color="000000"/>
              <w:right w:val="single" w:sz="4" w:space="0" w:color="000000"/>
            </w:tcBorders>
          </w:tcPr>
          <w:p w14:paraId="619BE4F9" w14:textId="42845206" w:rsidR="00AF6516" w:rsidRDefault="00634BFA" w:rsidP="00AF6516">
            <w:pPr>
              <w:pStyle w:val="af1"/>
              <w:spacing w:before="0" w:after="0"/>
              <w:rPr>
                <w:noProof/>
              </w:rPr>
            </w:pPr>
            <w:r>
              <w:t>В</w:t>
            </w:r>
            <w:r w:rsidR="009024E5" w:rsidRPr="00EA0F1A">
              <w:t>шанування пам’яті військовослужбовці</w:t>
            </w:r>
            <w:r w:rsidR="009024E5">
              <w:t>в,</w:t>
            </w:r>
            <w:r w:rsidR="009024E5" w:rsidRPr="00EA0F1A">
              <w:t xml:space="preserve"> які загинули за свободу, незалежність та територіальну цілісність України</w:t>
            </w:r>
          </w:p>
        </w:tc>
      </w:tr>
      <w:tr w:rsidR="00AF6516" w:rsidRPr="00C20854" w14:paraId="31C86522" w14:textId="77777777" w:rsidTr="00131223">
        <w:trPr>
          <w:tblCellSpacing w:w="0" w:type="dxa"/>
        </w:trPr>
        <w:tc>
          <w:tcPr>
            <w:tcW w:w="669" w:type="dxa"/>
            <w:tcBorders>
              <w:top w:val="single" w:sz="4" w:space="0" w:color="000000"/>
              <w:left w:val="single" w:sz="4" w:space="0" w:color="000000"/>
              <w:bottom w:val="single" w:sz="4" w:space="0" w:color="000000"/>
              <w:right w:val="single" w:sz="4" w:space="0" w:color="000000"/>
            </w:tcBorders>
            <w:vAlign w:val="center"/>
          </w:tcPr>
          <w:p w14:paraId="79735B8C" w14:textId="77777777" w:rsidR="00AF6516" w:rsidRDefault="00AF6516" w:rsidP="00AF6516">
            <w:pPr>
              <w:pStyle w:val="af1"/>
              <w:spacing w:before="0" w:after="0"/>
              <w:jc w:val="center"/>
              <w:rPr>
                <w:noProof/>
                <w:color w:val="000000"/>
              </w:rPr>
            </w:pPr>
          </w:p>
        </w:tc>
        <w:tc>
          <w:tcPr>
            <w:tcW w:w="4993" w:type="dxa"/>
            <w:gridSpan w:val="2"/>
            <w:tcBorders>
              <w:top w:val="single" w:sz="4" w:space="0" w:color="000000"/>
              <w:left w:val="single" w:sz="4" w:space="0" w:color="000000"/>
              <w:bottom w:val="single" w:sz="4" w:space="0" w:color="000000"/>
              <w:right w:val="single" w:sz="4" w:space="0" w:color="000000"/>
            </w:tcBorders>
          </w:tcPr>
          <w:p w14:paraId="598BFF1F" w14:textId="77777777" w:rsidR="00AF6516" w:rsidRPr="00447D38" w:rsidRDefault="00AF6516" w:rsidP="00AF6516">
            <w:pPr>
              <w:pStyle w:val="af1"/>
              <w:spacing w:before="0" w:after="0"/>
              <w:ind w:left="-51"/>
            </w:pPr>
          </w:p>
        </w:tc>
        <w:tc>
          <w:tcPr>
            <w:tcW w:w="1417" w:type="dxa"/>
            <w:tcBorders>
              <w:top w:val="single" w:sz="4" w:space="0" w:color="000000"/>
              <w:left w:val="single" w:sz="4" w:space="0" w:color="000000"/>
              <w:bottom w:val="single" w:sz="4" w:space="0" w:color="000000"/>
              <w:right w:val="single" w:sz="4" w:space="0" w:color="000000"/>
            </w:tcBorders>
          </w:tcPr>
          <w:p w14:paraId="6AC72C70" w14:textId="77777777" w:rsidR="00AF6516" w:rsidRDefault="00AF6516" w:rsidP="00AF6516">
            <w:pPr>
              <w:pStyle w:val="af1"/>
              <w:spacing w:before="0" w:after="0"/>
              <w:jc w:val="center"/>
              <w:rPr>
                <w:noProof/>
              </w:rPr>
            </w:pPr>
          </w:p>
        </w:tc>
        <w:tc>
          <w:tcPr>
            <w:tcW w:w="1001" w:type="dxa"/>
            <w:tcBorders>
              <w:top w:val="single" w:sz="4" w:space="0" w:color="000000"/>
              <w:left w:val="single" w:sz="4" w:space="0" w:color="000000"/>
              <w:bottom w:val="single" w:sz="4" w:space="0" w:color="000000"/>
              <w:right w:val="single" w:sz="4" w:space="0" w:color="000000"/>
            </w:tcBorders>
          </w:tcPr>
          <w:p w14:paraId="1F3DA7DD" w14:textId="77777777" w:rsidR="00AF6516" w:rsidRDefault="00AF6516" w:rsidP="00AF6516">
            <w:pPr>
              <w:pStyle w:val="af1"/>
              <w:spacing w:before="0" w:after="0"/>
              <w:ind w:right="-81"/>
              <w:rPr>
                <w:noProof/>
              </w:rPr>
            </w:pPr>
          </w:p>
        </w:tc>
        <w:tc>
          <w:tcPr>
            <w:tcW w:w="1985" w:type="dxa"/>
            <w:tcBorders>
              <w:top w:val="single" w:sz="4" w:space="0" w:color="000000"/>
              <w:left w:val="single" w:sz="4" w:space="0" w:color="000000"/>
              <w:bottom w:val="single" w:sz="4" w:space="0" w:color="000000"/>
              <w:right w:val="single" w:sz="4" w:space="0" w:color="000000"/>
            </w:tcBorders>
          </w:tcPr>
          <w:p w14:paraId="7600BF44" w14:textId="4FE4FFFF" w:rsidR="00AF6516" w:rsidRDefault="00AF6516" w:rsidP="00AF6516">
            <w:pPr>
              <w:pStyle w:val="af1"/>
              <w:spacing w:before="0" w:after="0"/>
              <w:ind w:right="-81"/>
              <w:rPr>
                <w:noProof/>
              </w:rPr>
            </w:pPr>
          </w:p>
        </w:tc>
        <w:tc>
          <w:tcPr>
            <w:tcW w:w="1267" w:type="dxa"/>
            <w:tcBorders>
              <w:top w:val="single" w:sz="4" w:space="0" w:color="000000"/>
              <w:left w:val="single" w:sz="4" w:space="0" w:color="000000"/>
              <w:bottom w:val="single" w:sz="4" w:space="0" w:color="000000"/>
              <w:right w:val="single" w:sz="4" w:space="0" w:color="000000"/>
            </w:tcBorders>
          </w:tcPr>
          <w:p w14:paraId="15B69A34" w14:textId="77777777" w:rsidR="00AF6516" w:rsidRDefault="00AF6516" w:rsidP="00AF6516">
            <w:pPr>
              <w:pStyle w:val="af1"/>
              <w:spacing w:before="0" w:after="0"/>
              <w:ind w:left="-57" w:right="-57"/>
              <w:rPr>
                <w:noProof/>
              </w:rPr>
            </w:pPr>
          </w:p>
        </w:tc>
        <w:tc>
          <w:tcPr>
            <w:tcW w:w="992" w:type="dxa"/>
            <w:tcBorders>
              <w:top w:val="single" w:sz="4" w:space="0" w:color="000000"/>
              <w:left w:val="single" w:sz="4" w:space="0" w:color="000000"/>
              <w:bottom w:val="single" w:sz="4" w:space="0" w:color="000000"/>
              <w:right w:val="single" w:sz="4" w:space="0" w:color="000000"/>
            </w:tcBorders>
          </w:tcPr>
          <w:p w14:paraId="1946722B" w14:textId="77777777" w:rsidR="00AF6516" w:rsidRDefault="00AF6516" w:rsidP="00AF6516">
            <w:pPr>
              <w:pStyle w:val="af1"/>
              <w:spacing w:before="0" w:after="0"/>
              <w:rPr>
                <w:noProof/>
              </w:rPr>
            </w:pPr>
          </w:p>
        </w:tc>
        <w:tc>
          <w:tcPr>
            <w:tcW w:w="856" w:type="dxa"/>
            <w:tcBorders>
              <w:top w:val="single" w:sz="4" w:space="0" w:color="000000"/>
              <w:left w:val="single" w:sz="4" w:space="0" w:color="000000"/>
              <w:bottom w:val="single" w:sz="4" w:space="0" w:color="000000"/>
              <w:right w:val="single" w:sz="4" w:space="0" w:color="auto"/>
            </w:tcBorders>
          </w:tcPr>
          <w:p w14:paraId="3E9694B8" w14:textId="77777777" w:rsidR="00AF6516" w:rsidRDefault="00AF6516" w:rsidP="00AF6516">
            <w:pPr>
              <w:pStyle w:val="af1"/>
              <w:spacing w:before="0" w:after="0"/>
              <w:rPr>
                <w:noProof/>
              </w:rPr>
            </w:pPr>
          </w:p>
        </w:tc>
        <w:tc>
          <w:tcPr>
            <w:tcW w:w="2419" w:type="dxa"/>
            <w:gridSpan w:val="2"/>
            <w:tcBorders>
              <w:top w:val="single" w:sz="4" w:space="0" w:color="000000"/>
              <w:left w:val="single" w:sz="4" w:space="0" w:color="000000"/>
              <w:bottom w:val="single" w:sz="4" w:space="0" w:color="000000"/>
              <w:right w:val="single" w:sz="4" w:space="0" w:color="000000"/>
            </w:tcBorders>
          </w:tcPr>
          <w:p w14:paraId="059149C9" w14:textId="77777777" w:rsidR="00AF6516" w:rsidRPr="008A4CF7" w:rsidRDefault="00AF6516" w:rsidP="00AF6516">
            <w:pPr>
              <w:pStyle w:val="af1"/>
              <w:spacing w:before="0" w:after="0"/>
              <w:rPr>
                <w:noProof/>
              </w:rPr>
            </w:pPr>
          </w:p>
        </w:tc>
      </w:tr>
      <w:tr w:rsidR="00AF6516" w:rsidRPr="00C20854" w14:paraId="34166CC7" w14:textId="77777777" w:rsidTr="007C6CB2">
        <w:trPr>
          <w:trHeight w:val="419"/>
          <w:tblCellSpacing w:w="0" w:type="dxa"/>
        </w:trPr>
        <w:tc>
          <w:tcPr>
            <w:tcW w:w="11332" w:type="dxa"/>
            <w:gridSpan w:val="7"/>
            <w:tcBorders>
              <w:top w:val="single" w:sz="4" w:space="0" w:color="000000"/>
              <w:left w:val="single" w:sz="4" w:space="0" w:color="000000"/>
              <w:bottom w:val="single" w:sz="4" w:space="0" w:color="000000"/>
              <w:right w:val="single" w:sz="4" w:space="0" w:color="000000"/>
            </w:tcBorders>
          </w:tcPr>
          <w:p w14:paraId="6FDC9D45" w14:textId="1B5D950A" w:rsidR="00AF6516" w:rsidRPr="004A137C" w:rsidRDefault="00AF6516" w:rsidP="00AF6516">
            <w:pPr>
              <w:pStyle w:val="af1"/>
              <w:spacing w:before="0" w:after="0"/>
              <w:ind w:left="-75"/>
              <w:rPr>
                <w:b/>
                <w:noProof/>
              </w:rPr>
            </w:pPr>
            <w:r w:rsidRPr="004A137C">
              <w:rPr>
                <w:b/>
                <w:noProof/>
                <w:color w:val="000000"/>
              </w:rPr>
              <w:t>Всього по програмі</w:t>
            </w:r>
          </w:p>
        </w:tc>
        <w:tc>
          <w:tcPr>
            <w:tcW w:w="992" w:type="dxa"/>
            <w:tcBorders>
              <w:top w:val="single" w:sz="4" w:space="0" w:color="000000"/>
              <w:left w:val="single" w:sz="4" w:space="0" w:color="000000"/>
              <w:bottom w:val="single" w:sz="4" w:space="0" w:color="000000"/>
              <w:right w:val="single" w:sz="4" w:space="0" w:color="000000"/>
            </w:tcBorders>
            <w:vAlign w:val="center"/>
          </w:tcPr>
          <w:p w14:paraId="7D8A4AB0" w14:textId="44A72B08" w:rsidR="00AF6516" w:rsidRPr="00C3212C" w:rsidRDefault="00A735C1" w:rsidP="00AF6516">
            <w:pPr>
              <w:pStyle w:val="af1"/>
              <w:spacing w:before="0" w:after="0"/>
              <w:jc w:val="center"/>
              <w:rPr>
                <w:b/>
                <w:noProof/>
                <w:sz w:val="22"/>
                <w:szCs w:val="22"/>
              </w:rPr>
            </w:pPr>
            <w:r>
              <w:rPr>
                <w:b/>
                <w:noProof/>
                <w:sz w:val="22"/>
                <w:szCs w:val="22"/>
              </w:rPr>
              <w:t>7070,0</w:t>
            </w:r>
          </w:p>
        </w:tc>
        <w:tc>
          <w:tcPr>
            <w:tcW w:w="856" w:type="dxa"/>
            <w:tcBorders>
              <w:top w:val="single" w:sz="4" w:space="0" w:color="000000"/>
              <w:left w:val="single" w:sz="4" w:space="0" w:color="000000"/>
              <w:bottom w:val="single" w:sz="4" w:space="0" w:color="000000"/>
              <w:right w:val="single" w:sz="4" w:space="0" w:color="000000"/>
            </w:tcBorders>
            <w:vAlign w:val="center"/>
          </w:tcPr>
          <w:p w14:paraId="3D602E0F" w14:textId="68F422BF" w:rsidR="00AF6516" w:rsidRPr="00C3212C" w:rsidRDefault="00A735C1" w:rsidP="00AF6516">
            <w:pPr>
              <w:pStyle w:val="af1"/>
              <w:spacing w:before="0" w:after="0"/>
              <w:ind w:right="-108"/>
              <w:jc w:val="center"/>
              <w:rPr>
                <w:b/>
                <w:noProof/>
                <w:sz w:val="22"/>
                <w:szCs w:val="22"/>
              </w:rPr>
            </w:pPr>
            <w:r>
              <w:rPr>
                <w:b/>
                <w:noProof/>
                <w:sz w:val="22"/>
                <w:szCs w:val="22"/>
              </w:rPr>
              <w:t>7770,0</w:t>
            </w:r>
          </w:p>
        </w:tc>
        <w:tc>
          <w:tcPr>
            <w:tcW w:w="2419" w:type="dxa"/>
            <w:gridSpan w:val="2"/>
            <w:tcBorders>
              <w:top w:val="single" w:sz="4" w:space="0" w:color="000000"/>
              <w:left w:val="single" w:sz="4" w:space="0" w:color="000000"/>
              <w:bottom w:val="single" w:sz="4" w:space="0" w:color="000000"/>
              <w:right w:val="single" w:sz="4" w:space="0" w:color="000000"/>
            </w:tcBorders>
            <w:vAlign w:val="center"/>
            <w:hideMark/>
          </w:tcPr>
          <w:p w14:paraId="3FF1A367" w14:textId="77777777" w:rsidR="00AF6516" w:rsidRPr="00C20854" w:rsidRDefault="00AF6516" w:rsidP="00AF6516">
            <w:pPr>
              <w:pStyle w:val="af1"/>
              <w:spacing w:before="0" w:after="0"/>
              <w:rPr>
                <w:noProof/>
              </w:rPr>
            </w:pPr>
            <w:r w:rsidRPr="00C20854">
              <w:rPr>
                <w:noProof/>
              </w:rPr>
              <w:t> </w:t>
            </w:r>
          </w:p>
        </w:tc>
      </w:tr>
    </w:tbl>
    <w:p w14:paraId="5B57D746" w14:textId="77777777" w:rsidR="00EA0F1A" w:rsidRDefault="00EA0F1A" w:rsidP="00EA0F1A">
      <w:pPr>
        <w:rPr>
          <w:b/>
          <w:szCs w:val="28"/>
        </w:rPr>
      </w:pPr>
      <w:r>
        <w:rPr>
          <w:b/>
          <w:szCs w:val="28"/>
        </w:rPr>
        <w:t xml:space="preserve">    </w:t>
      </w:r>
    </w:p>
    <w:p w14:paraId="53EA6F1F" w14:textId="77777777" w:rsidR="00EA0F1A" w:rsidRDefault="00EA0F1A" w:rsidP="00EA0F1A">
      <w:pPr>
        <w:rPr>
          <w:b/>
          <w:szCs w:val="28"/>
        </w:rPr>
      </w:pPr>
      <w:r>
        <w:rPr>
          <w:b/>
          <w:szCs w:val="28"/>
        </w:rPr>
        <w:t xml:space="preserve">             </w:t>
      </w:r>
    </w:p>
    <w:p w14:paraId="63B5D82B" w14:textId="7151C2F9" w:rsidR="00EA0F1A" w:rsidRPr="00BD1A06" w:rsidRDefault="00EA0F1A" w:rsidP="00EA0F1A">
      <w:pPr>
        <w:rPr>
          <w:rFonts w:ascii="Times New Roman" w:hAnsi="Times New Roman" w:cs="Times New Roman"/>
          <w:b/>
          <w:szCs w:val="28"/>
        </w:rPr>
        <w:sectPr w:rsidR="00EA0F1A" w:rsidRPr="00BD1A06" w:rsidSect="003C2868">
          <w:footerReference w:type="default" r:id="rId18"/>
          <w:pgSz w:w="16838" w:h="11906" w:orient="landscape"/>
          <w:pgMar w:top="284" w:right="851" w:bottom="851" w:left="425" w:header="720" w:footer="346" w:gutter="0"/>
          <w:pgNumType w:start="10"/>
          <w:cols w:space="720"/>
          <w:docGrid w:linePitch="381"/>
        </w:sectPr>
      </w:pPr>
      <w:r w:rsidRPr="0073181F">
        <w:rPr>
          <w:b/>
          <w:szCs w:val="28"/>
        </w:rPr>
        <w:t xml:space="preserve">                             </w:t>
      </w:r>
      <w:r w:rsidRPr="00BD1A06">
        <w:rPr>
          <w:rFonts w:ascii="Times New Roman" w:hAnsi="Times New Roman" w:cs="Times New Roman"/>
          <w:b/>
          <w:szCs w:val="28"/>
        </w:rPr>
        <w:t xml:space="preserve">                                                            </w:t>
      </w:r>
    </w:p>
    <w:p w14:paraId="5232D6A4" w14:textId="77777777" w:rsidR="00EA0F1A" w:rsidRPr="00BD1A06" w:rsidRDefault="00EA0F1A" w:rsidP="00EA0F1A">
      <w:pPr>
        <w:rPr>
          <w:rFonts w:ascii="Times New Roman" w:hAnsi="Times New Roman" w:cs="Times New Roman"/>
          <w:b/>
          <w:szCs w:val="28"/>
          <w:lang w:val="ru-RU"/>
        </w:rPr>
      </w:pPr>
    </w:p>
    <w:p w14:paraId="03613670" w14:textId="77777777" w:rsidR="00EA0F1A" w:rsidRPr="00BD1A06" w:rsidRDefault="00EA0F1A" w:rsidP="00EA0F1A">
      <w:pPr>
        <w:rPr>
          <w:rFonts w:ascii="Times New Roman" w:hAnsi="Times New Roman" w:cs="Times New Roman"/>
          <w:b/>
          <w:szCs w:val="28"/>
          <w:lang w:val="ru-RU"/>
        </w:rPr>
      </w:pPr>
    </w:p>
    <w:p w14:paraId="43720688" w14:textId="0055BE7E" w:rsidR="00EA0F1A" w:rsidRPr="00583988" w:rsidRDefault="00EA0F1A" w:rsidP="00EA0F1A">
      <w:pPr>
        <w:shd w:val="clear" w:color="auto" w:fill="FFFFFF"/>
        <w:ind w:firstLine="567"/>
        <w:contextualSpacing/>
        <w:jc w:val="center"/>
        <w:textAlignment w:val="baseline"/>
        <w:rPr>
          <w:rFonts w:ascii="Times New Roman" w:hAnsi="Times New Roman" w:cs="Times New Roman"/>
          <w:sz w:val="22"/>
          <w:szCs w:val="22"/>
        </w:rPr>
      </w:pPr>
      <w:r w:rsidRPr="00BD1A06">
        <w:rPr>
          <w:rFonts w:ascii="Times New Roman" w:hAnsi="Times New Roman" w:cs="Times New Roman"/>
        </w:rPr>
        <w:t xml:space="preserve">                                      </w:t>
      </w:r>
      <w:r w:rsidR="00BD1A06">
        <w:rPr>
          <w:rFonts w:ascii="Times New Roman" w:hAnsi="Times New Roman" w:cs="Times New Roman"/>
        </w:rPr>
        <w:t xml:space="preserve">  </w:t>
      </w:r>
      <w:r w:rsidR="00634BFA">
        <w:rPr>
          <w:rFonts w:ascii="Times New Roman" w:hAnsi="Times New Roman" w:cs="Times New Roman"/>
        </w:rPr>
        <w:t xml:space="preserve">          </w:t>
      </w:r>
      <w:r w:rsidRPr="00583988">
        <w:rPr>
          <w:rFonts w:ascii="Times New Roman" w:hAnsi="Times New Roman" w:cs="Times New Roman"/>
          <w:sz w:val="22"/>
          <w:szCs w:val="22"/>
        </w:rPr>
        <w:t xml:space="preserve">Додаток </w:t>
      </w:r>
      <w:r w:rsidR="00634BFA">
        <w:rPr>
          <w:rFonts w:ascii="Times New Roman" w:hAnsi="Times New Roman" w:cs="Times New Roman"/>
          <w:sz w:val="22"/>
          <w:szCs w:val="22"/>
        </w:rPr>
        <w:t>3</w:t>
      </w:r>
    </w:p>
    <w:p w14:paraId="087170D1" w14:textId="2BBE0D60" w:rsidR="00EA0F1A" w:rsidRPr="00583988" w:rsidRDefault="00EA0F1A" w:rsidP="00EA0F1A">
      <w:pPr>
        <w:shd w:val="clear" w:color="auto" w:fill="FFFFFF"/>
        <w:ind w:firstLine="567"/>
        <w:contextualSpacing/>
        <w:textAlignment w:val="baseline"/>
        <w:rPr>
          <w:rFonts w:ascii="Times New Roman" w:hAnsi="Times New Roman" w:cs="Times New Roman"/>
          <w:sz w:val="22"/>
          <w:szCs w:val="22"/>
        </w:rPr>
      </w:pPr>
      <w:r w:rsidRPr="00583988">
        <w:rPr>
          <w:rFonts w:ascii="Times New Roman" w:hAnsi="Times New Roman" w:cs="Times New Roman"/>
          <w:sz w:val="22"/>
          <w:szCs w:val="22"/>
          <w:lang w:val="ru-RU"/>
        </w:rPr>
        <w:t xml:space="preserve">                                                                                     </w:t>
      </w:r>
      <w:r w:rsidR="00634BFA">
        <w:rPr>
          <w:rFonts w:ascii="Times New Roman" w:hAnsi="Times New Roman" w:cs="Times New Roman"/>
          <w:sz w:val="22"/>
          <w:szCs w:val="22"/>
          <w:lang w:val="ru-RU"/>
        </w:rPr>
        <w:t xml:space="preserve">              </w:t>
      </w:r>
      <w:r w:rsidR="00BD1A06" w:rsidRPr="00583988">
        <w:rPr>
          <w:rFonts w:ascii="Times New Roman" w:hAnsi="Times New Roman" w:cs="Times New Roman"/>
          <w:sz w:val="22"/>
          <w:szCs w:val="22"/>
          <w:lang w:val="ru-RU"/>
        </w:rPr>
        <w:t xml:space="preserve"> </w:t>
      </w:r>
      <w:r w:rsidRPr="00583988">
        <w:rPr>
          <w:rFonts w:ascii="Times New Roman" w:hAnsi="Times New Roman" w:cs="Times New Roman"/>
          <w:sz w:val="22"/>
          <w:szCs w:val="22"/>
          <w:lang w:val="ru-RU"/>
        </w:rPr>
        <w:t xml:space="preserve"> </w:t>
      </w:r>
      <w:r w:rsidRPr="00583988">
        <w:rPr>
          <w:rFonts w:ascii="Times New Roman" w:hAnsi="Times New Roman" w:cs="Times New Roman"/>
          <w:sz w:val="22"/>
          <w:szCs w:val="22"/>
        </w:rPr>
        <w:t>до «Програми соціальн</w:t>
      </w:r>
      <w:r w:rsidR="00BD1A06" w:rsidRPr="00583988">
        <w:rPr>
          <w:rFonts w:ascii="Times New Roman" w:hAnsi="Times New Roman" w:cs="Times New Roman"/>
          <w:sz w:val="22"/>
          <w:szCs w:val="22"/>
        </w:rPr>
        <w:t>ої</w:t>
      </w:r>
      <w:r w:rsidRPr="00583988">
        <w:rPr>
          <w:rFonts w:ascii="Times New Roman" w:hAnsi="Times New Roman" w:cs="Times New Roman"/>
          <w:sz w:val="22"/>
          <w:szCs w:val="22"/>
        </w:rPr>
        <w:t xml:space="preserve"> </w:t>
      </w:r>
      <w:r w:rsidR="00BD1A06" w:rsidRPr="00583988">
        <w:rPr>
          <w:rFonts w:ascii="Times New Roman" w:hAnsi="Times New Roman" w:cs="Times New Roman"/>
          <w:sz w:val="22"/>
          <w:szCs w:val="22"/>
        </w:rPr>
        <w:t>підтримки</w:t>
      </w:r>
      <w:r w:rsidRPr="00583988">
        <w:rPr>
          <w:rFonts w:ascii="Times New Roman" w:hAnsi="Times New Roman" w:cs="Times New Roman"/>
          <w:sz w:val="22"/>
          <w:szCs w:val="22"/>
        </w:rPr>
        <w:t xml:space="preserve"> </w:t>
      </w:r>
    </w:p>
    <w:p w14:paraId="1D12AF1D" w14:textId="76F035E1" w:rsidR="00BD1A06" w:rsidRPr="00583988" w:rsidRDefault="00634BFA" w:rsidP="00EA0F1A">
      <w:pPr>
        <w:shd w:val="clear" w:color="auto" w:fill="FFFFFF"/>
        <w:ind w:firstLine="567"/>
        <w:contextualSpacing/>
        <w:jc w:val="right"/>
        <w:textAlignment w:val="baseline"/>
        <w:rPr>
          <w:rFonts w:ascii="Times New Roman" w:hAnsi="Times New Roman" w:cs="Times New Roman"/>
          <w:sz w:val="22"/>
          <w:szCs w:val="22"/>
        </w:rPr>
      </w:pPr>
      <w:r>
        <w:rPr>
          <w:rFonts w:ascii="Times New Roman" w:hAnsi="Times New Roman" w:cs="Times New Roman"/>
          <w:sz w:val="22"/>
          <w:szCs w:val="22"/>
        </w:rPr>
        <w:t xml:space="preserve">       </w:t>
      </w:r>
      <w:r w:rsidR="00BD1A06" w:rsidRPr="00583988">
        <w:rPr>
          <w:rFonts w:ascii="Times New Roman" w:hAnsi="Times New Roman" w:cs="Times New Roman"/>
          <w:sz w:val="22"/>
          <w:szCs w:val="22"/>
        </w:rPr>
        <w:t xml:space="preserve">  </w:t>
      </w:r>
      <w:r>
        <w:rPr>
          <w:rFonts w:ascii="Times New Roman" w:hAnsi="Times New Roman" w:cs="Times New Roman"/>
          <w:sz w:val="22"/>
          <w:szCs w:val="22"/>
        </w:rPr>
        <w:t xml:space="preserve"> </w:t>
      </w:r>
      <w:r w:rsidR="00BD1A06" w:rsidRPr="00583988">
        <w:rPr>
          <w:rFonts w:ascii="Times New Roman" w:hAnsi="Times New Roman" w:cs="Times New Roman"/>
          <w:sz w:val="22"/>
          <w:szCs w:val="22"/>
        </w:rPr>
        <w:t xml:space="preserve">  ветеранів війни, військовослужбовців </w:t>
      </w:r>
    </w:p>
    <w:p w14:paraId="292F26C0" w14:textId="5680476B" w:rsidR="00BD1A06" w:rsidRPr="00583988" w:rsidRDefault="00BD1A06" w:rsidP="00BD1A06">
      <w:pPr>
        <w:shd w:val="clear" w:color="auto" w:fill="FFFFFF"/>
        <w:ind w:firstLine="567"/>
        <w:contextualSpacing/>
        <w:jc w:val="center"/>
        <w:textAlignment w:val="baseline"/>
        <w:rPr>
          <w:rFonts w:ascii="Times New Roman" w:hAnsi="Times New Roman" w:cs="Times New Roman"/>
          <w:sz w:val="22"/>
          <w:szCs w:val="22"/>
        </w:rPr>
      </w:pPr>
      <w:r w:rsidRPr="00583988">
        <w:rPr>
          <w:rFonts w:ascii="Times New Roman" w:hAnsi="Times New Roman" w:cs="Times New Roman"/>
          <w:sz w:val="22"/>
          <w:szCs w:val="22"/>
        </w:rPr>
        <w:t xml:space="preserve">                                                    </w:t>
      </w:r>
      <w:r w:rsidR="00634BFA">
        <w:rPr>
          <w:rFonts w:ascii="Times New Roman" w:hAnsi="Times New Roman" w:cs="Times New Roman"/>
          <w:sz w:val="22"/>
          <w:szCs w:val="22"/>
        </w:rPr>
        <w:t xml:space="preserve">               </w:t>
      </w:r>
      <w:r w:rsidRPr="00583988">
        <w:rPr>
          <w:rFonts w:ascii="Times New Roman" w:hAnsi="Times New Roman" w:cs="Times New Roman"/>
          <w:sz w:val="22"/>
          <w:szCs w:val="22"/>
        </w:rPr>
        <w:t xml:space="preserve">та членів їх сімей </w:t>
      </w:r>
    </w:p>
    <w:p w14:paraId="7CDA81FF" w14:textId="22F9F89F" w:rsidR="00BD1A06" w:rsidRPr="00583988" w:rsidRDefault="00BD1A06" w:rsidP="00BD1A06">
      <w:pPr>
        <w:shd w:val="clear" w:color="auto" w:fill="FFFFFF"/>
        <w:ind w:firstLine="567"/>
        <w:contextualSpacing/>
        <w:jc w:val="center"/>
        <w:textAlignment w:val="baseline"/>
        <w:rPr>
          <w:rFonts w:ascii="Times New Roman" w:hAnsi="Times New Roman" w:cs="Times New Roman"/>
          <w:sz w:val="22"/>
          <w:szCs w:val="22"/>
        </w:rPr>
      </w:pPr>
      <w:r w:rsidRPr="00583988">
        <w:rPr>
          <w:rFonts w:ascii="Times New Roman" w:hAnsi="Times New Roman" w:cs="Times New Roman"/>
          <w:sz w:val="22"/>
          <w:szCs w:val="22"/>
        </w:rPr>
        <w:t xml:space="preserve">                                                                     </w:t>
      </w:r>
      <w:r w:rsidR="00634BFA">
        <w:rPr>
          <w:rFonts w:ascii="Times New Roman" w:hAnsi="Times New Roman" w:cs="Times New Roman"/>
          <w:sz w:val="22"/>
          <w:szCs w:val="22"/>
        </w:rPr>
        <w:t xml:space="preserve">             </w:t>
      </w:r>
      <w:r w:rsidRPr="00583988">
        <w:rPr>
          <w:rFonts w:ascii="Times New Roman" w:hAnsi="Times New Roman" w:cs="Times New Roman"/>
          <w:sz w:val="22"/>
          <w:szCs w:val="22"/>
        </w:rPr>
        <w:t xml:space="preserve">  </w:t>
      </w:r>
      <w:r w:rsidR="00EA0F1A" w:rsidRPr="00583988">
        <w:rPr>
          <w:rFonts w:ascii="Times New Roman" w:hAnsi="Times New Roman" w:cs="Times New Roman"/>
          <w:sz w:val="22"/>
          <w:szCs w:val="22"/>
        </w:rPr>
        <w:t>Вишнівської с</w:t>
      </w:r>
      <w:r w:rsidRPr="00583988">
        <w:rPr>
          <w:rFonts w:ascii="Times New Roman" w:hAnsi="Times New Roman" w:cs="Times New Roman"/>
          <w:sz w:val="22"/>
          <w:szCs w:val="22"/>
        </w:rPr>
        <w:t xml:space="preserve">ільської ради </w:t>
      </w:r>
    </w:p>
    <w:p w14:paraId="745C794B" w14:textId="213E87E6" w:rsidR="00EA0F1A" w:rsidRPr="00583988" w:rsidRDefault="00BD1A06" w:rsidP="00BD1A06">
      <w:pPr>
        <w:shd w:val="clear" w:color="auto" w:fill="FFFFFF"/>
        <w:ind w:firstLine="567"/>
        <w:contextualSpacing/>
        <w:jc w:val="center"/>
        <w:textAlignment w:val="baseline"/>
        <w:rPr>
          <w:rFonts w:ascii="Times New Roman" w:hAnsi="Times New Roman" w:cs="Times New Roman"/>
          <w:sz w:val="22"/>
          <w:szCs w:val="22"/>
        </w:rPr>
      </w:pPr>
      <w:r w:rsidRPr="00583988">
        <w:rPr>
          <w:rFonts w:ascii="Times New Roman" w:hAnsi="Times New Roman" w:cs="Times New Roman"/>
          <w:sz w:val="22"/>
          <w:szCs w:val="22"/>
        </w:rPr>
        <w:t xml:space="preserve">                                                      </w:t>
      </w:r>
      <w:r w:rsidR="00634BFA">
        <w:rPr>
          <w:rFonts w:ascii="Times New Roman" w:hAnsi="Times New Roman" w:cs="Times New Roman"/>
          <w:sz w:val="22"/>
          <w:szCs w:val="22"/>
        </w:rPr>
        <w:t xml:space="preserve">            </w:t>
      </w:r>
      <w:r w:rsidRPr="00583988">
        <w:rPr>
          <w:rFonts w:ascii="Times New Roman" w:hAnsi="Times New Roman" w:cs="Times New Roman"/>
          <w:sz w:val="22"/>
          <w:szCs w:val="22"/>
        </w:rPr>
        <w:t xml:space="preserve"> </w:t>
      </w:r>
      <w:r w:rsidR="00EA0F1A" w:rsidRPr="00583988">
        <w:rPr>
          <w:rFonts w:ascii="Times New Roman" w:hAnsi="Times New Roman" w:cs="Times New Roman"/>
          <w:sz w:val="22"/>
          <w:szCs w:val="22"/>
        </w:rPr>
        <w:t>202</w:t>
      </w:r>
      <w:r w:rsidRPr="00583988">
        <w:rPr>
          <w:rFonts w:ascii="Times New Roman" w:hAnsi="Times New Roman" w:cs="Times New Roman"/>
          <w:sz w:val="22"/>
          <w:szCs w:val="22"/>
        </w:rPr>
        <w:t>4</w:t>
      </w:r>
      <w:r w:rsidR="00EA0F1A" w:rsidRPr="00583988">
        <w:rPr>
          <w:rFonts w:ascii="Times New Roman" w:hAnsi="Times New Roman" w:cs="Times New Roman"/>
          <w:sz w:val="22"/>
          <w:szCs w:val="22"/>
        </w:rPr>
        <w:t>-202</w:t>
      </w:r>
      <w:r w:rsidRPr="00583988">
        <w:rPr>
          <w:rFonts w:ascii="Times New Roman" w:hAnsi="Times New Roman" w:cs="Times New Roman"/>
          <w:sz w:val="22"/>
          <w:szCs w:val="22"/>
        </w:rPr>
        <w:t>5</w:t>
      </w:r>
      <w:r w:rsidR="00EA0F1A" w:rsidRPr="00583988">
        <w:rPr>
          <w:rFonts w:ascii="Times New Roman" w:hAnsi="Times New Roman" w:cs="Times New Roman"/>
          <w:sz w:val="22"/>
          <w:szCs w:val="22"/>
        </w:rPr>
        <w:t xml:space="preserve"> роки»</w:t>
      </w:r>
    </w:p>
    <w:p w14:paraId="1AA62651" w14:textId="77777777" w:rsidR="00EA0F1A" w:rsidRPr="00BD1A06" w:rsidRDefault="00EA0F1A" w:rsidP="00EA0F1A">
      <w:pPr>
        <w:jc w:val="center"/>
        <w:rPr>
          <w:rFonts w:ascii="Times New Roman" w:hAnsi="Times New Roman" w:cs="Times New Roman"/>
          <w:b/>
          <w:szCs w:val="28"/>
        </w:rPr>
      </w:pPr>
    </w:p>
    <w:p w14:paraId="7318A366" w14:textId="77777777" w:rsidR="00EA0F1A" w:rsidRPr="00BD1A06" w:rsidRDefault="00EA0F1A" w:rsidP="00EA0F1A">
      <w:pPr>
        <w:jc w:val="center"/>
        <w:rPr>
          <w:rFonts w:ascii="Times New Roman" w:hAnsi="Times New Roman" w:cs="Times New Roman"/>
          <w:b/>
          <w:szCs w:val="28"/>
        </w:rPr>
      </w:pPr>
    </w:p>
    <w:p w14:paraId="1341862E" w14:textId="77777777" w:rsidR="00EA0F1A" w:rsidRPr="00BD1A06" w:rsidRDefault="00EA0F1A" w:rsidP="00EA0F1A">
      <w:pPr>
        <w:jc w:val="center"/>
        <w:rPr>
          <w:rFonts w:ascii="Times New Roman" w:hAnsi="Times New Roman" w:cs="Times New Roman"/>
          <w:b/>
          <w:szCs w:val="28"/>
        </w:rPr>
      </w:pPr>
      <w:r w:rsidRPr="00BD1A06">
        <w:rPr>
          <w:rFonts w:ascii="Times New Roman" w:hAnsi="Times New Roman" w:cs="Times New Roman"/>
          <w:b/>
          <w:szCs w:val="28"/>
        </w:rPr>
        <w:t>ПОРЯДОК</w:t>
      </w:r>
    </w:p>
    <w:p w14:paraId="4FDE48D9" w14:textId="77777777" w:rsidR="00BD1A06" w:rsidRDefault="00EA0F1A" w:rsidP="00BD1A06">
      <w:pPr>
        <w:shd w:val="clear" w:color="auto" w:fill="FFFFFF"/>
        <w:ind w:firstLine="567"/>
        <w:contextualSpacing/>
        <w:jc w:val="center"/>
        <w:textAlignment w:val="baseline"/>
        <w:rPr>
          <w:rFonts w:ascii="Times New Roman" w:hAnsi="Times New Roman" w:cs="Times New Roman"/>
          <w:b/>
          <w:sz w:val="28"/>
          <w:szCs w:val="28"/>
        </w:rPr>
      </w:pPr>
      <w:r w:rsidRPr="00BD1A06">
        <w:rPr>
          <w:rFonts w:ascii="Times New Roman" w:hAnsi="Times New Roman" w:cs="Times New Roman"/>
          <w:b/>
          <w:sz w:val="28"/>
          <w:szCs w:val="28"/>
        </w:rPr>
        <w:t xml:space="preserve">надання матеріальної допомоги </w:t>
      </w:r>
      <w:r w:rsidR="00BD1A06" w:rsidRPr="00BD1A06">
        <w:rPr>
          <w:rFonts w:ascii="Times New Roman" w:hAnsi="Times New Roman" w:cs="Times New Roman"/>
          <w:b/>
          <w:sz w:val="28"/>
          <w:szCs w:val="28"/>
        </w:rPr>
        <w:t xml:space="preserve">  ветеран</w:t>
      </w:r>
      <w:r w:rsidR="00BD1A06">
        <w:rPr>
          <w:rFonts w:ascii="Times New Roman" w:hAnsi="Times New Roman" w:cs="Times New Roman"/>
          <w:b/>
          <w:sz w:val="28"/>
          <w:szCs w:val="28"/>
        </w:rPr>
        <w:t>ам</w:t>
      </w:r>
      <w:r w:rsidR="00BD1A06" w:rsidRPr="00BD1A06">
        <w:rPr>
          <w:rFonts w:ascii="Times New Roman" w:hAnsi="Times New Roman" w:cs="Times New Roman"/>
          <w:b/>
          <w:sz w:val="28"/>
          <w:szCs w:val="28"/>
        </w:rPr>
        <w:t xml:space="preserve"> війни, військовослужбовц</w:t>
      </w:r>
      <w:r w:rsidR="00BD1A06">
        <w:rPr>
          <w:rFonts w:ascii="Times New Roman" w:hAnsi="Times New Roman" w:cs="Times New Roman"/>
          <w:b/>
          <w:sz w:val="28"/>
          <w:szCs w:val="28"/>
        </w:rPr>
        <w:t xml:space="preserve">ям </w:t>
      </w:r>
      <w:r w:rsidR="00BD1A06" w:rsidRPr="00BD1A06">
        <w:rPr>
          <w:rFonts w:ascii="Times New Roman" w:hAnsi="Times New Roman" w:cs="Times New Roman"/>
          <w:b/>
          <w:sz w:val="28"/>
          <w:szCs w:val="28"/>
        </w:rPr>
        <w:t>та член</w:t>
      </w:r>
      <w:r w:rsidR="00BD1A06">
        <w:rPr>
          <w:rFonts w:ascii="Times New Roman" w:hAnsi="Times New Roman" w:cs="Times New Roman"/>
          <w:b/>
          <w:sz w:val="28"/>
          <w:szCs w:val="28"/>
        </w:rPr>
        <w:t>ам їх сімей</w:t>
      </w:r>
      <w:r w:rsidR="00BD1A06" w:rsidRPr="00BD1A06">
        <w:rPr>
          <w:rFonts w:ascii="Times New Roman" w:hAnsi="Times New Roman" w:cs="Times New Roman"/>
          <w:b/>
          <w:sz w:val="28"/>
          <w:szCs w:val="28"/>
        </w:rPr>
        <w:t xml:space="preserve"> </w:t>
      </w:r>
    </w:p>
    <w:p w14:paraId="4BB8F618" w14:textId="15A0AB74" w:rsidR="00BD1A06" w:rsidRPr="00BD1A06" w:rsidRDefault="00BD1A06" w:rsidP="00BD1A06">
      <w:pPr>
        <w:shd w:val="clear" w:color="auto" w:fill="FFFFFF"/>
        <w:ind w:firstLine="567"/>
        <w:contextualSpacing/>
        <w:jc w:val="center"/>
        <w:textAlignment w:val="baseline"/>
        <w:rPr>
          <w:rFonts w:ascii="Times New Roman" w:hAnsi="Times New Roman" w:cs="Times New Roman"/>
          <w:b/>
          <w:sz w:val="28"/>
          <w:szCs w:val="28"/>
        </w:rPr>
      </w:pPr>
      <w:r w:rsidRPr="00BD1A06">
        <w:rPr>
          <w:rFonts w:ascii="Times New Roman" w:hAnsi="Times New Roman" w:cs="Times New Roman"/>
          <w:b/>
          <w:sz w:val="28"/>
          <w:szCs w:val="28"/>
        </w:rPr>
        <w:t>Вишнівської сільської ради</w:t>
      </w:r>
    </w:p>
    <w:p w14:paraId="11C5C685" w14:textId="1D9D8028" w:rsidR="00BD1A06" w:rsidRPr="00BD1A06" w:rsidRDefault="00BD1A06" w:rsidP="00BD1A06">
      <w:pPr>
        <w:shd w:val="clear" w:color="auto" w:fill="FFFFFF"/>
        <w:ind w:firstLine="567"/>
        <w:contextualSpacing/>
        <w:jc w:val="center"/>
        <w:textAlignment w:val="baseline"/>
        <w:rPr>
          <w:rFonts w:ascii="Times New Roman" w:hAnsi="Times New Roman" w:cs="Times New Roman"/>
          <w:b/>
          <w:sz w:val="28"/>
          <w:szCs w:val="28"/>
        </w:rPr>
      </w:pPr>
      <w:r w:rsidRPr="00BD1A06">
        <w:rPr>
          <w:rFonts w:ascii="Times New Roman" w:hAnsi="Times New Roman" w:cs="Times New Roman"/>
          <w:b/>
          <w:sz w:val="28"/>
          <w:szCs w:val="28"/>
        </w:rPr>
        <w:t>2024-2025 роки</w:t>
      </w:r>
    </w:p>
    <w:p w14:paraId="1227E0B1" w14:textId="77777777" w:rsidR="00EA0F1A" w:rsidRDefault="00EA0F1A" w:rsidP="00F42F04">
      <w:pPr>
        <w:rPr>
          <w:b/>
          <w:szCs w:val="28"/>
        </w:rPr>
      </w:pPr>
    </w:p>
    <w:p w14:paraId="1EDC7E75" w14:textId="0506ED36" w:rsidR="00EA0F1A" w:rsidRPr="009024E5" w:rsidRDefault="00EA0F1A" w:rsidP="009024E5">
      <w:pPr>
        <w:jc w:val="center"/>
        <w:rPr>
          <w:rFonts w:ascii="Times New Roman" w:hAnsi="Times New Roman" w:cs="Times New Roman"/>
          <w:b/>
          <w:sz w:val="28"/>
          <w:szCs w:val="28"/>
        </w:rPr>
      </w:pPr>
      <w:r w:rsidRPr="003D514C">
        <w:rPr>
          <w:rFonts w:ascii="Times New Roman" w:hAnsi="Times New Roman" w:cs="Times New Roman"/>
          <w:b/>
          <w:sz w:val="28"/>
          <w:szCs w:val="28"/>
        </w:rPr>
        <w:t>1. Загальні положення</w:t>
      </w:r>
    </w:p>
    <w:p w14:paraId="0BEC00B6" w14:textId="3711667F" w:rsidR="00EA0F1A" w:rsidRPr="00683A52" w:rsidRDefault="00EA0F1A" w:rsidP="00EA0F1A">
      <w:pPr>
        <w:jc w:val="both"/>
        <w:rPr>
          <w:rFonts w:ascii="TimesNewRoman" w:hAnsi="TimesNewRoman" w:hint="eastAsia"/>
          <w:sz w:val="28"/>
          <w:szCs w:val="28"/>
        </w:rPr>
      </w:pPr>
      <w:r w:rsidRPr="00BD1A06">
        <w:rPr>
          <w:rFonts w:ascii="Times New Roman" w:hAnsi="Times New Roman" w:cs="Times New Roman"/>
          <w:szCs w:val="28"/>
        </w:rPr>
        <w:t>1.1.</w:t>
      </w:r>
      <w:r>
        <w:rPr>
          <w:rStyle w:val="fontstyle21"/>
        </w:rPr>
        <w:t xml:space="preserve">Порядок надання одноразової матеріальної </w:t>
      </w:r>
      <w:r w:rsidRPr="00BD1A06">
        <w:rPr>
          <w:rStyle w:val="fontstyle21"/>
          <w:rFonts w:ascii="Times New Roman" w:hAnsi="Times New Roman" w:cs="Times New Roman"/>
        </w:rPr>
        <w:t xml:space="preserve">допомоги </w:t>
      </w:r>
      <w:r w:rsidR="00BD1A06" w:rsidRPr="00BD1A06">
        <w:rPr>
          <w:rFonts w:ascii="Times New Roman" w:hAnsi="Times New Roman" w:cs="Times New Roman"/>
          <w:sz w:val="28"/>
          <w:szCs w:val="28"/>
        </w:rPr>
        <w:t xml:space="preserve">ветеранам війни, військовослужбовцям та членам їх сімей </w:t>
      </w:r>
      <w:r w:rsidRPr="00BD1A06">
        <w:rPr>
          <w:rStyle w:val="fontstyle21"/>
          <w:rFonts w:ascii="Times New Roman" w:hAnsi="Times New Roman" w:cs="Times New Roman"/>
        </w:rPr>
        <w:t>(далі – Порядок) визначає механізм надання та виплати</w:t>
      </w:r>
      <w:r w:rsidR="00BD1A06">
        <w:rPr>
          <w:rStyle w:val="fontstyle21"/>
        </w:rPr>
        <w:t xml:space="preserve"> </w:t>
      </w:r>
      <w:r>
        <w:rPr>
          <w:rStyle w:val="fontstyle21"/>
        </w:rPr>
        <w:t>матеріальної допомоги, що надається згідно заходів</w:t>
      </w:r>
      <w:r w:rsidR="00B4379F">
        <w:rPr>
          <w:rStyle w:val="fontstyle21"/>
        </w:rPr>
        <w:t xml:space="preserve">    </w:t>
      </w:r>
      <w:r>
        <w:rPr>
          <w:rStyle w:val="fontstyle21"/>
        </w:rPr>
        <w:t xml:space="preserve"> (додаток 2), передбачених</w:t>
      </w:r>
      <w:r w:rsidR="00B4379F">
        <w:rPr>
          <w:rFonts w:ascii="TimesNewRoman" w:hAnsi="TimesNewRoman"/>
          <w:szCs w:val="28"/>
        </w:rPr>
        <w:t xml:space="preserve"> </w:t>
      </w:r>
      <w:r>
        <w:rPr>
          <w:rStyle w:val="fontstyle21"/>
          <w:rFonts w:hint="eastAsia"/>
        </w:rPr>
        <w:t>«</w:t>
      </w:r>
      <w:r>
        <w:rPr>
          <w:rStyle w:val="fontstyle21"/>
        </w:rPr>
        <w:t>Програмою соціально</w:t>
      </w:r>
      <w:r w:rsidR="00BD1A06">
        <w:rPr>
          <w:rStyle w:val="fontstyle21"/>
        </w:rPr>
        <w:t xml:space="preserve">ї підтримки ветеранів війни, військовослужбовців та членів їх сімей </w:t>
      </w:r>
      <w:r>
        <w:rPr>
          <w:rStyle w:val="fontstyle21"/>
        </w:rPr>
        <w:t xml:space="preserve">   Вишнівської сільської ради на 202</w:t>
      </w:r>
      <w:r w:rsidR="00BD1A06">
        <w:rPr>
          <w:rStyle w:val="fontstyle21"/>
        </w:rPr>
        <w:t>4</w:t>
      </w:r>
      <w:r>
        <w:rPr>
          <w:rStyle w:val="fontstyle21"/>
        </w:rPr>
        <w:t>-202</w:t>
      </w:r>
      <w:r w:rsidR="00BD1A06">
        <w:rPr>
          <w:rStyle w:val="fontstyle21"/>
        </w:rPr>
        <w:t>5</w:t>
      </w:r>
      <w:r>
        <w:rPr>
          <w:rStyle w:val="fontstyle21"/>
        </w:rPr>
        <w:t>роки</w:t>
      </w:r>
      <w:r>
        <w:rPr>
          <w:rStyle w:val="fontstyle21"/>
          <w:rFonts w:hint="eastAsia"/>
        </w:rPr>
        <w:t>»</w:t>
      </w:r>
      <w:r w:rsidR="00B4379F">
        <w:rPr>
          <w:rStyle w:val="fontstyle21"/>
        </w:rPr>
        <w:t>(далі-Програма)</w:t>
      </w:r>
      <w:r>
        <w:rPr>
          <w:rStyle w:val="fontstyle21"/>
        </w:rPr>
        <w:t>.</w:t>
      </w:r>
      <w:r>
        <w:rPr>
          <w:rFonts w:ascii="TimesNewRoman" w:hAnsi="TimesNewRoman"/>
          <w:szCs w:val="28"/>
        </w:rPr>
        <w:br/>
      </w:r>
      <w:r w:rsidRPr="00BD1A06">
        <w:rPr>
          <w:rFonts w:ascii="Times New Roman" w:hAnsi="Times New Roman" w:cs="Times New Roman"/>
          <w:sz w:val="28"/>
          <w:szCs w:val="28"/>
        </w:rPr>
        <w:t>1.2.</w:t>
      </w:r>
      <w:r w:rsidRPr="00BD1A06">
        <w:rPr>
          <w:rStyle w:val="fontstyle21"/>
          <w:rFonts w:ascii="Times New Roman" w:hAnsi="Times New Roman" w:cs="Times New Roman"/>
        </w:rPr>
        <w:t>Дія цього Порядку поширюється на громадян</w:t>
      </w:r>
      <w:r w:rsidRPr="005F301D">
        <w:rPr>
          <w:rStyle w:val="fontstyle21"/>
          <w:rFonts w:ascii="Times New Roman" w:hAnsi="Times New Roman" w:cs="Times New Roman"/>
        </w:rPr>
        <w:t>, зареєстрованих  на території населених пунктів, що входять до складу</w:t>
      </w:r>
      <w:r w:rsidRPr="005F301D">
        <w:rPr>
          <w:rFonts w:ascii="Times New Roman" w:hAnsi="Times New Roman" w:cs="Times New Roman"/>
          <w:sz w:val="28"/>
          <w:szCs w:val="28"/>
        </w:rPr>
        <w:br/>
      </w:r>
      <w:r w:rsidRPr="005F301D">
        <w:rPr>
          <w:rStyle w:val="fontstyle21"/>
          <w:rFonts w:ascii="Times New Roman" w:hAnsi="Times New Roman" w:cs="Times New Roman"/>
        </w:rPr>
        <w:t>Вишнівської територіальної громади</w:t>
      </w:r>
      <w:r w:rsidRPr="005F301D">
        <w:rPr>
          <w:rFonts w:ascii="Times New Roman" w:hAnsi="Times New Roman" w:cs="Times New Roman"/>
          <w:sz w:val="28"/>
          <w:szCs w:val="28"/>
        </w:rPr>
        <w:t>, а також на  внутрішньо переміщених осіб, які офіційно перебувають на обліку.</w:t>
      </w:r>
      <w:r w:rsidR="0038795A" w:rsidRPr="005F301D">
        <w:rPr>
          <w:rFonts w:ascii="Times New Roman" w:hAnsi="Times New Roman" w:cs="Times New Roman"/>
          <w:sz w:val="28"/>
          <w:szCs w:val="28"/>
        </w:rPr>
        <w:t xml:space="preserve"> </w:t>
      </w:r>
      <w:r w:rsidR="00683A52" w:rsidRPr="00683A52">
        <w:rPr>
          <w:rFonts w:ascii="Times New Roman" w:hAnsi="Times New Roman" w:cs="Times New Roman"/>
          <w:sz w:val="28"/>
          <w:szCs w:val="28"/>
        </w:rPr>
        <w:t xml:space="preserve">Як виняток, </w:t>
      </w:r>
      <w:r w:rsidR="003D514C" w:rsidRPr="00683A52">
        <w:rPr>
          <w:rFonts w:ascii="Times New Roman" w:hAnsi="Times New Roman" w:cs="Times New Roman"/>
          <w:sz w:val="28"/>
          <w:szCs w:val="28"/>
        </w:rPr>
        <w:t>допомога може надаватись за місцем проживання</w:t>
      </w:r>
      <w:r w:rsidR="005F301D" w:rsidRPr="00683A52">
        <w:rPr>
          <w:rFonts w:ascii="Times New Roman" w:hAnsi="Times New Roman" w:cs="Times New Roman"/>
          <w:sz w:val="28"/>
          <w:szCs w:val="28"/>
        </w:rPr>
        <w:t xml:space="preserve"> </w:t>
      </w:r>
      <w:r w:rsidR="003D514C" w:rsidRPr="00683A52">
        <w:rPr>
          <w:rFonts w:ascii="Times New Roman" w:hAnsi="Times New Roman" w:cs="Times New Roman"/>
          <w:sz w:val="28"/>
          <w:szCs w:val="28"/>
        </w:rPr>
        <w:t>особи, що підтверджується відповідним актом обстеження</w:t>
      </w:r>
      <w:r w:rsidR="00683A52">
        <w:rPr>
          <w:rFonts w:ascii="Times New Roman" w:hAnsi="Times New Roman" w:cs="Times New Roman"/>
          <w:sz w:val="28"/>
          <w:szCs w:val="28"/>
        </w:rPr>
        <w:t xml:space="preserve"> за умови неотримання зазначеної допомоги за зареєстрованим місцем проживання. </w:t>
      </w:r>
    </w:p>
    <w:p w14:paraId="77E3EE0D" w14:textId="11942188" w:rsidR="00EA0F1A" w:rsidRDefault="00EA0F1A" w:rsidP="00DA4DCD">
      <w:pPr>
        <w:jc w:val="both"/>
        <w:rPr>
          <w:rFonts w:ascii="Times New Roman" w:hAnsi="Times New Roman" w:cs="Times New Roman"/>
          <w:sz w:val="28"/>
          <w:szCs w:val="28"/>
        </w:rPr>
      </w:pPr>
      <w:r w:rsidRPr="00BD1A06">
        <w:rPr>
          <w:rFonts w:ascii="Times New Roman" w:hAnsi="Times New Roman" w:cs="Times New Roman"/>
          <w:sz w:val="28"/>
          <w:szCs w:val="28"/>
        </w:rPr>
        <w:t>1.3</w:t>
      </w:r>
      <w:r w:rsidR="00DA4DCD">
        <w:rPr>
          <w:rFonts w:ascii="Times New Roman" w:hAnsi="Times New Roman" w:cs="Times New Roman"/>
          <w:sz w:val="28"/>
          <w:szCs w:val="28"/>
        </w:rPr>
        <w:t>.</w:t>
      </w:r>
      <w:r w:rsidRPr="00BD1A06">
        <w:rPr>
          <w:rFonts w:ascii="Times New Roman" w:hAnsi="Times New Roman" w:cs="Times New Roman"/>
          <w:sz w:val="28"/>
          <w:szCs w:val="28"/>
        </w:rPr>
        <w:t>До членів сім’ї заявника відносяться</w:t>
      </w:r>
      <w:r w:rsidR="00683A52">
        <w:rPr>
          <w:rFonts w:ascii="Times New Roman" w:hAnsi="Times New Roman" w:cs="Times New Roman"/>
          <w:sz w:val="28"/>
          <w:szCs w:val="28"/>
        </w:rPr>
        <w:t>: батьки, чоловік/дружина, діти.</w:t>
      </w:r>
    </w:p>
    <w:p w14:paraId="6D7BE0C9" w14:textId="2EBF76BC" w:rsidR="00683A52" w:rsidRPr="00BD1A06" w:rsidRDefault="00DF540D" w:rsidP="00DA4DCD">
      <w:pPr>
        <w:jc w:val="both"/>
        <w:rPr>
          <w:rFonts w:ascii="Times New Roman" w:hAnsi="Times New Roman" w:cs="Times New Roman"/>
          <w:sz w:val="28"/>
          <w:szCs w:val="28"/>
        </w:rPr>
      </w:pPr>
      <w:r>
        <w:rPr>
          <w:rFonts w:ascii="Times New Roman" w:hAnsi="Times New Roman" w:cs="Times New Roman"/>
          <w:sz w:val="28"/>
          <w:szCs w:val="28"/>
        </w:rPr>
        <w:t>1.4.</w:t>
      </w:r>
      <w:r w:rsidR="00683A52" w:rsidRPr="0038795A">
        <w:rPr>
          <w:rFonts w:ascii="Times New Roman" w:hAnsi="Times New Roman" w:cs="Times New Roman"/>
          <w:sz w:val="28"/>
          <w:szCs w:val="28"/>
        </w:rPr>
        <w:t xml:space="preserve">Для отримання матеріальної допомоги заявник  подає заяву та пакет документів до відділу «Центр надання адміністративних послуг» </w:t>
      </w:r>
      <w:r w:rsidR="009024E5">
        <w:rPr>
          <w:rFonts w:ascii="Times New Roman" w:hAnsi="Times New Roman" w:cs="Times New Roman"/>
          <w:sz w:val="28"/>
          <w:szCs w:val="28"/>
        </w:rPr>
        <w:t xml:space="preserve">Вишнівської сільської  ради </w:t>
      </w:r>
      <w:r w:rsidR="00683A52" w:rsidRPr="0038795A">
        <w:rPr>
          <w:rFonts w:ascii="Times New Roman" w:hAnsi="Times New Roman" w:cs="Times New Roman"/>
          <w:sz w:val="28"/>
          <w:szCs w:val="28"/>
        </w:rPr>
        <w:t xml:space="preserve">з пред’явленням оригіналів документів, для засвідчення копій поданих документів. </w:t>
      </w:r>
      <w:r w:rsidR="00683A52" w:rsidRPr="0038795A">
        <w:rPr>
          <w:rStyle w:val="fontstyle21"/>
          <w:rFonts w:ascii="Times New Roman" w:hAnsi="Times New Roman" w:cs="Times New Roman"/>
        </w:rPr>
        <w:t>У разі відсутності необхідного пакету документів, які є обов'язковими</w:t>
      </w:r>
      <w:r>
        <w:rPr>
          <w:rStyle w:val="fontstyle21"/>
          <w:rFonts w:ascii="Times New Roman" w:hAnsi="Times New Roman" w:cs="Times New Roman"/>
        </w:rPr>
        <w:t xml:space="preserve"> </w:t>
      </w:r>
      <w:r w:rsidR="00683A52" w:rsidRPr="0038795A">
        <w:rPr>
          <w:rStyle w:val="fontstyle21"/>
          <w:rFonts w:ascii="Times New Roman" w:hAnsi="Times New Roman" w:cs="Times New Roman"/>
        </w:rPr>
        <w:t>для</w:t>
      </w:r>
      <w:r>
        <w:rPr>
          <w:rFonts w:ascii="Times New Roman" w:hAnsi="Times New Roman" w:cs="Times New Roman"/>
          <w:sz w:val="28"/>
          <w:szCs w:val="28"/>
        </w:rPr>
        <w:t xml:space="preserve"> </w:t>
      </w:r>
      <w:r w:rsidR="00683A52" w:rsidRPr="0038795A">
        <w:rPr>
          <w:rStyle w:val="fontstyle21"/>
          <w:rFonts w:ascii="Times New Roman" w:hAnsi="Times New Roman" w:cs="Times New Roman"/>
        </w:rPr>
        <w:t>надання матеріальної допомоги, заяви громадян повертаються до</w:t>
      </w:r>
      <w:r>
        <w:rPr>
          <w:rFonts w:ascii="Times New Roman" w:hAnsi="Times New Roman" w:cs="Times New Roman"/>
          <w:sz w:val="28"/>
          <w:szCs w:val="28"/>
        </w:rPr>
        <w:t xml:space="preserve"> </w:t>
      </w:r>
      <w:r w:rsidR="00683A52" w:rsidRPr="0038795A">
        <w:rPr>
          <w:rStyle w:val="fontstyle21"/>
          <w:rFonts w:ascii="Times New Roman" w:hAnsi="Times New Roman" w:cs="Times New Roman"/>
        </w:rPr>
        <w:t>заявника для подальшого зібрання документів</w:t>
      </w:r>
      <w:r w:rsidR="00683A52" w:rsidRPr="0038795A">
        <w:rPr>
          <w:rFonts w:ascii="Times New Roman" w:hAnsi="Times New Roman" w:cs="Times New Roman"/>
          <w:sz w:val="28"/>
          <w:szCs w:val="28"/>
        </w:rPr>
        <w:t>.</w:t>
      </w:r>
    </w:p>
    <w:p w14:paraId="6C134CAE" w14:textId="77777777" w:rsidR="009024E5" w:rsidRDefault="00EA0F1A" w:rsidP="00DA4DCD">
      <w:pPr>
        <w:jc w:val="both"/>
        <w:rPr>
          <w:rStyle w:val="fontstyle21"/>
          <w:rFonts w:ascii="Times New Roman" w:hAnsi="Times New Roman" w:cs="Times New Roman"/>
        </w:rPr>
      </w:pPr>
      <w:r w:rsidRPr="00BD1A06">
        <w:rPr>
          <w:rFonts w:ascii="Times New Roman" w:hAnsi="Times New Roman" w:cs="Times New Roman"/>
          <w:sz w:val="28"/>
          <w:szCs w:val="28"/>
        </w:rPr>
        <w:t>1.</w:t>
      </w:r>
      <w:r w:rsidR="00DF540D">
        <w:rPr>
          <w:rFonts w:ascii="Times New Roman" w:hAnsi="Times New Roman" w:cs="Times New Roman"/>
          <w:sz w:val="28"/>
          <w:szCs w:val="28"/>
        </w:rPr>
        <w:t>5</w:t>
      </w:r>
      <w:r w:rsidRPr="00BD1A06">
        <w:rPr>
          <w:rFonts w:ascii="Times New Roman" w:hAnsi="Times New Roman" w:cs="Times New Roman"/>
          <w:sz w:val="28"/>
          <w:szCs w:val="28"/>
        </w:rPr>
        <w:t>.</w:t>
      </w:r>
      <w:r w:rsidRPr="00BD1A06">
        <w:rPr>
          <w:rStyle w:val="fontstyle21"/>
          <w:rFonts w:ascii="Times New Roman" w:hAnsi="Times New Roman" w:cs="Times New Roman"/>
        </w:rPr>
        <w:t xml:space="preserve">Матеріальна допомога надається </w:t>
      </w:r>
      <w:r w:rsidR="008E4604">
        <w:rPr>
          <w:rStyle w:val="fontstyle21"/>
          <w:rFonts w:ascii="Times New Roman" w:hAnsi="Times New Roman" w:cs="Times New Roman"/>
        </w:rPr>
        <w:t>на підставі</w:t>
      </w:r>
      <w:r w:rsidRPr="00BD1A06">
        <w:rPr>
          <w:rStyle w:val="fontstyle21"/>
          <w:rFonts w:ascii="Times New Roman" w:hAnsi="Times New Roman" w:cs="Times New Roman"/>
        </w:rPr>
        <w:t xml:space="preserve"> </w:t>
      </w:r>
      <w:r w:rsidRPr="003D514C">
        <w:rPr>
          <w:rStyle w:val="fontstyle21"/>
          <w:rFonts w:ascii="Times New Roman" w:hAnsi="Times New Roman" w:cs="Times New Roman"/>
        </w:rPr>
        <w:t>рішення комісії</w:t>
      </w:r>
      <w:r w:rsidRPr="00BD1A06">
        <w:rPr>
          <w:rStyle w:val="fontstyle21"/>
          <w:rFonts w:ascii="Times New Roman" w:hAnsi="Times New Roman" w:cs="Times New Roman"/>
        </w:rPr>
        <w:t xml:space="preserve"> </w:t>
      </w:r>
      <w:r w:rsidR="008E4604">
        <w:rPr>
          <w:rStyle w:val="fontstyle21"/>
          <w:rFonts w:ascii="Times New Roman" w:hAnsi="Times New Roman" w:cs="Times New Roman"/>
        </w:rPr>
        <w:t xml:space="preserve">з питань планування  фінансів, бюджету  та соціально-економічного розвитку </w:t>
      </w:r>
      <w:r w:rsidRPr="00BD1A06">
        <w:rPr>
          <w:rStyle w:val="fontstyle21"/>
          <w:rFonts w:ascii="Times New Roman" w:hAnsi="Times New Roman" w:cs="Times New Roman"/>
        </w:rPr>
        <w:t>з подальшим винесенням на засідання сесії сільської ради для затвердження, за рахунок коштів сільського  бюджету в межах видатків, передбачених у поточному</w:t>
      </w:r>
      <w:r w:rsidR="009024E5">
        <w:rPr>
          <w:rStyle w:val="fontstyle21"/>
          <w:rFonts w:ascii="Times New Roman" w:hAnsi="Times New Roman" w:cs="Times New Roman"/>
        </w:rPr>
        <w:t xml:space="preserve"> </w:t>
      </w:r>
      <w:r w:rsidRPr="00BD1A06">
        <w:rPr>
          <w:rStyle w:val="fontstyle21"/>
          <w:rFonts w:ascii="Times New Roman" w:hAnsi="Times New Roman" w:cs="Times New Roman"/>
        </w:rPr>
        <w:t>році.</w:t>
      </w:r>
    </w:p>
    <w:p w14:paraId="7E3061CE" w14:textId="49310C99" w:rsidR="00EA0F1A" w:rsidRPr="00BD1A06" w:rsidRDefault="00EA0F1A" w:rsidP="00DA4DCD">
      <w:pPr>
        <w:jc w:val="both"/>
        <w:rPr>
          <w:rFonts w:ascii="Times New Roman" w:hAnsi="Times New Roman" w:cs="Times New Roman"/>
          <w:bCs/>
          <w:sz w:val="28"/>
          <w:szCs w:val="28"/>
          <w:lang w:eastAsia="ru-RU"/>
        </w:rPr>
      </w:pPr>
      <w:r w:rsidRPr="00BD1A06">
        <w:rPr>
          <w:rFonts w:ascii="Times New Roman" w:hAnsi="Times New Roman" w:cs="Times New Roman"/>
          <w:sz w:val="28"/>
          <w:szCs w:val="28"/>
        </w:rPr>
        <w:t>1.</w:t>
      </w:r>
      <w:r w:rsidR="00DF540D">
        <w:rPr>
          <w:rFonts w:ascii="Times New Roman" w:hAnsi="Times New Roman" w:cs="Times New Roman"/>
          <w:sz w:val="28"/>
          <w:szCs w:val="28"/>
        </w:rPr>
        <w:t>6</w:t>
      </w:r>
      <w:r w:rsidRPr="00BD1A06">
        <w:rPr>
          <w:rFonts w:ascii="Times New Roman" w:hAnsi="Times New Roman" w:cs="Times New Roman"/>
          <w:sz w:val="28"/>
          <w:szCs w:val="28"/>
        </w:rPr>
        <w:t>.Матеріальна допомога надається у безготівковій формі, не частіше одного разу на рік</w:t>
      </w:r>
      <w:r w:rsidR="005C14F4">
        <w:rPr>
          <w:rFonts w:ascii="Times New Roman" w:hAnsi="Times New Roman" w:cs="Times New Roman"/>
          <w:sz w:val="28"/>
          <w:szCs w:val="28"/>
        </w:rPr>
        <w:t xml:space="preserve"> (крім матеріальної допомоги на лікування військовослужбовців та членів їх сімей)</w:t>
      </w:r>
      <w:r w:rsidRPr="00BD1A06">
        <w:rPr>
          <w:rFonts w:ascii="Times New Roman" w:hAnsi="Times New Roman" w:cs="Times New Roman"/>
          <w:sz w:val="28"/>
          <w:szCs w:val="28"/>
        </w:rPr>
        <w:t>,</w:t>
      </w:r>
      <w:r w:rsidRPr="00BD1A06">
        <w:rPr>
          <w:rFonts w:ascii="Times New Roman" w:hAnsi="Times New Roman" w:cs="Times New Roman"/>
          <w:sz w:val="28"/>
          <w:szCs w:val="28"/>
          <w:lang w:eastAsia="ru-RU"/>
        </w:rPr>
        <w:t xml:space="preserve"> на підставі рішення сесії сільської ради, а в окремих випадках (</w:t>
      </w:r>
      <w:r w:rsidR="008E4604" w:rsidRPr="00BD1A06">
        <w:rPr>
          <w:rFonts w:ascii="Times New Roman" w:hAnsi="Times New Roman" w:cs="Times New Roman"/>
          <w:sz w:val="28"/>
          <w:szCs w:val="28"/>
          <w:lang w:eastAsia="ru-RU"/>
        </w:rPr>
        <w:t>екстрені</w:t>
      </w:r>
      <w:r w:rsidRPr="00BD1A06">
        <w:rPr>
          <w:rFonts w:ascii="Times New Roman" w:hAnsi="Times New Roman" w:cs="Times New Roman"/>
          <w:sz w:val="28"/>
          <w:szCs w:val="28"/>
          <w:lang w:eastAsia="ru-RU"/>
        </w:rPr>
        <w:t xml:space="preserve"> ситуації) на підставі розпорядження сільського голови. </w:t>
      </w:r>
    </w:p>
    <w:p w14:paraId="21250A0F" w14:textId="0DC5D52F" w:rsidR="00EA0F1A" w:rsidRPr="0038795A" w:rsidRDefault="00EA0F1A" w:rsidP="00DA4DCD">
      <w:pPr>
        <w:jc w:val="both"/>
        <w:rPr>
          <w:rFonts w:ascii="Times New Roman" w:hAnsi="Times New Roman" w:cs="Times New Roman"/>
          <w:bCs/>
          <w:sz w:val="28"/>
          <w:szCs w:val="28"/>
          <w:lang w:eastAsia="ru-RU"/>
        </w:rPr>
      </w:pPr>
      <w:r w:rsidRPr="0038795A">
        <w:rPr>
          <w:rFonts w:ascii="Times New Roman" w:hAnsi="Times New Roman" w:cs="Times New Roman"/>
          <w:sz w:val="28"/>
          <w:szCs w:val="28"/>
          <w:lang w:eastAsia="ru-RU"/>
        </w:rPr>
        <w:t>Зокрема, матеріальна допомога</w:t>
      </w:r>
      <w:r w:rsidR="009024E5" w:rsidRPr="009024E5">
        <w:rPr>
          <w:rFonts w:ascii="Times New Roman" w:hAnsi="Times New Roman" w:cs="Times New Roman"/>
          <w:sz w:val="28"/>
          <w:szCs w:val="28"/>
          <w:lang w:eastAsia="ru-RU"/>
        </w:rPr>
        <w:t xml:space="preserve"> </w:t>
      </w:r>
      <w:r w:rsidR="009024E5" w:rsidRPr="0038795A">
        <w:rPr>
          <w:rFonts w:ascii="Times New Roman" w:hAnsi="Times New Roman" w:cs="Times New Roman"/>
          <w:sz w:val="28"/>
          <w:szCs w:val="28"/>
          <w:lang w:eastAsia="ru-RU"/>
        </w:rPr>
        <w:t>надається виключно на підставі розпорядження сільського голови в розмірі передбаченому Програмою</w:t>
      </w:r>
      <w:r w:rsidRPr="0038795A">
        <w:rPr>
          <w:rFonts w:ascii="Times New Roman" w:hAnsi="Times New Roman" w:cs="Times New Roman"/>
          <w:sz w:val="28"/>
          <w:szCs w:val="28"/>
          <w:lang w:eastAsia="ru-RU"/>
        </w:rPr>
        <w:t>:</w:t>
      </w:r>
    </w:p>
    <w:p w14:paraId="24FF9C6B" w14:textId="046C096D" w:rsidR="00EA0F1A" w:rsidRDefault="00EA0F1A" w:rsidP="00EA0F1A">
      <w:pPr>
        <w:ind w:firstLine="708"/>
        <w:jc w:val="both"/>
        <w:rPr>
          <w:rFonts w:ascii="Times New Roman" w:hAnsi="Times New Roman" w:cs="Times New Roman"/>
          <w:sz w:val="28"/>
          <w:szCs w:val="28"/>
          <w:lang w:eastAsia="ru-RU"/>
        </w:rPr>
      </w:pPr>
      <w:r w:rsidRPr="0038795A">
        <w:rPr>
          <w:rFonts w:ascii="Times New Roman" w:hAnsi="Times New Roman" w:cs="Times New Roman"/>
          <w:sz w:val="28"/>
          <w:szCs w:val="28"/>
          <w:lang w:eastAsia="ru-RU"/>
        </w:rPr>
        <w:t>-членам сімей загиблих</w:t>
      </w:r>
      <w:r w:rsidR="005E3C24">
        <w:rPr>
          <w:rFonts w:ascii="Times New Roman" w:hAnsi="Times New Roman" w:cs="Times New Roman"/>
          <w:sz w:val="28"/>
          <w:szCs w:val="28"/>
          <w:lang w:eastAsia="ru-RU"/>
        </w:rPr>
        <w:t xml:space="preserve"> (</w:t>
      </w:r>
      <w:r w:rsidRPr="0038795A">
        <w:rPr>
          <w:rFonts w:ascii="Times New Roman" w:hAnsi="Times New Roman" w:cs="Times New Roman"/>
          <w:sz w:val="28"/>
          <w:szCs w:val="28"/>
          <w:lang w:eastAsia="ru-RU"/>
        </w:rPr>
        <w:t>померлих</w:t>
      </w:r>
      <w:r w:rsidR="005E3C24">
        <w:rPr>
          <w:rFonts w:ascii="Times New Roman" w:hAnsi="Times New Roman" w:cs="Times New Roman"/>
          <w:sz w:val="28"/>
          <w:szCs w:val="28"/>
          <w:lang w:eastAsia="ru-RU"/>
        </w:rPr>
        <w:t>)</w:t>
      </w:r>
      <w:r w:rsidRPr="0038795A">
        <w:rPr>
          <w:rFonts w:ascii="Times New Roman" w:hAnsi="Times New Roman" w:cs="Times New Roman"/>
          <w:sz w:val="28"/>
          <w:szCs w:val="28"/>
          <w:lang w:eastAsia="ru-RU"/>
        </w:rPr>
        <w:t xml:space="preserve"> військовослужбовців;</w:t>
      </w:r>
    </w:p>
    <w:p w14:paraId="137D3F55" w14:textId="77777777" w:rsidR="00793E96" w:rsidRDefault="00DA4DCD" w:rsidP="00DA4DCD">
      <w:pPr>
        <w:ind w:firstLine="708"/>
        <w:jc w:val="both"/>
        <w:rPr>
          <w:rFonts w:ascii="Times New Roman" w:hAnsi="Times New Roman" w:cs="Times New Roman"/>
          <w:sz w:val="28"/>
          <w:szCs w:val="28"/>
          <w:lang w:eastAsia="ru-RU"/>
        </w:rPr>
      </w:pPr>
      <w:r w:rsidRPr="0038795A">
        <w:rPr>
          <w:rFonts w:ascii="Times New Roman" w:hAnsi="Times New Roman" w:cs="Times New Roman"/>
          <w:sz w:val="28"/>
          <w:szCs w:val="28"/>
          <w:lang w:eastAsia="ru-RU"/>
        </w:rPr>
        <w:lastRenderedPageBreak/>
        <w:t>-</w:t>
      </w:r>
      <w:r>
        <w:rPr>
          <w:rFonts w:ascii="Times New Roman" w:hAnsi="Times New Roman" w:cs="Times New Roman"/>
          <w:sz w:val="28"/>
          <w:szCs w:val="28"/>
          <w:lang w:eastAsia="ru-RU"/>
        </w:rPr>
        <w:t xml:space="preserve">членам сімей загиблих (померлих) військовослужбовців </w:t>
      </w:r>
      <w:r w:rsidRPr="0038795A">
        <w:rPr>
          <w:rFonts w:ascii="Times New Roman" w:hAnsi="Times New Roman" w:cs="Times New Roman"/>
          <w:sz w:val="28"/>
          <w:szCs w:val="28"/>
          <w:lang w:eastAsia="ru-RU"/>
        </w:rPr>
        <w:t>на поховання</w:t>
      </w:r>
      <w:r w:rsidR="00793E96">
        <w:rPr>
          <w:rFonts w:ascii="Times New Roman" w:hAnsi="Times New Roman" w:cs="Times New Roman"/>
          <w:sz w:val="28"/>
          <w:szCs w:val="28"/>
          <w:lang w:eastAsia="ru-RU"/>
        </w:rPr>
        <w:t>;</w:t>
      </w:r>
    </w:p>
    <w:p w14:paraId="13F577F3" w14:textId="5E3DBF5A" w:rsidR="00793E96" w:rsidRPr="00793E96" w:rsidRDefault="00793E96" w:rsidP="00DF540D">
      <w:pPr>
        <w:ind w:firstLine="708"/>
        <w:jc w:val="both"/>
        <w:rPr>
          <w:rFonts w:ascii="Times New Roman" w:hAnsi="Times New Roman" w:cs="Times New Roman"/>
          <w:sz w:val="28"/>
          <w:szCs w:val="28"/>
          <w:lang w:eastAsia="ru-RU"/>
        </w:rPr>
      </w:pPr>
      <w:r w:rsidRPr="0038795A">
        <w:rPr>
          <w:rFonts w:ascii="Times New Roman" w:hAnsi="Times New Roman" w:cs="Times New Roman"/>
          <w:sz w:val="28"/>
          <w:szCs w:val="28"/>
          <w:lang w:eastAsia="ru-RU"/>
        </w:rPr>
        <w:t>-членам сімей загиблих</w:t>
      </w:r>
      <w:r>
        <w:rPr>
          <w:rFonts w:ascii="Times New Roman" w:hAnsi="Times New Roman" w:cs="Times New Roman"/>
          <w:sz w:val="28"/>
          <w:szCs w:val="28"/>
          <w:lang w:eastAsia="ru-RU"/>
        </w:rPr>
        <w:t xml:space="preserve"> (</w:t>
      </w:r>
      <w:r w:rsidRPr="0038795A">
        <w:rPr>
          <w:rFonts w:ascii="Times New Roman" w:hAnsi="Times New Roman" w:cs="Times New Roman"/>
          <w:sz w:val="28"/>
          <w:szCs w:val="28"/>
          <w:lang w:eastAsia="ru-RU"/>
        </w:rPr>
        <w:t>померлих</w:t>
      </w:r>
      <w:r>
        <w:rPr>
          <w:rFonts w:ascii="Times New Roman" w:hAnsi="Times New Roman" w:cs="Times New Roman"/>
          <w:sz w:val="28"/>
          <w:szCs w:val="28"/>
          <w:lang w:eastAsia="ru-RU"/>
        </w:rPr>
        <w:t>)</w:t>
      </w:r>
      <w:r w:rsidRPr="0038795A">
        <w:rPr>
          <w:rFonts w:ascii="Times New Roman" w:hAnsi="Times New Roman" w:cs="Times New Roman"/>
          <w:sz w:val="28"/>
          <w:szCs w:val="28"/>
          <w:lang w:eastAsia="ru-RU"/>
        </w:rPr>
        <w:t xml:space="preserve"> військовослужбовців</w:t>
      </w:r>
      <w:r>
        <w:rPr>
          <w:rFonts w:ascii="Times New Roman" w:hAnsi="Times New Roman" w:cs="Times New Roman"/>
          <w:sz w:val="28"/>
          <w:szCs w:val="28"/>
          <w:lang w:eastAsia="ru-RU"/>
        </w:rPr>
        <w:t xml:space="preserve"> для відшкодування витрат понесених на придбання та встановлення надгробних пам’ятників;</w:t>
      </w:r>
    </w:p>
    <w:p w14:paraId="76637472" w14:textId="77777777" w:rsidR="00DA4DCD" w:rsidRDefault="00EA0F1A" w:rsidP="00DA4DCD">
      <w:pPr>
        <w:ind w:firstLine="708"/>
        <w:jc w:val="both"/>
        <w:rPr>
          <w:rFonts w:ascii="Times New Roman" w:hAnsi="Times New Roman" w:cs="Times New Roman"/>
          <w:sz w:val="28"/>
          <w:szCs w:val="28"/>
          <w:lang w:eastAsia="ru-RU"/>
        </w:rPr>
      </w:pPr>
      <w:r w:rsidRPr="0038795A">
        <w:rPr>
          <w:rFonts w:ascii="Times New Roman" w:hAnsi="Times New Roman" w:cs="Times New Roman"/>
          <w:sz w:val="28"/>
          <w:szCs w:val="28"/>
          <w:lang w:eastAsia="ru-RU"/>
        </w:rPr>
        <w:t xml:space="preserve">-військовослужбовцям (мобілізованим, контрактникам ЗСУ, МВС, </w:t>
      </w:r>
      <w:r w:rsidR="00E66F95">
        <w:rPr>
          <w:rFonts w:ascii="Times New Roman" w:hAnsi="Times New Roman" w:cs="Times New Roman"/>
          <w:sz w:val="28"/>
          <w:szCs w:val="28"/>
          <w:lang w:eastAsia="ru-RU"/>
        </w:rPr>
        <w:t>ДПСУ</w:t>
      </w:r>
      <w:r w:rsidRPr="0038795A">
        <w:rPr>
          <w:rFonts w:ascii="Times New Roman" w:hAnsi="Times New Roman" w:cs="Times New Roman"/>
          <w:sz w:val="28"/>
          <w:szCs w:val="28"/>
          <w:lang w:eastAsia="ru-RU"/>
        </w:rPr>
        <w:t xml:space="preserve">, що перебувають у зоні бойових дій  та </w:t>
      </w:r>
      <w:r w:rsidR="008E4604" w:rsidRPr="0038795A">
        <w:rPr>
          <w:rFonts w:ascii="Times New Roman" w:hAnsi="Times New Roman" w:cs="Times New Roman"/>
          <w:sz w:val="28"/>
          <w:szCs w:val="28"/>
          <w:lang w:eastAsia="ru-RU"/>
        </w:rPr>
        <w:t>строковикам</w:t>
      </w:r>
      <w:r w:rsidRPr="0038795A">
        <w:rPr>
          <w:rFonts w:ascii="Times New Roman" w:hAnsi="Times New Roman" w:cs="Times New Roman"/>
          <w:sz w:val="28"/>
          <w:szCs w:val="28"/>
          <w:lang w:eastAsia="ru-RU"/>
        </w:rPr>
        <w:t>);</w:t>
      </w:r>
      <w:bookmarkStart w:id="72" w:name="_Hlk152166747"/>
    </w:p>
    <w:p w14:paraId="6920E3B9" w14:textId="24D78BFD" w:rsidR="00793E96" w:rsidRDefault="00DA4DCD" w:rsidP="00793E96">
      <w:pPr>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-військовослужбовцям, </w:t>
      </w:r>
      <w:r w:rsidRPr="0038795A">
        <w:rPr>
          <w:rFonts w:ascii="Times New Roman" w:hAnsi="Times New Roman" w:cs="Times New Roman"/>
          <w:sz w:val="28"/>
          <w:szCs w:val="28"/>
          <w:lang w:eastAsia="ru-RU"/>
        </w:rPr>
        <w:t>членам сімей загиблих</w:t>
      </w:r>
      <w:r>
        <w:rPr>
          <w:rFonts w:ascii="Times New Roman" w:hAnsi="Times New Roman" w:cs="Times New Roman"/>
          <w:sz w:val="28"/>
          <w:szCs w:val="28"/>
          <w:lang w:eastAsia="ru-RU"/>
        </w:rPr>
        <w:t xml:space="preserve"> (</w:t>
      </w:r>
      <w:r w:rsidRPr="0038795A">
        <w:rPr>
          <w:rFonts w:ascii="Times New Roman" w:hAnsi="Times New Roman" w:cs="Times New Roman"/>
          <w:sz w:val="28"/>
          <w:szCs w:val="28"/>
          <w:lang w:eastAsia="ru-RU"/>
        </w:rPr>
        <w:t>померлих</w:t>
      </w:r>
      <w:r>
        <w:rPr>
          <w:rFonts w:ascii="Times New Roman" w:hAnsi="Times New Roman" w:cs="Times New Roman"/>
          <w:sz w:val="28"/>
          <w:szCs w:val="28"/>
          <w:lang w:eastAsia="ru-RU"/>
        </w:rPr>
        <w:t>, зниклих безвісти, полонених)</w:t>
      </w:r>
      <w:r w:rsidRPr="0038795A">
        <w:rPr>
          <w:rFonts w:ascii="Times New Roman" w:hAnsi="Times New Roman" w:cs="Times New Roman"/>
          <w:sz w:val="28"/>
          <w:szCs w:val="28"/>
          <w:lang w:eastAsia="ru-RU"/>
        </w:rPr>
        <w:t xml:space="preserve"> військовослужбовців</w:t>
      </w:r>
      <w:r>
        <w:rPr>
          <w:rFonts w:ascii="Times New Roman" w:hAnsi="Times New Roman" w:cs="Times New Roman"/>
          <w:sz w:val="28"/>
          <w:szCs w:val="28"/>
          <w:lang w:eastAsia="ru-RU"/>
        </w:rPr>
        <w:t xml:space="preserve">  до пам’ятних   та державних свят</w:t>
      </w:r>
      <w:r w:rsidR="00793E96">
        <w:rPr>
          <w:rFonts w:ascii="Times New Roman" w:hAnsi="Times New Roman" w:cs="Times New Roman"/>
          <w:sz w:val="28"/>
          <w:szCs w:val="28"/>
          <w:lang w:eastAsia="ru-RU"/>
        </w:rPr>
        <w:t xml:space="preserve"> ( в тому числі для проведення протокольних заходів</w:t>
      </w:r>
      <w:r w:rsidR="00884D87">
        <w:rPr>
          <w:rFonts w:ascii="Times New Roman" w:hAnsi="Times New Roman" w:cs="Times New Roman"/>
          <w:sz w:val="28"/>
          <w:szCs w:val="28"/>
          <w:lang w:eastAsia="ru-RU"/>
        </w:rPr>
        <w:t>)</w:t>
      </w:r>
      <w:r w:rsidR="00793E96">
        <w:rPr>
          <w:rFonts w:ascii="Times New Roman" w:hAnsi="Times New Roman" w:cs="Times New Roman"/>
          <w:sz w:val="28"/>
          <w:szCs w:val="28"/>
          <w:lang w:eastAsia="ru-RU"/>
        </w:rPr>
        <w:t>;</w:t>
      </w:r>
      <w:r w:rsidR="00793E96" w:rsidRPr="00793E96">
        <w:rPr>
          <w:rFonts w:ascii="Times New Roman" w:hAnsi="Times New Roman" w:cs="Times New Roman"/>
          <w:sz w:val="28"/>
          <w:szCs w:val="28"/>
          <w:lang w:eastAsia="ru-RU"/>
        </w:rPr>
        <w:t xml:space="preserve"> </w:t>
      </w:r>
    </w:p>
    <w:p w14:paraId="550FC0CC" w14:textId="281D1E2B" w:rsidR="00DA4DCD" w:rsidRDefault="00793E96" w:rsidP="00793E96">
      <w:pPr>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38795A">
        <w:rPr>
          <w:rFonts w:ascii="Times New Roman" w:hAnsi="Times New Roman" w:cs="Times New Roman"/>
          <w:sz w:val="28"/>
          <w:szCs w:val="28"/>
          <w:lang w:eastAsia="ru-RU"/>
        </w:rPr>
        <w:t>членам сімей загиблих</w:t>
      </w:r>
      <w:r>
        <w:rPr>
          <w:rFonts w:ascii="Times New Roman" w:hAnsi="Times New Roman" w:cs="Times New Roman"/>
          <w:sz w:val="28"/>
          <w:szCs w:val="28"/>
          <w:lang w:eastAsia="ru-RU"/>
        </w:rPr>
        <w:t xml:space="preserve"> (</w:t>
      </w:r>
      <w:r w:rsidRPr="0038795A">
        <w:rPr>
          <w:rFonts w:ascii="Times New Roman" w:hAnsi="Times New Roman" w:cs="Times New Roman"/>
          <w:sz w:val="28"/>
          <w:szCs w:val="28"/>
          <w:lang w:eastAsia="ru-RU"/>
        </w:rPr>
        <w:t>померлих</w:t>
      </w:r>
      <w:r>
        <w:rPr>
          <w:rFonts w:ascii="Times New Roman" w:hAnsi="Times New Roman" w:cs="Times New Roman"/>
          <w:sz w:val="28"/>
          <w:szCs w:val="28"/>
          <w:lang w:eastAsia="ru-RU"/>
        </w:rPr>
        <w:t>)</w:t>
      </w:r>
      <w:r w:rsidRPr="0038795A">
        <w:rPr>
          <w:rFonts w:ascii="Times New Roman" w:hAnsi="Times New Roman" w:cs="Times New Roman"/>
          <w:sz w:val="28"/>
          <w:szCs w:val="28"/>
          <w:lang w:eastAsia="ru-RU"/>
        </w:rPr>
        <w:t xml:space="preserve"> військовослужбовців</w:t>
      </w:r>
      <w:r>
        <w:rPr>
          <w:rFonts w:ascii="Times New Roman" w:hAnsi="Times New Roman" w:cs="Times New Roman"/>
          <w:sz w:val="28"/>
          <w:szCs w:val="28"/>
          <w:lang w:eastAsia="ru-RU"/>
        </w:rPr>
        <w:t xml:space="preserve"> на відшкодування витрат  на проїзд для участі  у заходах (церемоніалах) з вшанування захисників України;</w:t>
      </w:r>
    </w:p>
    <w:bookmarkEnd w:id="72"/>
    <w:p w14:paraId="061CEBAE" w14:textId="26FDAE15" w:rsidR="00EA0F1A" w:rsidRPr="0038795A" w:rsidRDefault="00EA0F1A" w:rsidP="00884D87">
      <w:pPr>
        <w:jc w:val="both"/>
        <w:rPr>
          <w:rFonts w:ascii="Times New Roman" w:hAnsi="Times New Roman" w:cs="Times New Roman"/>
          <w:bCs/>
          <w:sz w:val="28"/>
          <w:szCs w:val="28"/>
          <w:lang w:eastAsia="ru-RU"/>
        </w:rPr>
      </w:pPr>
      <w:r w:rsidRPr="0038795A">
        <w:rPr>
          <w:rFonts w:ascii="Times New Roman" w:hAnsi="Times New Roman" w:cs="Times New Roman"/>
          <w:sz w:val="28"/>
          <w:szCs w:val="28"/>
          <w:lang w:eastAsia="ru-RU"/>
        </w:rPr>
        <w:t>Розпорядження сільського голови виносяться на розгляд сесії для затвердження.</w:t>
      </w:r>
    </w:p>
    <w:p w14:paraId="7DF7F6AE" w14:textId="7E1B25EC" w:rsidR="00683A52" w:rsidRPr="0038795A" w:rsidRDefault="00DF540D" w:rsidP="00683A52">
      <w:pPr>
        <w:jc w:val="both"/>
        <w:rPr>
          <w:rFonts w:ascii="Times New Roman" w:hAnsi="Times New Roman" w:cs="Times New Roman"/>
          <w:sz w:val="28"/>
          <w:szCs w:val="28"/>
        </w:rPr>
      </w:pPr>
      <w:r>
        <w:rPr>
          <w:rFonts w:ascii="Times New Roman" w:hAnsi="Times New Roman" w:cs="Times New Roman"/>
          <w:sz w:val="28"/>
          <w:szCs w:val="28"/>
        </w:rPr>
        <w:t>1</w:t>
      </w:r>
      <w:r w:rsidR="00683A52">
        <w:rPr>
          <w:rFonts w:ascii="Times New Roman" w:hAnsi="Times New Roman" w:cs="Times New Roman"/>
          <w:sz w:val="28"/>
          <w:szCs w:val="28"/>
        </w:rPr>
        <w:t>.</w:t>
      </w:r>
      <w:r>
        <w:rPr>
          <w:rFonts w:ascii="Times New Roman" w:hAnsi="Times New Roman" w:cs="Times New Roman"/>
          <w:sz w:val="28"/>
          <w:szCs w:val="28"/>
        </w:rPr>
        <w:t>7</w:t>
      </w:r>
      <w:r w:rsidR="00683A52">
        <w:rPr>
          <w:rFonts w:ascii="Times New Roman" w:hAnsi="Times New Roman" w:cs="Times New Roman"/>
          <w:sz w:val="28"/>
          <w:szCs w:val="28"/>
        </w:rPr>
        <w:t>.</w:t>
      </w:r>
      <w:r w:rsidR="00683A52" w:rsidRPr="0038795A">
        <w:rPr>
          <w:rFonts w:ascii="Times New Roman" w:hAnsi="Times New Roman" w:cs="Times New Roman"/>
          <w:sz w:val="28"/>
          <w:szCs w:val="28"/>
        </w:rPr>
        <w:t xml:space="preserve">Розпорядженням </w:t>
      </w:r>
      <w:r w:rsidR="009024E5">
        <w:rPr>
          <w:rFonts w:ascii="Times New Roman" w:hAnsi="Times New Roman" w:cs="Times New Roman"/>
          <w:sz w:val="28"/>
          <w:szCs w:val="28"/>
        </w:rPr>
        <w:t xml:space="preserve">голови </w:t>
      </w:r>
      <w:r w:rsidR="00683A52" w:rsidRPr="0038795A">
        <w:rPr>
          <w:rFonts w:ascii="Times New Roman" w:hAnsi="Times New Roman" w:cs="Times New Roman"/>
          <w:sz w:val="28"/>
          <w:szCs w:val="28"/>
        </w:rPr>
        <w:t>виконавчого комітету Вишнівської сільської ради</w:t>
      </w:r>
      <w:r w:rsidR="00683A52">
        <w:rPr>
          <w:rFonts w:ascii="Times New Roman" w:hAnsi="Times New Roman" w:cs="Times New Roman"/>
          <w:sz w:val="28"/>
          <w:szCs w:val="28"/>
        </w:rPr>
        <w:t>/ розпорядженням сільського голови</w:t>
      </w:r>
      <w:r w:rsidR="00683A52" w:rsidRPr="0038795A">
        <w:rPr>
          <w:rFonts w:ascii="Times New Roman" w:hAnsi="Times New Roman" w:cs="Times New Roman"/>
          <w:sz w:val="28"/>
          <w:szCs w:val="28"/>
        </w:rPr>
        <w:t xml:space="preserve"> можуть утворюватися профільні комісії з розгляду заяв щодо надання матеріальної допомоги.</w:t>
      </w:r>
    </w:p>
    <w:p w14:paraId="2CBF7E61" w14:textId="43A6B3C2" w:rsidR="00683A52" w:rsidRPr="0038795A" w:rsidRDefault="00683A52" w:rsidP="00683A52">
      <w:pPr>
        <w:rPr>
          <w:rFonts w:ascii="Times New Roman" w:hAnsi="Times New Roman" w:cs="Times New Roman"/>
          <w:sz w:val="28"/>
          <w:szCs w:val="28"/>
        </w:rPr>
      </w:pPr>
      <w:r w:rsidRPr="0038795A">
        <w:rPr>
          <w:rFonts w:ascii="Times New Roman" w:hAnsi="Times New Roman" w:cs="Times New Roman"/>
          <w:sz w:val="28"/>
          <w:szCs w:val="28"/>
        </w:rPr>
        <w:t>За наслідками розгляду отриманих документів, відповідна комісія  може  відмовити у наданні одноразової матеріальної допомоги, якщо:</w:t>
      </w:r>
      <w:r w:rsidRPr="0038795A">
        <w:rPr>
          <w:rFonts w:ascii="Times New Roman" w:hAnsi="Times New Roman" w:cs="Times New Roman"/>
          <w:sz w:val="28"/>
          <w:szCs w:val="28"/>
        </w:rPr>
        <w:br/>
        <w:t xml:space="preserve">- надана особиста письмова відмова заявника від отримання </w:t>
      </w:r>
      <w:r w:rsidR="00884D87">
        <w:rPr>
          <w:rFonts w:ascii="Times New Roman" w:hAnsi="Times New Roman" w:cs="Times New Roman"/>
          <w:sz w:val="28"/>
          <w:szCs w:val="28"/>
        </w:rPr>
        <w:t>матеріальної</w:t>
      </w:r>
      <w:r w:rsidRPr="0038795A">
        <w:rPr>
          <w:rFonts w:ascii="Times New Roman" w:hAnsi="Times New Roman" w:cs="Times New Roman"/>
          <w:sz w:val="28"/>
          <w:szCs w:val="28"/>
        </w:rPr>
        <w:t xml:space="preserve"> допомоги;</w:t>
      </w:r>
      <w:r w:rsidRPr="0038795A">
        <w:rPr>
          <w:rFonts w:ascii="Times New Roman" w:hAnsi="Times New Roman" w:cs="Times New Roman"/>
          <w:sz w:val="28"/>
          <w:szCs w:val="28"/>
        </w:rPr>
        <w:br/>
        <w:t xml:space="preserve">- надано заявником недостовірні дані; </w:t>
      </w:r>
      <w:r w:rsidRPr="0038795A">
        <w:rPr>
          <w:rFonts w:ascii="Times New Roman" w:hAnsi="Times New Roman" w:cs="Times New Roman"/>
          <w:sz w:val="28"/>
          <w:szCs w:val="28"/>
        </w:rPr>
        <w:br/>
        <w:t>- надано заявником неповний пакет документів;</w:t>
      </w:r>
      <w:r w:rsidRPr="0038795A">
        <w:rPr>
          <w:rFonts w:ascii="Times New Roman" w:hAnsi="Times New Roman" w:cs="Times New Roman"/>
          <w:sz w:val="28"/>
          <w:szCs w:val="28"/>
        </w:rPr>
        <w:br/>
        <w:t>- відсутність коштів у бюджеті;</w:t>
      </w:r>
      <w:r w:rsidRPr="0038795A">
        <w:rPr>
          <w:rFonts w:ascii="Times New Roman" w:hAnsi="Times New Roman" w:cs="Times New Roman"/>
          <w:sz w:val="28"/>
          <w:szCs w:val="28"/>
        </w:rPr>
        <w:br/>
        <w:t xml:space="preserve">- у зв’язку зі смертю особи, яка потребує </w:t>
      </w:r>
      <w:r>
        <w:rPr>
          <w:rFonts w:ascii="Times New Roman" w:hAnsi="Times New Roman" w:cs="Times New Roman"/>
          <w:sz w:val="28"/>
          <w:szCs w:val="28"/>
        </w:rPr>
        <w:t>матеріальної</w:t>
      </w:r>
      <w:r w:rsidRPr="0038795A">
        <w:rPr>
          <w:rFonts w:ascii="Times New Roman" w:hAnsi="Times New Roman" w:cs="Times New Roman"/>
          <w:sz w:val="28"/>
          <w:szCs w:val="28"/>
        </w:rPr>
        <w:t xml:space="preserve"> допомоги;</w:t>
      </w:r>
    </w:p>
    <w:p w14:paraId="49600ACE" w14:textId="728ACD96" w:rsidR="00683A52" w:rsidRPr="0038795A" w:rsidRDefault="00683A52" w:rsidP="00683A52">
      <w:pPr>
        <w:rPr>
          <w:rFonts w:ascii="Times New Roman" w:hAnsi="Times New Roman" w:cs="Times New Roman"/>
          <w:sz w:val="28"/>
          <w:szCs w:val="28"/>
        </w:rPr>
      </w:pPr>
      <w:r w:rsidRPr="0038795A">
        <w:rPr>
          <w:rFonts w:ascii="Times New Roman" w:hAnsi="Times New Roman" w:cs="Times New Roman"/>
          <w:sz w:val="28"/>
          <w:szCs w:val="28"/>
        </w:rPr>
        <w:t>- допомога  за якою звернувся заявник не відповідає критеріям та не передбачена   Програмою</w:t>
      </w:r>
      <w:r>
        <w:rPr>
          <w:rFonts w:ascii="Times New Roman" w:hAnsi="Times New Roman" w:cs="Times New Roman"/>
          <w:sz w:val="28"/>
          <w:szCs w:val="28"/>
        </w:rPr>
        <w:t>;</w:t>
      </w:r>
      <w:r w:rsidRPr="0038795A">
        <w:rPr>
          <w:rFonts w:ascii="Times New Roman" w:hAnsi="Times New Roman" w:cs="Times New Roman"/>
          <w:sz w:val="28"/>
          <w:szCs w:val="28"/>
        </w:rPr>
        <w:br/>
        <w:t>- у випадку повторного звернення особи або члена сім’ї протягом року.</w:t>
      </w:r>
      <w:r w:rsidRPr="0038795A">
        <w:rPr>
          <w:rFonts w:ascii="Times New Roman" w:hAnsi="Times New Roman" w:cs="Times New Roman"/>
          <w:sz w:val="28"/>
          <w:szCs w:val="28"/>
        </w:rPr>
        <w:br/>
      </w:r>
      <w:r w:rsidR="00DF540D">
        <w:rPr>
          <w:rFonts w:ascii="Times New Roman" w:hAnsi="Times New Roman" w:cs="Times New Roman"/>
          <w:sz w:val="28"/>
          <w:szCs w:val="28"/>
        </w:rPr>
        <w:t>1</w:t>
      </w:r>
      <w:r>
        <w:rPr>
          <w:rFonts w:ascii="Times New Roman" w:hAnsi="Times New Roman" w:cs="Times New Roman"/>
          <w:sz w:val="28"/>
          <w:szCs w:val="28"/>
        </w:rPr>
        <w:t>.</w:t>
      </w:r>
      <w:r w:rsidR="00DF540D">
        <w:rPr>
          <w:rFonts w:ascii="Times New Roman" w:hAnsi="Times New Roman" w:cs="Times New Roman"/>
          <w:sz w:val="28"/>
          <w:szCs w:val="28"/>
        </w:rPr>
        <w:t>8</w:t>
      </w:r>
      <w:r>
        <w:rPr>
          <w:rFonts w:ascii="Times New Roman" w:hAnsi="Times New Roman" w:cs="Times New Roman"/>
          <w:sz w:val="28"/>
          <w:szCs w:val="28"/>
        </w:rPr>
        <w:t>.</w:t>
      </w:r>
      <w:r w:rsidRPr="0038795A">
        <w:rPr>
          <w:rFonts w:ascii="Times New Roman" w:hAnsi="Times New Roman" w:cs="Times New Roman"/>
          <w:sz w:val="28"/>
          <w:szCs w:val="28"/>
        </w:rPr>
        <w:t xml:space="preserve">Громадяни, які звернулися за </w:t>
      </w:r>
      <w:r w:rsidR="00884D87">
        <w:rPr>
          <w:rFonts w:ascii="Times New Roman" w:hAnsi="Times New Roman" w:cs="Times New Roman"/>
          <w:sz w:val="28"/>
          <w:szCs w:val="28"/>
        </w:rPr>
        <w:t>матеріальною</w:t>
      </w:r>
      <w:r w:rsidRPr="0038795A">
        <w:rPr>
          <w:rFonts w:ascii="Times New Roman" w:hAnsi="Times New Roman" w:cs="Times New Roman"/>
          <w:sz w:val="28"/>
          <w:szCs w:val="28"/>
        </w:rPr>
        <w:t xml:space="preserve"> допомогою, несуть відповідальність  за достовірність </w:t>
      </w:r>
      <w:r w:rsidR="00884D87">
        <w:rPr>
          <w:rFonts w:ascii="Times New Roman" w:hAnsi="Times New Roman" w:cs="Times New Roman"/>
          <w:sz w:val="28"/>
          <w:szCs w:val="28"/>
        </w:rPr>
        <w:t xml:space="preserve">поданих </w:t>
      </w:r>
      <w:r w:rsidRPr="0038795A">
        <w:rPr>
          <w:rFonts w:ascii="Times New Roman" w:hAnsi="Times New Roman" w:cs="Times New Roman"/>
          <w:sz w:val="28"/>
          <w:szCs w:val="28"/>
        </w:rPr>
        <w:t xml:space="preserve"> даних.</w:t>
      </w:r>
    </w:p>
    <w:p w14:paraId="1E8A2BE8" w14:textId="77777777" w:rsidR="00EA0F1A" w:rsidRPr="0038795A" w:rsidRDefault="00EA0F1A" w:rsidP="00EA0F1A">
      <w:pPr>
        <w:ind w:firstLine="708"/>
        <w:jc w:val="both"/>
        <w:rPr>
          <w:rFonts w:ascii="Times New Roman" w:hAnsi="Times New Roman" w:cs="Times New Roman"/>
          <w:sz w:val="28"/>
          <w:szCs w:val="28"/>
        </w:rPr>
      </w:pPr>
    </w:p>
    <w:p w14:paraId="1D4368FD" w14:textId="001B294C" w:rsidR="00EA0F1A" w:rsidRPr="0038795A" w:rsidRDefault="00EA0F1A" w:rsidP="00793E96">
      <w:pPr>
        <w:ind w:firstLine="708"/>
        <w:jc w:val="center"/>
        <w:rPr>
          <w:rFonts w:ascii="Times New Roman" w:hAnsi="Times New Roman" w:cs="Times New Roman"/>
          <w:b/>
          <w:sz w:val="28"/>
          <w:szCs w:val="28"/>
        </w:rPr>
      </w:pPr>
      <w:r w:rsidRPr="0038795A">
        <w:rPr>
          <w:rFonts w:ascii="Times New Roman" w:hAnsi="Times New Roman" w:cs="Times New Roman"/>
          <w:b/>
          <w:sz w:val="28"/>
          <w:szCs w:val="28"/>
        </w:rPr>
        <w:t xml:space="preserve">2. </w:t>
      </w:r>
      <w:r w:rsidR="00182589">
        <w:rPr>
          <w:rFonts w:ascii="Times New Roman" w:hAnsi="Times New Roman" w:cs="Times New Roman"/>
          <w:b/>
          <w:sz w:val="28"/>
          <w:szCs w:val="28"/>
        </w:rPr>
        <w:t>Порядок надання та розміри матеріальної допомоги</w:t>
      </w:r>
    </w:p>
    <w:p w14:paraId="64798DC4" w14:textId="619E8C9E" w:rsidR="003D514C" w:rsidRPr="00D8085E" w:rsidRDefault="00EA0F1A" w:rsidP="00EA0F1A">
      <w:pPr>
        <w:jc w:val="both"/>
        <w:rPr>
          <w:rFonts w:ascii="Times New Roman" w:hAnsi="Times New Roman" w:cs="Times New Roman"/>
          <w:b/>
          <w:sz w:val="28"/>
          <w:szCs w:val="28"/>
        </w:rPr>
      </w:pPr>
      <w:r w:rsidRPr="0038795A">
        <w:rPr>
          <w:rFonts w:ascii="Times New Roman" w:hAnsi="Times New Roman" w:cs="Times New Roman"/>
          <w:b/>
          <w:sz w:val="28"/>
          <w:szCs w:val="28"/>
        </w:rPr>
        <w:t xml:space="preserve">Матеріальна допомога надається:  </w:t>
      </w:r>
    </w:p>
    <w:p w14:paraId="5DB5CA2D" w14:textId="1C7FEF34" w:rsidR="00EA0F1A" w:rsidRPr="00E62C9D" w:rsidRDefault="00EA0F1A" w:rsidP="00EA0F1A">
      <w:pPr>
        <w:jc w:val="both"/>
        <w:rPr>
          <w:rFonts w:ascii="Times New Roman" w:hAnsi="Times New Roman" w:cs="Times New Roman"/>
          <w:sz w:val="28"/>
          <w:szCs w:val="28"/>
        </w:rPr>
      </w:pPr>
      <w:r w:rsidRPr="00CB6DE3">
        <w:rPr>
          <w:rFonts w:ascii="Times New Roman" w:hAnsi="Times New Roman" w:cs="Times New Roman"/>
          <w:sz w:val="28"/>
          <w:szCs w:val="28"/>
        </w:rPr>
        <w:t>2.1.</w:t>
      </w:r>
      <w:r w:rsidR="001B05E8" w:rsidRPr="00CB6DE3">
        <w:rPr>
          <w:rFonts w:ascii="Times New Roman" w:hAnsi="Times New Roman" w:cs="Times New Roman"/>
          <w:sz w:val="28"/>
          <w:szCs w:val="28"/>
        </w:rPr>
        <w:t>Членам сім</w:t>
      </w:r>
      <w:r w:rsidR="00AC4DF7" w:rsidRPr="00CB6DE3">
        <w:rPr>
          <w:rFonts w:ascii="Times New Roman" w:hAnsi="Times New Roman" w:cs="Times New Roman"/>
          <w:sz w:val="28"/>
          <w:szCs w:val="28"/>
        </w:rPr>
        <w:t>ей</w:t>
      </w:r>
      <w:r w:rsidR="003D514C" w:rsidRPr="00CB6DE3">
        <w:rPr>
          <w:rFonts w:ascii="Times New Roman" w:eastAsia="Calibri" w:hAnsi="Times New Roman" w:cs="Times New Roman"/>
          <w:sz w:val="28"/>
          <w:szCs w:val="28"/>
        </w:rPr>
        <w:t xml:space="preserve"> військовослужбовців, </w:t>
      </w:r>
      <w:r w:rsidR="003D514C" w:rsidRPr="00CB6DE3">
        <w:rPr>
          <w:rFonts w:ascii="Times New Roman" w:eastAsia="Calibri" w:hAnsi="Times New Roman" w:cs="Times New Roman"/>
          <w:b/>
          <w:bCs/>
          <w:sz w:val="28"/>
          <w:szCs w:val="28"/>
          <w:u w:val="single"/>
        </w:rPr>
        <w:t>які загинули</w:t>
      </w:r>
      <w:r w:rsidR="005F301D" w:rsidRPr="00CB6DE3">
        <w:rPr>
          <w:rFonts w:ascii="Times New Roman" w:eastAsia="Calibri" w:hAnsi="Times New Roman" w:cs="Times New Roman"/>
          <w:b/>
          <w:bCs/>
          <w:sz w:val="28"/>
          <w:szCs w:val="28"/>
          <w:u w:val="single"/>
        </w:rPr>
        <w:t xml:space="preserve"> (</w:t>
      </w:r>
      <w:r w:rsidR="003D514C" w:rsidRPr="00CB6DE3">
        <w:rPr>
          <w:rFonts w:ascii="Times New Roman" w:eastAsia="Calibri" w:hAnsi="Times New Roman" w:cs="Times New Roman"/>
          <w:b/>
          <w:bCs/>
          <w:sz w:val="28"/>
          <w:szCs w:val="28"/>
          <w:u w:val="single"/>
        </w:rPr>
        <w:t>померли</w:t>
      </w:r>
      <w:r w:rsidR="005F301D" w:rsidRPr="00CB6DE3">
        <w:rPr>
          <w:rFonts w:ascii="Times New Roman" w:eastAsia="Calibri" w:hAnsi="Times New Roman" w:cs="Times New Roman"/>
          <w:b/>
          <w:bCs/>
          <w:sz w:val="28"/>
          <w:szCs w:val="28"/>
          <w:u w:val="single"/>
        </w:rPr>
        <w:t>)</w:t>
      </w:r>
      <w:r w:rsidR="003D514C" w:rsidRPr="00CB6DE3">
        <w:rPr>
          <w:rFonts w:ascii="Times New Roman" w:eastAsia="Calibri" w:hAnsi="Times New Roman" w:cs="Times New Roman"/>
          <w:sz w:val="28"/>
          <w:szCs w:val="28"/>
        </w:rPr>
        <w:t xml:space="preserve"> </w:t>
      </w:r>
      <w:r w:rsidR="003D514C" w:rsidRPr="00CB6DE3">
        <w:rPr>
          <w:rFonts w:ascii="Times New Roman" w:hAnsi="Times New Roman" w:cs="Times New Roman"/>
          <w:sz w:val="28"/>
          <w:szCs w:val="28"/>
        </w:rPr>
        <w:t xml:space="preserve"> при виконанні службових обов’язків, пов’язаних із захистом Батьківщини у зоні проведення </w:t>
      </w:r>
      <w:r w:rsidR="003D514C" w:rsidRPr="00CB6DE3">
        <w:rPr>
          <w:rFonts w:ascii="Times New Roman" w:eastAsia="Calibri" w:hAnsi="Times New Roman" w:cs="Times New Roman"/>
          <w:sz w:val="28"/>
          <w:szCs w:val="28"/>
        </w:rPr>
        <w:t>операції Об’єднаних сил, захисту та інтересів держави у зв’язку з</w:t>
      </w:r>
      <w:r w:rsidR="003D514C" w:rsidRPr="00CB6DE3">
        <w:rPr>
          <w:rFonts w:ascii="Times New Roman" w:hAnsi="Times New Roman" w:cs="Times New Roman"/>
          <w:noProof/>
          <w:sz w:val="28"/>
          <w:szCs w:val="28"/>
        </w:rPr>
        <w:t xml:space="preserve"> </w:t>
      </w:r>
      <w:r w:rsidR="003D514C" w:rsidRPr="00CB6DE3">
        <w:rPr>
          <w:rFonts w:ascii="Times New Roman" w:eastAsia="Calibri" w:hAnsi="Times New Roman" w:cs="Times New Roman"/>
          <w:sz w:val="28"/>
          <w:szCs w:val="28"/>
        </w:rPr>
        <w:t xml:space="preserve">військовою агресією російської федерації проти </w:t>
      </w:r>
      <w:r w:rsidR="003D514C" w:rsidRPr="00E62C9D">
        <w:rPr>
          <w:rFonts w:ascii="Times New Roman" w:eastAsia="Calibri" w:hAnsi="Times New Roman" w:cs="Times New Roman"/>
          <w:sz w:val="28"/>
          <w:szCs w:val="28"/>
        </w:rPr>
        <w:t>України в тому числі,</w:t>
      </w:r>
      <w:r w:rsidR="005F301D" w:rsidRPr="00E62C9D">
        <w:rPr>
          <w:rFonts w:ascii="Times New Roman" w:eastAsia="Calibri" w:hAnsi="Times New Roman" w:cs="Times New Roman"/>
          <w:sz w:val="28"/>
          <w:szCs w:val="28"/>
        </w:rPr>
        <w:t xml:space="preserve"> членам сімей військовослужбовців,</w:t>
      </w:r>
      <w:r w:rsidR="003D514C" w:rsidRPr="00E62C9D">
        <w:rPr>
          <w:rFonts w:ascii="Times New Roman" w:eastAsia="Calibri" w:hAnsi="Times New Roman" w:cs="Times New Roman"/>
          <w:sz w:val="28"/>
          <w:szCs w:val="28"/>
        </w:rPr>
        <w:t xml:space="preserve"> які померли під час перебування у відпустці, відрядженні, на лікуванні</w:t>
      </w:r>
      <w:r w:rsidR="005F301D" w:rsidRPr="00E62C9D">
        <w:rPr>
          <w:rFonts w:ascii="Times New Roman" w:eastAsia="Calibri" w:hAnsi="Times New Roman" w:cs="Times New Roman"/>
          <w:sz w:val="28"/>
          <w:szCs w:val="28"/>
        </w:rPr>
        <w:t>, тощо</w:t>
      </w:r>
      <w:r w:rsidRPr="00E62C9D">
        <w:rPr>
          <w:rFonts w:ascii="Times New Roman" w:hAnsi="Times New Roman" w:cs="Times New Roman"/>
          <w:sz w:val="28"/>
          <w:szCs w:val="28"/>
        </w:rPr>
        <w:t>.</w:t>
      </w:r>
    </w:p>
    <w:p w14:paraId="0152B22E" w14:textId="14EEAC2F" w:rsidR="00C61DA4" w:rsidRPr="0038795A" w:rsidRDefault="00C61DA4" w:rsidP="00C61DA4">
      <w:pPr>
        <w:ind w:firstLine="708"/>
        <w:jc w:val="both"/>
        <w:rPr>
          <w:rFonts w:ascii="Times New Roman" w:hAnsi="Times New Roman" w:cs="Times New Roman"/>
          <w:sz w:val="28"/>
          <w:szCs w:val="28"/>
        </w:rPr>
      </w:pPr>
      <w:r w:rsidRPr="0038795A">
        <w:rPr>
          <w:rFonts w:ascii="Times New Roman" w:hAnsi="Times New Roman" w:cs="Times New Roman"/>
          <w:sz w:val="28"/>
          <w:szCs w:val="28"/>
        </w:rPr>
        <w:t xml:space="preserve">Для надання матеріальної допомоги заявник із числа громадян, передбачених </w:t>
      </w:r>
      <w:r w:rsidRPr="0038795A">
        <w:rPr>
          <w:rFonts w:ascii="Times New Roman" w:hAnsi="Times New Roman" w:cs="Times New Roman"/>
          <w:b/>
          <w:sz w:val="28"/>
          <w:szCs w:val="28"/>
        </w:rPr>
        <w:t>підпунктом 2.1</w:t>
      </w:r>
      <w:r w:rsidR="007E229B">
        <w:rPr>
          <w:rFonts w:ascii="Times New Roman" w:hAnsi="Times New Roman" w:cs="Times New Roman"/>
          <w:b/>
          <w:sz w:val="28"/>
          <w:szCs w:val="28"/>
        </w:rPr>
        <w:t>.</w:t>
      </w:r>
      <w:r w:rsidRPr="0038795A">
        <w:rPr>
          <w:rFonts w:ascii="Times New Roman" w:hAnsi="Times New Roman" w:cs="Times New Roman"/>
          <w:sz w:val="28"/>
          <w:szCs w:val="28"/>
        </w:rPr>
        <w:t xml:space="preserve"> цього Порядку подає на ім’я сільського голови заяву із наданням згоди на обробку персональних даних. </w:t>
      </w:r>
    </w:p>
    <w:p w14:paraId="5C8A2C9B" w14:textId="2FB1BFFD" w:rsidR="00C61DA4" w:rsidRPr="0038795A" w:rsidRDefault="00C61DA4" w:rsidP="00C61DA4">
      <w:pPr>
        <w:jc w:val="both"/>
        <w:rPr>
          <w:rFonts w:ascii="Times New Roman" w:hAnsi="Times New Roman" w:cs="Times New Roman"/>
          <w:sz w:val="28"/>
          <w:szCs w:val="28"/>
        </w:rPr>
      </w:pPr>
      <w:r w:rsidRPr="0038795A">
        <w:rPr>
          <w:rFonts w:ascii="Times New Roman" w:hAnsi="Times New Roman" w:cs="Times New Roman"/>
          <w:sz w:val="28"/>
          <w:szCs w:val="28"/>
        </w:rPr>
        <w:t xml:space="preserve">До заяви додаються наступні документи: </w:t>
      </w:r>
    </w:p>
    <w:p w14:paraId="0DD9FA1B" w14:textId="2CFB38D4" w:rsidR="00884D87" w:rsidRDefault="00C61DA4" w:rsidP="00C61DA4">
      <w:pPr>
        <w:jc w:val="both"/>
        <w:rPr>
          <w:rFonts w:ascii="Times New Roman" w:hAnsi="Times New Roman" w:cs="Times New Roman"/>
          <w:sz w:val="28"/>
          <w:szCs w:val="28"/>
        </w:rPr>
      </w:pPr>
      <w:r w:rsidRPr="0038795A">
        <w:rPr>
          <w:rFonts w:ascii="Times New Roman" w:hAnsi="Times New Roman" w:cs="Times New Roman"/>
          <w:sz w:val="28"/>
          <w:szCs w:val="28"/>
        </w:rPr>
        <w:t xml:space="preserve">-копія </w:t>
      </w:r>
      <w:r w:rsidR="00884D87">
        <w:rPr>
          <w:rFonts w:ascii="Times New Roman" w:hAnsi="Times New Roman" w:cs="Times New Roman"/>
          <w:sz w:val="28"/>
          <w:szCs w:val="28"/>
        </w:rPr>
        <w:t>паспорта заявника</w:t>
      </w:r>
      <w:r w:rsidRPr="0038795A">
        <w:rPr>
          <w:rFonts w:ascii="Times New Roman" w:hAnsi="Times New Roman" w:cs="Times New Roman"/>
          <w:sz w:val="28"/>
          <w:szCs w:val="28"/>
        </w:rPr>
        <w:t>;</w:t>
      </w:r>
    </w:p>
    <w:p w14:paraId="3BDE225B" w14:textId="22528701" w:rsidR="00C61DA4" w:rsidRPr="0038795A" w:rsidRDefault="00884D87" w:rsidP="00C61DA4">
      <w:pPr>
        <w:jc w:val="both"/>
        <w:rPr>
          <w:rFonts w:ascii="Times New Roman" w:hAnsi="Times New Roman" w:cs="Times New Roman"/>
          <w:sz w:val="28"/>
          <w:szCs w:val="28"/>
        </w:rPr>
      </w:pPr>
      <w:r>
        <w:rPr>
          <w:rFonts w:ascii="Times New Roman" w:hAnsi="Times New Roman" w:cs="Times New Roman"/>
          <w:sz w:val="28"/>
          <w:szCs w:val="28"/>
        </w:rPr>
        <w:t>-копія витягу з реєстру зареєстрованих осіб;</w:t>
      </w:r>
      <w:r w:rsidR="00C61DA4" w:rsidRPr="0038795A">
        <w:rPr>
          <w:rFonts w:ascii="Times New Roman" w:hAnsi="Times New Roman" w:cs="Times New Roman"/>
          <w:sz w:val="28"/>
          <w:szCs w:val="28"/>
        </w:rPr>
        <w:t xml:space="preserve"> </w:t>
      </w:r>
    </w:p>
    <w:p w14:paraId="53D8DF83" w14:textId="77777777" w:rsidR="00C61DA4" w:rsidRPr="0038795A" w:rsidRDefault="00C61DA4" w:rsidP="00C61DA4">
      <w:pPr>
        <w:jc w:val="both"/>
        <w:rPr>
          <w:rFonts w:ascii="Times New Roman" w:hAnsi="Times New Roman" w:cs="Times New Roman"/>
          <w:sz w:val="28"/>
          <w:szCs w:val="28"/>
        </w:rPr>
      </w:pPr>
      <w:r w:rsidRPr="0038795A">
        <w:rPr>
          <w:rFonts w:ascii="Times New Roman" w:hAnsi="Times New Roman" w:cs="Times New Roman"/>
          <w:sz w:val="28"/>
          <w:szCs w:val="28"/>
        </w:rP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1EF8A6E3" w14:textId="40C2872C" w:rsidR="00C61DA4" w:rsidRPr="0038795A" w:rsidRDefault="00C61DA4" w:rsidP="00C61DA4">
      <w:pPr>
        <w:jc w:val="both"/>
        <w:rPr>
          <w:rFonts w:ascii="Times New Roman" w:hAnsi="Times New Roman" w:cs="Times New Roman"/>
          <w:sz w:val="28"/>
          <w:szCs w:val="28"/>
        </w:rPr>
      </w:pPr>
      <w:r w:rsidRPr="0038795A">
        <w:rPr>
          <w:rFonts w:ascii="Times New Roman" w:hAnsi="Times New Roman" w:cs="Times New Roman"/>
          <w:sz w:val="28"/>
          <w:szCs w:val="28"/>
        </w:rPr>
        <w:lastRenderedPageBreak/>
        <w:t xml:space="preserve">-копія  довідки з військової частини про те, що смерть військовослужбовця пов’язана з виконанням обов’язків військової служби під час захисту населення та інтересів держави  у зв’язку з військовою агресією російської федерації проти України, або інший  документ, що свідчить про причини та обставини </w:t>
      </w:r>
      <w:r>
        <w:rPr>
          <w:rFonts w:ascii="Times New Roman" w:hAnsi="Times New Roman" w:cs="Times New Roman"/>
          <w:sz w:val="28"/>
          <w:szCs w:val="28"/>
        </w:rPr>
        <w:t>смерті</w:t>
      </w:r>
      <w:r w:rsidRPr="0038795A">
        <w:rPr>
          <w:rFonts w:ascii="Times New Roman" w:hAnsi="Times New Roman" w:cs="Times New Roman"/>
          <w:sz w:val="28"/>
          <w:szCs w:val="28"/>
        </w:rPr>
        <w:t xml:space="preserve">  військового; </w:t>
      </w:r>
    </w:p>
    <w:p w14:paraId="44272569" w14:textId="77777777" w:rsidR="00C61DA4" w:rsidRPr="0038795A" w:rsidRDefault="00C61DA4" w:rsidP="00C61DA4">
      <w:pPr>
        <w:jc w:val="both"/>
        <w:rPr>
          <w:rFonts w:ascii="Times New Roman" w:hAnsi="Times New Roman" w:cs="Times New Roman"/>
          <w:sz w:val="28"/>
          <w:szCs w:val="28"/>
        </w:rPr>
      </w:pPr>
      <w:r w:rsidRPr="0038795A">
        <w:rPr>
          <w:rFonts w:ascii="Times New Roman" w:hAnsi="Times New Roman" w:cs="Times New Roman"/>
          <w:sz w:val="28"/>
          <w:szCs w:val="28"/>
        </w:rPr>
        <w:t>-копія свідоцтва про смерть;</w:t>
      </w:r>
    </w:p>
    <w:p w14:paraId="2CD309E8" w14:textId="35060615" w:rsidR="00C61DA4" w:rsidRPr="0038795A" w:rsidRDefault="00C61DA4" w:rsidP="00C61DA4">
      <w:pPr>
        <w:jc w:val="both"/>
        <w:rPr>
          <w:rFonts w:ascii="Times New Roman" w:hAnsi="Times New Roman" w:cs="Times New Roman"/>
          <w:sz w:val="28"/>
          <w:szCs w:val="28"/>
        </w:rPr>
      </w:pPr>
      <w:r w:rsidRPr="0038795A">
        <w:rPr>
          <w:rFonts w:ascii="Times New Roman" w:hAnsi="Times New Roman" w:cs="Times New Roman"/>
          <w:sz w:val="28"/>
          <w:szCs w:val="28"/>
        </w:rPr>
        <w:t>-копії документів, що підтверджують ступінь спорідненості</w:t>
      </w:r>
      <w:r>
        <w:rPr>
          <w:rFonts w:ascii="Times New Roman" w:hAnsi="Times New Roman" w:cs="Times New Roman"/>
          <w:sz w:val="28"/>
          <w:szCs w:val="28"/>
        </w:rPr>
        <w:t xml:space="preserve"> (родинні відносини)</w:t>
      </w:r>
      <w:r w:rsidRPr="0038795A">
        <w:rPr>
          <w:rFonts w:ascii="Times New Roman" w:hAnsi="Times New Roman" w:cs="Times New Roman"/>
          <w:sz w:val="28"/>
          <w:szCs w:val="28"/>
        </w:rPr>
        <w:t xml:space="preserve"> заявника та загиблого</w:t>
      </w:r>
      <w:r w:rsidR="00E62C9D">
        <w:rPr>
          <w:rFonts w:ascii="Times New Roman" w:hAnsi="Times New Roman" w:cs="Times New Roman"/>
          <w:sz w:val="28"/>
          <w:szCs w:val="28"/>
        </w:rPr>
        <w:t xml:space="preserve"> (померлого)</w:t>
      </w:r>
      <w:r w:rsidRPr="0038795A">
        <w:rPr>
          <w:rFonts w:ascii="Times New Roman" w:hAnsi="Times New Roman" w:cs="Times New Roman"/>
          <w:sz w:val="28"/>
          <w:szCs w:val="28"/>
        </w:rPr>
        <w:t>;</w:t>
      </w:r>
    </w:p>
    <w:p w14:paraId="426B3678" w14:textId="04C0102C" w:rsidR="00C61DA4" w:rsidRPr="0038795A" w:rsidRDefault="00C61DA4" w:rsidP="00C61DA4">
      <w:pPr>
        <w:jc w:val="both"/>
        <w:rPr>
          <w:rFonts w:ascii="Times New Roman" w:hAnsi="Times New Roman" w:cs="Times New Roman"/>
          <w:sz w:val="28"/>
          <w:szCs w:val="28"/>
        </w:rPr>
      </w:pPr>
      <w:r w:rsidRPr="0038795A">
        <w:rPr>
          <w:rFonts w:ascii="Times New Roman" w:hAnsi="Times New Roman" w:cs="Times New Roman"/>
          <w:sz w:val="28"/>
          <w:szCs w:val="28"/>
        </w:rPr>
        <w:t>-довідка про банківські реквізити заявника для виплати матеріальної допомоги через банківську установу</w:t>
      </w:r>
      <w:r w:rsidR="00EA747D">
        <w:rPr>
          <w:rFonts w:ascii="Times New Roman" w:hAnsi="Times New Roman" w:cs="Times New Roman"/>
          <w:sz w:val="28"/>
          <w:szCs w:val="28"/>
        </w:rPr>
        <w:t>;</w:t>
      </w:r>
    </w:p>
    <w:p w14:paraId="2615766F" w14:textId="6EC5DB7B" w:rsidR="00C61DA4" w:rsidRDefault="00C61DA4" w:rsidP="00C61DA4">
      <w:pPr>
        <w:jc w:val="both"/>
        <w:rPr>
          <w:rFonts w:ascii="Times New Roman" w:hAnsi="Times New Roman" w:cs="Times New Roman"/>
          <w:sz w:val="28"/>
          <w:szCs w:val="28"/>
        </w:rPr>
      </w:pPr>
      <w:r w:rsidRPr="0038795A">
        <w:rPr>
          <w:rFonts w:ascii="Times New Roman" w:hAnsi="Times New Roman" w:cs="Times New Roman"/>
          <w:sz w:val="28"/>
          <w:szCs w:val="28"/>
        </w:rPr>
        <w:t>-</w:t>
      </w:r>
      <w:r w:rsidR="00EF60A2">
        <w:rPr>
          <w:rFonts w:ascii="Times New Roman" w:hAnsi="Times New Roman" w:cs="Times New Roman"/>
          <w:sz w:val="28"/>
          <w:szCs w:val="28"/>
        </w:rPr>
        <w:t>д</w:t>
      </w:r>
      <w:r w:rsidRPr="0038795A">
        <w:rPr>
          <w:rFonts w:ascii="Times New Roman" w:hAnsi="Times New Roman" w:cs="Times New Roman"/>
          <w:sz w:val="28"/>
          <w:szCs w:val="28"/>
        </w:rPr>
        <w:t xml:space="preserve">окументи, що підтверджують обставини </w:t>
      </w:r>
      <w:r w:rsidR="00EF60A2">
        <w:rPr>
          <w:rFonts w:ascii="Times New Roman" w:hAnsi="Times New Roman" w:cs="Times New Roman"/>
          <w:sz w:val="28"/>
          <w:szCs w:val="28"/>
        </w:rPr>
        <w:t xml:space="preserve"> смерті військовослужбовця під час перебування у  службовому відрядженні, відпустці або лікуванні</w:t>
      </w:r>
      <w:r w:rsidR="00E62C9D">
        <w:rPr>
          <w:rFonts w:ascii="Times New Roman" w:hAnsi="Times New Roman" w:cs="Times New Roman"/>
          <w:sz w:val="28"/>
          <w:szCs w:val="28"/>
        </w:rPr>
        <w:t>, тощо</w:t>
      </w:r>
      <w:r w:rsidR="00EF60A2">
        <w:rPr>
          <w:rFonts w:ascii="Times New Roman" w:hAnsi="Times New Roman" w:cs="Times New Roman"/>
          <w:sz w:val="28"/>
          <w:szCs w:val="28"/>
        </w:rPr>
        <w:t xml:space="preserve">. </w:t>
      </w:r>
    </w:p>
    <w:p w14:paraId="751E0F80" w14:textId="7FC01B5A" w:rsidR="00EF60A2" w:rsidRPr="0038795A" w:rsidRDefault="00EF60A2" w:rsidP="00C61DA4">
      <w:pPr>
        <w:jc w:val="both"/>
        <w:rPr>
          <w:rFonts w:ascii="Times New Roman" w:hAnsi="Times New Roman" w:cs="Times New Roman"/>
          <w:sz w:val="28"/>
          <w:szCs w:val="28"/>
        </w:rPr>
      </w:pPr>
      <w:r w:rsidRPr="0038795A">
        <w:rPr>
          <w:rFonts w:ascii="Times New Roman" w:hAnsi="Times New Roman" w:cs="Times New Roman"/>
          <w:sz w:val="28"/>
          <w:szCs w:val="28"/>
        </w:rPr>
        <w:t xml:space="preserve">-інші документи, що підтверджують обставини, для надання матеріальної </w:t>
      </w:r>
      <w:r w:rsidR="00EA747D">
        <w:rPr>
          <w:rFonts w:ascii="Times New Roman" w:hAnsi="Times New Roman" w:cs="Times New Roman"/>
          <w:sz w:val="28"/>
          <w:szCs w:val="28"/>
        </w:rPr>
        <w:t>допомоги</w:t>
      </w:r>
      <w:r w:rsidR="00AC4DF7">
        <w:rPr>
          <w:rFonts w:ascii="Times New Roman" w:hAnsi="Times New Roman" w:cs="Times New Roman"/>
          <w:sz w:val="28"/>
          <w:szCs w:val="28"/>
        </w:rPr>
        <w:t xml:space="preserve"> (за наявності)</w:t>
      </w:r>
      <w:r w:rsidR="00EA747D">
        <w:rPr>
          <w:rFonts w:ascii="Times New Roman" w:hAnsi="Times New Roman" w:cs="Times New Roman"/>
          <w:sz w:val="28"/>
          <w:szCs w:val="28"/>
        </w:rPr>
        <w:t>.</w:t>
      </w:r>
    </w:p>
    <w:p w14:paraId="206D35D3" w14:textId="4D1CC375" w:rsidR="00C61DA4" w:rsidRPr="0038795A" w:rsidRDefault="00C61DA4" w:rsidP="00C61DA4">
      <w:pPr>
        <w:jc w:val="both"/>
        <w:rPr>
          <w:rFonts w:ascii="Times New Roman" w:hAnsi="Times New Roman" w:cs="Times New Roman"/>
          <w:sz w:val="28"/>
          <w:szCs w:val="28"/>
        </w:rPr>
      </w:pPr>
      <w:r w:rsidRPr="0038795A">
        <w:rPr>
          <w:rFonts w:ascii="Times New Roman" w:hAnsi="Times New Roman" w:cs="Times New Roman"/>
          <w:sz w:val="28"/>
          <w:szCs w:val="28"/>
        </w:rPr>
        <w:t xml:space="preserve">Розмір допомоги становить – </w:t>
      </w:r>
      <w:r w:rsidR="00EF60A2">
        <w:rPr>
          <w:rFonts w:ascii="Times New Roman" w:hAnsi="Times New Roman" w:cs="Times New Roman"/>
          <w:sz w:val="28"/>
          <w:szCs w:val="28"/>
        </w:rPr>
        <w:t xml:space="preserve"> </w:t>
      </w:r>
      <w:r w:rsidRPr="001B05E8">
        <w:rPr>
          <w:rFonts w:ascii="Times New Roman" w:hAnsi="Times New Roman" w:cs="Times New Roman"/>
          <w:b/>
          <w:bCs/>
          <w:sz w:val="28"/>
          <w:szCs w:val="28"/>
          <w:u w:val="single"/>
        </w:rPr>
        <w:t>50 000, 00 гривень.</w:t>
      </w:r>
    </w:p>
    <w:p w14:paraId="18B6ADA8" w14:textId="55060304" w:rsidR="00C61DA4" w:rsidRPr="0038795A" w:rsidRDefault="00C61DA4" w:rsidP="00C61DA4">
      <w:pPr>
        <w:jc w:val="both"/>
        <w:rPr>
          <w:rFonts w:ascii="Times New Roman" w:hAnsi="Times New Roman" w:cs="Times New Roman"/>
          <w:sz w:val="28"/>
          <w:szCs w:val="28"/>
        </w:rPr>
      </w:pPr>
      <w:r w:rsidRPr="0038795A">
        <w:rPr>
          <w:rFonts w:ascii="Times New Roman" w:hAnsi="Times New Roman" w:cs="Times New Roman"/>
          <w:sz w:val="28"/>
          <w:szCs w:val="28"/>
        </w:rPr>
        <w:t xml:space="preserve">      </w:t>
      </w:r>
      <w:r w:rsidRPr="0038795A">
        <w:rPr>
          <w:rFonts w:ascii="Times New Roman" w:eastAsia="Calibri" w:hAnsi="Times New Roman" w:cs="Times New Roman"/>
          <w:sz w:val="28"/>
          <w:szCs w:val="28"/>
        </w:rPr>
        <w:t xml:space="preserve">Така допомога виплачується </w:t>
      </w:r>
      <w:r w:rsidRPr="0038795A">
        <w:rPr>
          <w:rFonts w:ascii="Times New Roman" w:hAnsi="Times New Roman" w:cs="Times New Roman"/>
          <w:sz w:val="28"/>
          <w:szCs w:val="28"/>
        </w:rPr>
        <w:t>одному з членів сім’ї загиблого</w:t>
      </w:r>
      <w:r w:rsidR="00EF60A2">
        <w:rPr>
          <w:rFonts w:ascii="Times New Roman" w:hAnsi="Times New Roman" w:cs="Times New Roman"/>
          <w:sz w:val="28"/>
          <w:szCs w:val="28"/>
        </w:rPr>
        <w:t xml:space="preserve"> (</w:t>
      </w:r>
      <w:r w:rsidRPr="0038795A">
        <w:rPr>
          <w:rFonts w:ascii="Times New Roman" w:hAnsi="Times New Roman" w:cs="Times New Roman"/>
          <w:sz w:val="28"/>
          <w:szCs w:val="28"/>
        </w:rPr>
        <w:t>померлого</w:t>
      </w:r>
      <w:r w:rsidR="00EF60A2">
        <w:rPr>
          <w:rFonts w:ascii="Times New Roman" w:hAnsi="Times New Roman" w:cs="Times New Roman"/>
          <w:sz w:val="28"/>
          <w:szCs w:val="28"/>
        </w:rPr>
        <w:t>)</w:t>
      </w:r>
      <w:r w:rsidRPr="0038795A">
        <w:rPr>
          <w:rFonts w:ascii="Times New Roman" w:hAnsi="Times New Roman" w:cs="Times New Roman"/>
          <w:sz w:val="28"/>
          <w:szCs w:val="28"/>
        </w:rPr>
        <w:t xml:space="preserve"> військовослужбовця, що разом проживали та вели спільний побут (один з подружжя, батьки, діти).</w:t>
      </w:r>
    </w:p>
    <w:p w14:paraId="5241E30E" w14:textId="77777777" w:rsidR="003D514C" w:rsidRDefault="003D514C" w:rsidP="00EA0F1A">
      <w:pPr>
        <w:jc w:val="both"/>
        <w:rPr>
          <w:rFonts w:ascii="Times New Roman" w:hAnsi="Times New Roman" w:cs="Times New Roman"/>
          <w:sz w:val="28"/>
          <w:szCs w:val="28"/>
        </w:rPr>
      </w:pPr>
    </w:p>
    <w:p w14:paraId="3416D9F6" w14:textId="76527CC7" w:rsidR="00C61DA4" w:rsidRPr="00CB6DE3" w:rsidRDefault="00CC3DAE" w:rsidP="003D514C">
      <w:pPr>
        <w:jc w:val="both"/>
        <w:rPr>
          <w:rFonts w:ascii="Times New Roman" w:hAnsi="Times New Roman" w:cs="Times New Roman"/>
          <w:sz w:val="28"/>
          <w:szCs w:val="28"/>
        </w:rPr>
      </w:pPr>
      <w:r w:rsidRPr="00CB6DE3">
        <w:rPr>
          <w:rFonts w:ascii="Times New Roman" w:eastAsia="Calibri" w:hAnsi="Times New Roman" w:cs="Times New Roman"/>
          <w:sz w:val="28"/>
          <w:szCs w:val="28"/>
        </w:rPr>
        <w:t>2.</w:t>
      </w:r>
      <w:r w:rsidR="005F301D" w:rsidRPr="00CB6DE3">
        <w:rPr>
          <w:rFonts w:ascii="Times New Roman" w:eastAsia="Calibri" w:hAnsi="Times New Roman" w:cs="Times New Roman"/>
          <w:sz w:val="28"/>
          <w:szCs w:val="28"/>
        </w:rPr>
        <w:t>2</w:t>
      </w:r>
      <w:r w:rsidRPr="00CB6DE3">
        <w:rPr>
          <w:rFonts w:ascii="Times New Roman" w:eastAsia="Calibri" w:hAnsi="Times New Roman" w:cs="Times New Roman"/>
          <w:sz w:val="28"/>
          <w:szCs w:val="28"/>
        </w:rPr>
        <w:t>.</w:t>
      </w:r>
      <w:r w:rsidR="00555A3E" w:rsidRPr="00CB6DE3">
        <w:rPr>
          <w:rFonts w:ascii="Times New Roman" w:eastAsia="Calibri" w:hAnsi="Times New Roman" w:cs="Times New Roman"/>
          <w:sz w:val="28"/>
          <w:szCs w:val="28"/>
        </w:rPr>
        <w:t>Члена</w:t>
      </w:r>
      <w:r w:rsidR="00EA747D" w:rsidRPr="00CB6DE3">
        <w:rPr>
          <w:rFonts w:ascii="Times New Roman" w:eastAsia="Calibri" w:hAnsi="Times New Roman" w:cs="Times New Roman"/>
          <w:sz w:val="28"/>
          <w:szCs w:val="28"/>
        </w:rPr>
        <w:t>м</w:t>
      </w:r>
      <w:r w:rsidR="00555A3E" w:rsidRPr="00CB6DE3">
        <w:rPr>
          <w:rFonts w:ascii="Times New Roman" w:eastAsia="Calibri" w:hAnsi="Times New Roman" w:cs="Times New Roman"/>
          <w:sz w:val="28"/>
          <w:szCs w:val="28"/>
        </w:rPr>
        <w:t xml:space="preserve"> сім</w:t>
      </w:r>
      <w:r w:rsidR="00AC4DF7" w:rsidRPr="00CB6DE3">
        <w:rPr>
          <w:rFonts w:ascii="Times New Roman" w:eastAsia="Calibri" w:hAnsi="Times New Roman" w:cs="Times New Roman"/>
          <w:sz w:val="28"/>
          <w:szCs w:val="28"/>
        </w:rPr>
        <w:t>ей</w:t>
      </w:r>
      <w:r w:rsidRPr="00CB6DE3">
        <w:rPr>
          <w:rFonts w:ascii="Times New Roman" w:hAnsi="Times New Roman" w:cs="Times New Roman"/>
          <w:sz w:val="28"/>
          <w:szCs w:val="28"/>
        </w:rPr>
        <w:t xml:space="preserve"> </w:t>
      </w:r>
      <w:r w:rsidRPr="00CB6DE3">
        <w:rPr>
          <w:rFonts w:ascii="Times New Roman" w:eastAsia="Calibri" w:hAnsi="Times New Roman" w:cs="Times New Roman"/>
          <w:sz w:val="28"/>
          <w:szCs w:val="28"/>
        </w:rPr>
        <w:t>військовослужбовців, які загинули</w:t>
      </w:r>
      <w:r w:rsidR="00555A3E" w:rsidRPr="00CB6DE3">
        <w:rPr>
          <w:rFonts w:ascii="Times New Roman" w:eastAsia="Calibri" w:hAnsi="Times New Roman" w:cs="Times New Roman"/>
          <w:sz w:val="28"/>
          <w:szCs w:val="28"/>
        </w:rPr>
        <w:t xml:space="preserve"> (</w:t>
      </w:r>
      <w:r w:rsidRPr="00CB6DE3">
        <w:rPr>
          <w:rFonts w:ascii="Times New Roman" w:eastAsia="Calibri" w:hAnsi="Times New Roman" w:cs="Times New Roman"/>
          <w:sz w:val="28"/>
          <w:szCs w:val="28"/>
        </w:rPr>
        <w:t>померли</w:t>
      </w:r>
      <w:r w:rsidR="00555A3E" w:rsidRPr="00CB6DE3">
        <w:rPr>
          <w:rFonts w:ascii="Times New Roman" w:eastAsia="Calibri" w:hAnsi="Times New Roman" w:cs="Times New Roman"/>
          <w:sz w:val="28"/>
          <w:szCs w:val="28"/>
        </w:rPr>
        <w:t>)</w:t>
      </w:r>
      <w:r w:rsidRPr="00CB6DE3">
        <w:rPr>
          <w:rFonts w:ascii="Times New Roman" w:eastAsia="Calibri" w:hAnsi="Times New Roman" w:cs="Times New Roman"/>
          <w:sz w:val="28"/>
          <w:szCs w:val="28"/>
        </w:rPr>
        <w:t xml:space="preserve"> </w:t>
      </w:r>
      <w:r w:rsidRPr="00CB6DE3">
        <w:rPr>
          <w:rFonts w:ascii="Times New Roman" w:hAnsi="Times New Roman" w:cs="Times New Roman"/>
          <w:sz w:val="28"/>
          <w:szCs w:val="28"/>
        </w:rPr>
        <w:t xml:space="preserve"> при виконанні службових обов’язків, пов’язаних із захистом Батьківщини у зоні проведення </w:t>
      </w:r>
      <w:r w:rsidRPr="00CB6DE3">
        <w:rPr>
          <w:rFonts w:ascii="Times New Roman" w:eastAsia="Calibri" w:hAnsi="Times New Roman" w:cs="Times New Roman"/>
          <w:sz w:val="28"/>
          <w:szCs w:val="28"/>
        </w:rPr>
        <w:t>операції Об’єднаних сил, захисту та інтересів держави у зв’язку з</w:t>
      </w:r>
      <w:r w:rsidRPr="00CB6DE3">
        <w:rPr>
          <w:rFonts w:ascii="Times New Roman" w:hAnsi="Times New Roman" w:cs="Times New Roman"/>
          <w:noProof/>
          <w:sz w:val="28"/>
          <w:szCs w:val="28"/>
        </w:rPr>
        <w:t xml:space="preserve"> </w:t>
      </w:r>
      <w:r w:rsidRPr="00CB6DE3">
        <w:rPr>
          <w:rFonts w:ascii="Times New Roman" w:eastAsia="Calibri" w:hAnsi="Times New Roman" w:cs="Times New Roman"/>
          <w:sz w:val="28"/>
          <w:szCs w:val="28"/>
        </w:rPr>
        <w:t xml:space="preserve">військовою агресією російської федерації проти України на організацію </w:t>
      </w:r>
      <w:r w:rsidRPr="00CB6DE3">
        <w:rPr>
          <w:rFonts w:ascii="Times New Roman" w:eastAsia="Calibri" w:hAnsi="Times New Roman" w:cs="Times New Roman"/>
          <w:b/>
          <w:bCs/>
          <w:sz w:val="28"/>
          <w:szCs w:val="28"/>
          <w:u w:val="single"/>
        </w:rPr>
        <w:t>та проведення поховання</w:t>
      </w:r>
      <w:r w:rsidR="00EA747D" w:rsidRPr="00CB6DE3">
        <w:rPr>
          <w:rFonts w:ascii="Times New Roman" w:eastAsia="Calibri" w:hAnsi="Times New Roman" w:cs="Times New Roman"/>
          <w:sz w:val="28"/>
          <w:szCs w:val="28"/>
          <w:u w:val="single"/>
        </w:rPr>
        <w:t xml:space="preserve"> </w:t>
      </w:r>
      <w:r w:rsidRPr="00CB6DE3">
        <w:rPr>
          <w:rFonts w:ascii="Times New Roman" w:eastAsia="Calibri" w:hAnsi="Times New Roman" w:cs="Times New Roman"/>
          <w:sz w:val="28"/>
          <w:szCs w:val="28"/>
        </w:rPr>
        <w:t>(в тому числ</w:t>
      </w:r>
      <w:r w:rsidR="00555A3E" w:rsidRPr="00CB6DE3">
        <w:rPr>
          <w:rFonts w:ascii="Times New Roman" w:eastAsia="Calibri" w:hAnsi="Times New Roman" w:cs="Times New Roman"/>
          <w:sz w:val="28"/>
          <w:szCs w:val="28"/>
        </w:rPr>
        <w:t>і членам сім</w:t>
      </w:r>
      <w:r w:rsidR="00AC4DF7" w:rsidRPr="00CB6DE3">
        <w:rPr>
          <w:rFonts w:ascii="Times New Roman" w:eastAsia="Calibri" w:hAnsi="Times New Roman" w:cs="Times New Roman"/>
          <w:sz w:val="28"/>
          <w:szCs w:val="28"/>
        </w:rPr>
        <w:t>ей</w:t>
      </w:r>
      <w:r w:rsidR="00555A3E" w:rsidRPr="00CB6DE3">
        <w:rPr>
          <w:rFonts w:ascii="Times New Roman" w:eastAsia="Calibri" w:hAnsi="Times New Roman" w:cs="Times New Roman"/>
          <w:sz w:val="28"/>
          <w:szCs w:val="28"/>
        </w:rPr>
        <w:t xml:space="preserve"> військовослужбовців</w:t>
      </w:r>
      <w:r w:rsidRPr="00CB6DE3">
        <w:rPr>
          <w:rFonts w:ascii="Times New Roman" w:eastAsia="Calibri" w:hAnsi="Times New Roman" w:cs="Times New Roman"/>
          <w:sz w:val="28"/>
          <w:szCs w:val="28"/>
        </w:rPr>
        <w:t>, які померли під час перебування у  відпустці, відрядженні, на лікуванні)</w:t>
      </w:r>
      <w:r w:rsidRPr="00CB6DE3">
        <w:rPr>
          <w:rFonts w:ascii="Times New Roman" w:hAnsi="Times New Roman" w:cs="Times New Roman"/>
          <w:sz w:val="28"/>
          <w:szCs w:val="28"/>
        </w:rPr>
        <w:t>.</w:t>
      </w:r>
    </w:p>
    <w:p w14:paraId="580F02D9" w14:textId="1D817D24" w:rsidR="00CC3DAE" w:rsidRPr="0038795A" w:rsidRDefault="00CC3DAE" w:rsidP="00CC3DAE">
      <w:pPr>
        <w:ind w:firstLine="708"/>
        <w:jc w:val="both"/>
        <w:rPr>
          <w:rFonts w:ascii="Times New Roman" w:hAnsi="Times New Roman" w:cs="Times New Roman"/>
          <w:sz w:val="28"/>
          <w:szCs w:val="28"/>
        </w:rPr>
      </w:pPr>
      <w:r w:rsidRPr="0038795A">
        <w:rPr>
          <w:rFonts w:ascii="Times New Roman" w:hAnsi="Times New Roman" w:cs="Times New Roman"/>
          <w:sz w:val="28"/>
          <w:szCs w:val="28"/>
        </w:rPr>
        <w:t xml:space="preserve">Для надання матеріальної допомоги заявник із числа громадян, передбачених </w:t>
      </w:r>
      <w:r w:rsidRPr="0038795A">
        <w:rPr>
          <w:rFonts w:ascii="Times New Roman" w:hAnsi="Times New Roman" w:cs="Times New Roman"/>
          <w:b/>
          <w:sz w:val="28"/>
          <w:szCs w:val="28"/>
        </w:rPr>
        <w:t>підпунктом 2.</w:t>
      </w:r>
      <w:r w:rsidR="00555A3E">
        <w:rPr>
          <w:rFonts w:ascii="Times New Roman" w:hAnsi="Times New Roman" w:cs="Times New Roman"/>
          <w:b/>
          <w:sz w:val="28"/>
          <w:szCs w:val="28"/>
        </w:rPr>
        <w:t>2</w:t>
      </w:r>
      <w:r w:rsidRPr="0038795A">
        <w:rPr>
          <w:rFonts w:ascii="Times New Roman" w:hAnsi="Times New Roman" w:cs="Times New Roman"/>
          <w:b/>
          <w:sz w:val="28"/>
          <w:szCs w:val="28"/>
        </w:rPr>
        <w:t>.</w:t>
      </w:r>
      <w:r w:rsidRPr="0038795A">
        <w:rPr>
          <w:rFonts w:ascii="Times New Roman" w:hAnsi="Times New Roman" w:cs="Times New Roman"/>
          <w:sz w:val="28"/>
          <w:szCs w:val="28"/>
        </w:rPr>
        <w:t xml:space="preserve"> цього Порядку подає на ім’я сільського голови заяву із наданням згоди на обробку персональних даних. </w:t>
      </w:r>
    </w:p>
    <w:p w14:paraId="52ED2DF3" w14:textId="5F3BEFBD" w:rsidR="00CC3DAE" w:rsidRPr="0038795A" w:rsidRDefault="00CC3DAE" w:rsidP="00CC3DAE">
      <w:pPr>
        <w:jc w:val="both"/>
        <w:rPr>
          <w:rFonts w:ascii="Times New Roman" w:hAnsi="Times New Roman" w:cs="Times New Roman"/>
          <w:sz w:val="28"/>
          <w:szCs w:val="28"/>
        </w:rPr>
      </w:pPr>
      <w:r w:rsidRPr="0038795A">
        <w:rPr>
          <w:rFonts w:ascii="Times New Roman" w:hAnsi="Times New Roman" w:cs="Times New Roman"/>
          <w:sz w:val="28"/>
          <w:szCs w:val="28"/>
        </w:rPr>
        <w:t xml:space="preserve">До заяви додаються наступні документи: </w:t>
      </w:r>
    </w:p>
    <w:p w14:paraId="08DF15F8" w14:textId="77777777" w:rsidR="00884D87" w:rsidRDefault="00884D87" w:rsidP="00884D87">
      <w:pPr>
        <w:jc w:val="both"/>
        <w:rPr>
          <w:rFonts w:ascii="Times New Roman" w:hAnsi="Times New Roman" w:cs="Times New Roman"/>
          <w:sz w:val="28"/>
          <w:szCs w:val="28"/>
        </w:rPr>
      </w:pPr>
      <w:r w:rsidRPr="0038795A">
        <w:rPr>
          <w:rFonts w:ascii="Times New Roman" w:hAnsi="Times New Roman" w:cs="Times New Roman"/>
          <w:sz w:val="28"/>
          <w:szCs w:val="28"/>
        </w:rPr>
        <w:t xml:space="preserve">-копія </w:t>
      </w:r>
      <w:r>
        <w:rPr>
          <w:rFonts w:ascii="Times New Roman" w:hAnsi="Times New Roman" w:cs="Times New Roman"/>
          <w:sz w:val="28"/>
          <w:szCs w:val="28"/>
        </w:rPr>
        <w:t>паспорта заявника</w:t>
      </w:r>
      <w:r w:rsidRPr="0038795A">
        <w:rPr>
          <w:rFonts w:ascii="Times New Roman" w:hAnsi="Times New Roman" w:cs="Times New Roman"/>
          <w:sz w:val="28"/>
          <w:szCs w:val="28"/>
        </w:rPr>
        <w:t>;</w:t>
      </w:r>
    </w:p>
    <w:p w14:paraId="715A7952" w14:textId="77777777" w:rsidR="00884D87" w:rsidRPr="0038795A" w:rsidRDefault="00884D87" w:rsidP="00884D87">
      <w:pPr>
        <w:jc w:val="both"/>
        <w:rPr>
          <w:rFonts w:ascii="Times New Roman" w:hAnsi="Times New Roman" w:cs="Times New Roman"/>
          <w:sz w:val="28"/>
          <w:szCs w:val="28"/>
        </w:rPr>
      </w:pPr>
      <w:r>
        <w:rPr>
          <w:rFonts w:ascii="Times New Roman" w:hAnsi="Times New Roman" w:cs="Times New Roman"/>
          <w:sz w:val="28"/>
          <w:szCs w:val="28"/>
        </w:rPr>
        <w:t>-копія витягу з реєстру зареєстрованих осіб;</w:t>
      </w:r>
      <w:r w:rsidRPr="0038795A">
        <w:rPr>
          <w:rFonts w:ascii="Times New Roman" w:hAnsi="Times New Roman" w:cs="Times New Roman"/>
          <w:sz w:val="28"/>
          <w:szCs w:val="28"/>
        </w:rPr>
        <w:t xml:space="preserve"> </w:t>
      </w:r>
    </w:p>
    <w:p w14:paraId="17A560DF" w14:textId="77777777" w:rsidR="00CC3DAE" w:rsidRPr="0038795A" w:rsidRDefault="00CC3DAE" w:rsidP="00CC3DAE">
      <w:pPr>
        <w:jc w:val="both"/>
        <w:rPr>
          <w:rFonts w:ascii="Times New Roman" w:hAnsi="Times New Roman" w:cs="Times New Roman"/>
          <w:sz w:val="28"/>
          <w:szCs w:val="28"/>
        </w:rPr>
      </w:pPr>
      <w:r w:rsidRPr="0038795A">
        <w:rPr>
          <w:rFonts w:ascii="Times New Roman" w:hAnsi="Times New Roman" w:cs="Times New Roman"/>
          <w:sz w:val="28"/>
          <w:szCs w:val="28"/>
        </w:rP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3E82109F" w14:textId="722C36D1" w:rsidR="00CC3DAE" w:rsidRPr="0038795A" w:rsidRDefault="00CC3DAE" w:rsidP="00CC3DAE">
      <w:pPr>
        <w:jc w:val="both"/>
        <w:rPr>
          <w:rFonts w:ascii="Times New Roman" w:hAnsi="Times New Roman" w:cs="Times New Roman"/>
          <w:sz w:val="28"/>
          <w:szCs w:val="28"/>
        </w:rPr>
      </w:pPr>
      <w:r w:rsidRPr="0038795A">
        <w:rPr>
          <w:rFonts w:ascii="Times New Roman" w:hAnsi="Times New Roman" w:cs="Times New Roman"/>
          <w:sz w:val="28"/>
          <w:szCs w:val="28"/>
        </w:rPr>
        <w:t xml:space="preserve">- документ, що свідчить про причини та обставини </w:t>
      </w:r>
      <w:r>
        <w:rPr>
          <w:rFonts w:ascii="Times New Roman" w:hAnsi="Times New Roman" w:cs="Times New Roman"/>
          <w:sz w:val="28"/>
          <w:szCs w:val="28"/>
        </w:rPr>
        <w:t>смерті</w:t>
      </w:r>
      <w:r w:rsidRPr="0038795A">
        <w:rPr>
          <w:rFonts w:ascii="Times New Roman" w:hAnsi="Times New Roman" w:cs="Times New Roman"/>
          <w:sz w:val="28"/>
          <w:szCs w:val="28"/>
        </w:rPr>
        <w:t xml:space="preserve">  військово</w:t>
      </w:r>
      <w:r w:rsidR="00AC4DF7">
        <w:rPr>
          <w:rFonts w:ascii="Times New Roman" w:hAnsi="Times New Roman" w:cs="Times New Roman"/>
          <w:sz w:val="28"/>
          <w:szCs w:val="28"/>
        </w:rPr>
        <w:t>службовця</w:t>
      </w:r>
      <w:r w:rsidRPr="0038795A">
        <w:rPr>
          <w:rFonts w:ascii="Times New Roman" w:hAnsi="Times New Roman" w:cs="Times New Roman"/>
          <w:sz w:val="28"/>
          <w:szCs w:val="28"/>
        </w:rPr>
        <w:t xml:space="preserve">; </w:t>
      </w:r>
    </w:p>
    <w:p w14:paraId="1EC473CA" w14:textId="77777777" w:rsidR="00CC3DAE" w:rsidRPr="0038795A" w:rsidRDefault="00CC3DAE" w:rsidP="00CC3DAE">
      <w:pPr>
        <w:jc w:val="both"/>
        <w:rPr>
          <w:rFonts w:ascii="Times New Roman" w:hAnsi="Times New Roman" w:cs="Times New Roman"/>
          <w:sz w:val="28"/>
          <w:szCs w:val="28"/>
        </w:rPr>
      </w:pPr>
      <w:r w:rsidRPr="0038795A">
        <w:rPr>
          <w:rFonts w:ascii="Times New Roman" w:hAnsi="Times New Roman" w:cs="Times New Roman"/>
          <w:sz w:val="28"/>
          <w:szCs w:val="28"/>
        </w:rPr>
        <w:t>-копія свідоцтва про смерть;</w:t>
      </w:r>
    </w:p>
    <w:p w14:paraId="719ABF8E" w14:textId="77777777" w:rsidR="00CC3DAE" w:rsidRPr="0038795A" w:rsidRDefault="00CC3DAE" w:rsidP="00CC3DAE">
      <w:pPr>
        <w:jc w:val="both"/>
        <w:rPr>
          <w:rFonts w:ascii="Times New Roman" w:hAnsi="Times New Roman" w:cs="Times New Roman"/>
          <w:sz w:val="28"/>
          <w:szCs w:val="28"/>
        </w:rPr>
      </w:pPr>
      <w:r w:rsidRPr="0038795A">
        <w:rPr>
          <w:rFonts w:ascii="Times New Roman" w:hAnsi="Times New Roman" w:cs="Times New Roman"/>
          <w:sz w:val="28"/>
          <w:szCs w:val="28"/>
        </w:rPr>
        <w:t>-довідка про те, що заявник здійснював поховання;</w:t>
      </w:r>
    </w:p>
    <w:p w14:paraId="58B3AD1C" w14:textId="2161CE5C" w:rsidR="00CC3DAE" w:rsidRPr="0038795A" w:rsidRDefault="00CC3DAE" w:rsidP="00CC3DAE">
      <w:pPr>
        <w:jc w:val="both"/>
        <w:rPr>
          <w:rFonts w:ascii="Times New Roman" w:hAnsi="Times New Roman" w:cs="Times New Roman"/>
          <w:sz w:val="28"/>
          <w:szCs w:val="28"/>
        </w:rPr>
      </w:pPr>
      <w:r w:rsidRPr="0038795A">
        <w:rPr>
          <w:rFonts w:ascii="Times New Roman" w:hAnsi="Times New Roman" w:cs="Times New Roman"/>
          <w:sz w:val="28"/>
          <w:szCs w:val="28"/>
        </w:rPr>
        <w:t>-довідка про банківські реквізити заявника для виплати матеріальної допомоги через банківську установу</w:t>
      </w:r>
      <w:r w:rsidR="00AC4DF7">
        <w:rPr>
          <w:rFonts w:ascii="Times New Roman" w:hAnsi="Times New Roman" w:cs="Times New Roman"/>
          <w:sz w:val="28"/>
          <w:szCs w:val="28"/>
        </w:rPr>
        <w:t>;</w:t>
      </w:r>
      <w:r w:rsidRPr="0038795A">
        <w:rPr>
          <w:rFonts w:ascii="Times New Roman" w:hAnsi="Times New Roman" w:cs="Times New Roman"/>
          <w:sz w:val="28"/>
          <w:szCs w:val="28"/>
        </w:rPr>
        <w:t xml:space="preserve"> </w:t>
      </w:r>
    </w:p>
    <w:p w14:paraId="0004F533" w14:textId="77777777" w:rsidR="00CC3DAE" w:rsidRPr="0038795A" w:rsidRDefault="00CC3DAE" w:rsidP="00CC3DAE">
      <w:pPr>
        <w:jc w:val="both"/>
        <w:rPr>
          <w:rFonts w:ascii="Times New Roman" w:hAnsi="Times New Roman" w:cs="Times New Roman"/>
          <w:sz w:val="28"/>
          <w:szCs w:val="28"/>
        </w:rPr>
      </w:pPr>
      <w:r w:rsidRPr="0038795A">
        <w:rPr>
          <w:rFonts w:ascii="Times New Roman" w:hAnsi="Times New Roman" w:cs="Times New Roman"/>
          <w:sz w:val="28"/>
          <w:szCs w:val="28"/>
        </w:rPr>
        <w:t xml:space="preserve">- інші документи, що підтверджують обставини, для надання матеріальної підтримки (за наявності). </w:t>
      </w:r>
    </w:p>
    <w:p w14:paraId="6BA316A4" w14:textId="4EDB0DAE" w:rsidR="00C61DA4" w:rsidRDefault="00CC3DAE" w:rsidP="003D514C">
      <w:pPr>
        <w:jc w:val="both"/>
        <w:rPr>
          <w:rFonts w:ascii="Times New Roman" w:hAnsi="Times New Roman" w:cs="Times New Roman"/>
          <w:b/>
          <w:bCs/>
          <w:sz w:val="28"/>
          <w:szCs w:val="28"/>
        </w:rPr>
      </w:pPr>
      <w:r w:rsidRPr="0038795A">
        <w:rPr>
          <w:rFonts w:ascii="Times New Roman" w:hAnsi="Times New Roman" w:cs="Times New Roman"/>
          <w:sz w:val="28"/>
          <w:szCs w:val="28"/>
        </w:rPr>
        <w:t xml:space="preserve">Розмір допомоги становить </w:t>
      </w:r>
      <w:r w:rsidRPr="0038795A">
        <w:rPr>
          <w:rFonts w:ascii="Times New Roman" w:hAnsi="Times New Roman" w:cs="Times New Roman"/>
          <w:sz w:val="28"/>
          <w:szCs w:val="28"/>
          <w:u w:val="single"/>
        </w:rPr>
        <w:t xml:space="preserve">– </w:t>
      </w:r>
      <w:r w:rsidRPr="00D8085E">
        <w:rPr>
          <w:rFonts w:ascii="Times New Roman" w:hAnsi="Times New Roman" w:cs="Times New Roman"/>
          <w:b/>
          <w:bCs/>
          <w:sz w:val="28"/>
          <w:szCs w:val="28"/>
          <w:u w:val="single"/>
        </w:rPr>
        <w:t>20 000, 00 гривень</w:t>
      </w:r>
      <w:r w:rsidRPr="00D8085E">
        <w:rPr>
          <w:rFonts w:ascii="Times New Roman" w:hAnsi="Times New Roman" w:cs="Times New Roman"/>
          <w:b/>
          <w:bCs/>
          <w:sz w:val="28"/>
          <w:szCs w:val="28"/>
        </w:rPr>
        <w:t>.</w:t>
      </w:r>
    </w:p>
    <w:p w14:paraId="0F677E11" w14:textId="3B3E3302" w:rsidR="00884D87" w:rsidRPr="0038795A" w:rsidRDefault="00884D87" w:rsidP="00884D87">
      <w:pPr>
        <w:jc w:val="both"/>
        <w:rPr>
          <w:rFonts w:ascii="Times New Roman" w:hAnsi="Times New Roman" w:cs="Times New Roman"/>
          <w:sz w:val="28"/>
          <w:szCs w:val="28"/>
        </w:rPr>
      </w:pPr>
      <w:r w:rsidRPr="0038795A">
        <w:rPr>
          <w:rFonts w:ascii="Times New Roman" w:eastAsia="Calibri" w:hAnsi="Times New Roman" w:cs="Times New Roman"/>
          <w:sz w:val="28"/>
          <w:szCs w:val="28"/>
        </w:rPr>
        <w:t xml:space="preserve">Така допомога виплачується </w:t>
      </w:r>
      <w:r w:rsidRPr="0038795A">
        <w:rPr>
          <w:rFonts w:ascii="Times New Roman" w:hAnsi="Times New Roman" w:cs="Times New Roman"/>
          <w:sz w:val="28"/>
          <w:szCs w:val="28"/>
        </w:rPr>
        <w:t>одному з членів сім’ї загиблого</w:t>
      </w:r>
      <w:r>
        <w:rPr>
          <w:rFonts w:ascii="Times New Roman" w:hAnsi="Times New Roman" w:cs="Times New Roman"/>
          <w:sz w:val="28"/>
          <w:szCs w:val="28"/>
        </w:rPr>
        <w:t xml:space="preserve"> (</w:t>
      </w:r>
      <w:r w:rsidRPr="0038795A">
        <w:rPr>
          <w:rFonts w:ascii="Times New Roman" w:hAnsi="Times New Roman" w:cs="Times New Roman"/>
          <w:sz w:val="28"/>
          <w:szCs w:val="28"/>
        </w:rPr>
        <w:t>померлого</w:t>
      </w:r>
      <w:r>
        <w:rPr>
          <w:rFonts w:ascii="Times New Roman" w:hAnsi="Times New Roman" w:cs="Times New Roman"/>
          <w:sz w:val="28"/>
          <w:szCs w:val="28"/>
        </w:rPr>
        <w:t>)</w:t>
      </w:r>
      <w:r w:rsidRPr="0038795A">
        <w:rPr>
          <w:rFonts w:ascii="Times New Roman" w:hAnsi="Times New Roman" w:cs="Times New Roman"/>
          <w:sz w:val="28"/>
          <w:szCs w:val="28"/>
        </w:rPr>
        <w:t xml:space="preserve"> військовослужбовця, що </w:t>
      </w:r>
      <w:r w:rsidR="006D0C9B">
        <w:rPr>
          <w:rFonts w:ascii="Times New Roman" w:hAnsi="Times New Roman" w:cs="Times New Roman"/>
          <w:sz w:val="28"/>
          <w:szCs w:val="28"/>
        </w:rPr>
        <w:t>здійснював поховання</w:t>
      </w:r>
      <w:r w:rsidRPr="0038795A">
        <w:rPr>
          <w:rFonts w:ascii="Times New Roman" w:hAnsi="Times New Roman" w:cs="Times New Roman"/>
          <w:sz w:val="28"/>
          <w:szCs w:val="28"/>
        </w:rPr>
        <w:t>.</w:t>
      </w:r>
    </w:p>
    <w:p w14:paraId="1589ABCD" w14:textId="77777777" w:rsidR="00D8085E" w:rsidRDefault="00D8085E" w:rsidP="003D514C">
      <w:pPr>
        <w:jc w:val="both"/>
        <w:rPr>
          <w:rFonts w:ascii="Times New Roman" w:hAnsi="Times New Roman" w:cs="Times New Roman"/>
          <w:b/>
          <w:bCs/>
          <w:sz w:val="28"/>
          <w:szCs w:val="28"/>
        </w:rPr>
      </w:pPr>
    </w:p>
    <w:p w14:paraId="5B58BB5C" w14:textId="77777777" w:rsidR="006D0C9B" w:rsidRDefault="006D0C9B" w:rsidP="003D514C">
      <w:pPr>
        <w:jc w:val="both"/>
        <w:rPr>
          <w:rFonts w:ascii="Times New Roman" w:hAnsi="Times New Roman" w:cs="Times New Roman"/>
          <w:b/>
          <w:bCs/>
          <w:sz w:val="28"/>
          <w:szCs w:val="28"/>
        </w:rPr>
      </w:pPr>
    </w:p>
    <w:p w14:paraId="28621DFF" w14:textId="77777777" w:rsidR="006D0C9B" w:rsidRPr="00D8085E" w:rsidRDefault="006D0C9B" w:rsidP="003D514C">
      <w:pPr>
        <w:jc w:val="both"/>
        <w:rPr>
          <w:rFonts w:ascii="Times New Roman" w:hAnsi="Times New Roman" w:cs="Times New Roman"/>
          <w:b/>
          <w:bCs/>
          <w:sz w:val="28"/>
          <w:szCs w:val="28"/>
        </w:rPr>
      </w:pPr>
    </w:p>
    <w:p w14:paraId="523380D2" w14:textId="77777777" w:rsidR="00ED7AE2" w:rsidRDefault="00ED7AE2" w:rsidP="003D514C">
      <w:pPr>
        <w:jc w:val="both"/>
        <w:rPr>
          <w:rFonts w:ascii="Times New Roman" w:eastAsia="Calibri" w:hAnsi="Times New Roman" w:cs="Times New Roman"/>
          <w:sz w:val="28"/>
          <w:szCs w:val="28"/>
        </w:rPr>
      </w:pPr>
    </w:p>
    <w:p w14:paraId="33579888" w14:textId="693F257C" w:rsidR="003D514C" w:rsidRPr="00CB6DE3" w:rsidRDefault="00D8085E" w:rsidP="003D514C">
      <w:pPr>
        <w:jc w:val="both"/>
        <w:rPr>
          <w:rFonts w:ascii="Times New Roman" w:hAnsi="Times New Roman" w:cs="Times New Roman"/>
          <w:b/>
          <w:bCs/>
          <w:sz w:val="28"/>
          <w:szCs w:val="28"/>
          <w:u w:val="single"/>
        </w:rPr>
      </w:pPr>
      <w:r w:rsidRPr="00CB6DE3">
        <w:rPr>
          <w:rFonts w:ascii="Times New Roman" w:eastAsia="Calibri" w:hAnsi="Times New Roman" w:cs="Times New Roman"/>
          <w:sz w:val="28"/>
          <w:szCs w:val="28"/>
        </w:rPr>
        <w:lastRenderedPageBreak/>
        <w:t>2.</w:t>
      </w:r>
      <w:r w:rsidR="00555A3E" w:rsidRPr="00CB6DE3">
        <w:rPr>
          <w:rFonts w:ascii="Times New Roman" w:eastAsia="Calibri" w:hAnsi="Times New Roman" w:cs="Times New Roman"/>
          <w:sz w:val="28"/>
          <w:szCs w:val="28"/>
        </w:rPr>
        <w:t>3</w:t>
      </w:r>
      <w:r w:rsidR="006D0C9B">
        <w:rPr>
          <w:rFonts w:ascii="Times New Roman" w:eastAsia="Calibri" w:hAnsi="Times New Roman" w:cs="Times New Roman"/>
          <w:sz w:val="28"/>
          <w:szCs w:val="28"/>
        </w:rPr>
        <w:t>.</w:t>
      </w:r>
      <w:r w:rsidR="003D514C" w:rsidRPr="00CB6DE3">
        <w:rPr>
          <w:rFonts w:ascii="Times New Roman" w:eastAsia="Calibri" w:hAnsi="Times New Roman" w:cs="Times New Roman"/>
          <w:sz w:val="28"/>
          <w:szCs w:val="28"/>
        </w:rPr>
        <w:t xml:space="preserve">Військовослужбовцям, </w:t>
      </w:r>
      <w:r w:rsidR="00995E98">
        <w:rPr>
          <w:rFonts w:ascii="Times New Roman" w:eastAsia="Calibri" w:hAnsi="Times New Roman" w:cs="Times New Roman"/>
          <w:sz w:val="28"/>
          <w:szCs w:val="28"/>
        </w:rPr>
        <w:t xml:space="preserve">які беруть </w:t>
      </w:r>
      <w:r w:rsidR="00995E98">
        <w:rPr>
          <w:rFonts w:ascii="Times New Roman" w:hAnsi="Times New Roman" w:cs="Times New Roman"/>
          <w:sz w:val="28"/>
          <w:szCs w:val="28"/>
        </w:rPr>
        <w:t>участь у</w:t>
      </w:r>
      <w:r w:rsidR="00995E98" w:rsidRPr="00CB6DE3">
        <w:rPr>
          <w:rFonts w:ascii="Times New Roman" w:hAnsi="Times New Roman" w:cs="Times New Roman"/>
          <w:sz w:val="28"/>
          <w:szCs w:val="28"/>
        </w:rPr>
        <w:t xml:space="preserve"> проведенн</w:t>
      </w:r>
      <w:r w:rsidR="00995E98">
        <w:rPr>
          <w:rFonts w:ascii="Times New Roman" w:hAnsi="Times New Roman" w:cs="Times New Roman"/>
          <w:sz w:val="28"/>
          <w:szCs w:val="28"/>
        </w:rPr>
        <w:t>і</w:t>
      </w:r>
      <w:r w:rsidR="00995E98" w:rsidRPr="00CB6DE3">
        <w:rPr>
          <w:rFonts w:ascii="Times New Roman" w:hAnsi="Times New Roman" w:cs="Times New Roman"/>
          <w:sz w:val="28"/>
          <w:szCs w:val="28"/>
        </w:rPr>
        <w:t xml:space="preserve"> </w:t>
      </w:r>
      <w:r w:rsidR="00995E98" w:rsidRPr="00CB6DE3">
        <w:rPr>
          <w:rFonts w:ascii="Times New Roman" w:eastAsia="Calibri" w:hAnsi="Times New Roman" w:cs="Times New Roman"/>
          <w:sz w:val="28"/>
          <w:szCs w:val="28"/>
        </w:rPr>
        <w:t>операції Об’єднаних сил, захисту  інтересів держави у зв’язку з</w:t>
      </w:r>
      <w:r w:rsidR="00995E98" w:rsidRPr="00CB6DE3">
        <w:rPr>
          <w:rFonts w:ascii="Times New Roman" w:hAnsi="Times New Roman" w:cs="Times New Roman"/>
          <w:noProof/>
          <w:sz w:val="28"/>
          <w:szCs w:val="28"/>
        </w:rPr>
        <w:t xml:space="preserve"> </w:t>
      </w:r>
      <w:r w:rsidR="00995E98" w:rsidRPr="00CB6DE3">
        <w:rPr>
          <w:rFonts w:ascii="Times New Roman" w:eastAsia="Calibri" w:hAnsi="Times New Roman" w:cs="Times New Roman"/>
          <w:sz w:val="28"/>
          <w:szCs w:val="28"/>
        </w:rPr>
        <w:t>військовою агресією російської федерації проти України</w:t>
      </w:r>
      <w:r w:rsidR="00EA3C8A">
        <w:rPr>
          <w:rFonts w:ascii="Times New Roman" w:eastAsia="Calibri" w:hAnsi="Times New Roman" w:cs="Times New Roman"/>
          <w:sz w:val="28"/>
          <w:szCs w:val="28"/>
        </w:rPr>
        <w:t xml:space="preserve"> та</w:t>
      </w:r>
      <w:r w:rsidR="003D514C" w:rsidRPr="00CB6DE3">
        <w:rPr>
          <w:rFonts w:ascii="Times New Roman" w:eastAsia="Calibri" w:hAnsi="Times New Roman" w:cs="Times New Roman"/>
          <w:sz w:val="28"/>
          <w:szCs w:val="28"/>
        </w:rPr>
        <w:t xml:space="preserve"> отримали поранення (травму, каліцтво, контузію, захворювання)</w:t>
      </w:r>
      <w:r w:rsidR="00CB6DE3">
        <w:rPr>
          <w:rFonts w:ascii="Times New Roman" w:eastAsia="Calibri" w:hAnsi="Times New Roman" w:cs="Times New Roman"/>
          <w:sz w:val="28"/>
          <w:szCs w:val="28"/>
        </w:rPr>
        <w:t xml:space="preserve"> </w:t>
      </w:r>
      <w:r w:rsidR="003D514C" w:rsidRPr="00CB6DE3">
        <w:rPr>
          <w:rFonts w:ascii="Times New Roman" w:hAnsi="Times New Roman" w:cs="Times New Roman"/>
          <w:b/>
          <w:bCs/>
          <w:sz w:val="28"/>
          <w:szCs w:val="28"/>
          <w:u w:val="single"/>
        </w:rPr>
        <w:t>на проведення лікування</w:t>
      </w:r>
      <w:r w:rsidRPr="00CB6DE3">
        <w:rPr>
          <w:rFonts w:ascii="Times New Roman" w:hAnsi="Times New Roman" w:cs="Times New Roman"/>
          <w:b/>
          <w:bCs/>
          <w:sz w:val="28"/>
          <w:szCs w:val="28"/>
          <w:u w:val="single"/>
        </w:rPr>
        <w:t>.</w:t>
      </w:r>
    </w:p>
    <w:p w14:paraId="5DADA5BF" w14:textId="0353571A" w:rsidR="00D8085E" w:rsidRPr="0038795A" w:rsidRDefault="00D8085E" w:rsidP="00D8085E">
      <w:pPr>
        <w:ind w:firstLine="708"/>
        <w:jc w:val="both"/>
        <w:rPr>
          <w:rFonts w:ascii="Times New Roman" w:hAnsi="Times New Roman" w:cs="Times New Roman"/>
          <w:sz w:val="28"/>
          <w:szCs w:val="28"/>
        </w:rPr>
      </w:pPr>
      <w:r w:rsidRPr="0038795A">
        <w:rPr>
          <w:rFonts w:ascii="Times New Roman" w:hAnsi="Times New Roman" w:cs="Times New Roman"/>
          <w:sz w:val="28"/>
          <w:szCs w:val="28"/>
        </w:rPr>
        <w:t xml:space="preserve">Для надання матеріальної допомоги, заявник із числа громадян, передбачених </w:t>
      </w:r>
      <w:r w:rsidRPr="0038795A">
        <w:rPr>
          <w:rFonts w:ascii="Times New Roman" w:hAnsi="Times New Roman" w:cs="Times New Roman"/>
          <w:b/>
          <w:sz w:val="28"/>
          <w:szCs w:val="28"/>
        </w:rPr>
        <w:t>підпунктом 2.</w:t>
      </w:r>
      <w:r w:rsidR="00555A3E">
        <w:rPr>
          <w:rFonts w:ascii="Times New Roman" w:hAnsi="Times New Roman" w:cs="Times New Roman"/>
          <w:b/>
          <w:sz w:val="28"/>
          <w:szCs w:val="28"/>
        </w:rPr>
        <w:t>3</w:t>
      </w:r>
      <w:r w:rsidRPr="0038795A">
        <w:rPr>
          <w:rFonts w:ascii="Times New Roman" w:hAnsi="Times New Roman" w:cs="Times New Roman"/>
          <w:b/>
          <w:sz w:val="28"/>
          <w:szCs w:val="28"/>
        </w:rPr>
        <w:t>.</w:t>
      </w:r>
      <w:r w:rsidRPr="0038795A">
        <w:rPr>
          <w:rFonts w:ascii="Times New Roman" w:hAnsi="Times New Roman" w:cs="Times New Roman"/>
          <w:sz w:val="28"/>
          <w:szCs w:val="28"/>
        </w:rPr>
        <w:t xml:space="preserve"> цього Порядку, подає на ім’я сільського голови</w:t>
      </w:r>
      <w:r w:rsidRPr="0038795A">
        <w:rPr>
          <w:rFonts w:ascii="Times New Roman" w:hAnsi="Times New Roman" w:cs="Times New Roman"/>
          <w:sz w:val="28"/>
          <w:szCs w:val="28"/>
          <w:lang w:val="ru-RU"/>
        </w:rPr>
        <w:t xml:space="preserve"> </w:t>
      </w:r>
      <w:r w:rsidRPr="0038795A">
        <w:rPr>
          <w:rFonts w:ascii="Times New Roman" w:hAnsi="Times New Roman" w:cs="Times New Roman"/>
          <w:sz w:val="28"/>
          <w:szCs w:val="28"/>
        </w:rPr>
        <w:t xml:space="preserve"> заяву із наданням згоди на обробку персональних даних. </w:t>
      </w:r>
    </w:p>
    <w:p w14:paraId="69BC8546" w14:textId="5E57E86D" w:rsidR="00D8085E" w:rsidRPr="0038795A" w:rsidRDefault="00D8085E" w:rsidP="00D8085E">
      <w:pPr>
        <w:jc w:val="both"/>
        <w:rPr>
          <w:rFonts w:ascii="Times New Roman" w:hAnsi="Times New Roman" w:cs="Times New Roman"/>
          <w:sz w:val="28"/>
          <w:szCs w:val="28"/>
        </w:rPr>
      </w:pPr>
      <w:r w:rsidRPr="0038795A">
        <w:rPr>
          <w:rFonts w:ascii="Times New Roman" w:hAnsi="Times New Roman" w:cs="Times New Roman"/>
          <w:sz w:val="28"/>
          <w:szCs w:val="28"/>
        </w:rPr>
        <w:t xml:space="preserve">До заяви додаються наступні документи: </w:t>
      </w:r>
    </w:p>
    <w:p w14:paraId="4E19F5E1" w14:textId="77777777" w:rsidR="006D0C9B" w:rsidRDefault="006D0C9B" w:rsidP="006D0C9B">
      <w:pPr>
        <w:jc w:val="both"/>
        <w:rPr>
          <w:rFonts w:ascii="Times New Roman" w:hAnsi="Times New Roman" w:cs="Times New Roman"/>
          <w:sz w:val="28"/>
          <w:szCs w:val="28"/>
        </w:rPr>
      </w:pPr>
      <w:r w:rsidRPr="0038795A">
        <w:rPr>
          <w:rFonts w:ascii="Times New Roman" w:hAnsi="Times New Roman" w:cs="Times New Roman"/>
          <w:sz w:val="28"/>
          <w:szCs w:val="28"/>
        </w:rPr>
        <w:t xml:space="preserve">-копія </w:t>
      </w:r>
      <w:r>
        <w:rPr>
          <w:rFonts w:ascii="Times New Roman" w:hAnsi="Times New Roman" w:cs="Times New Roman"/>
          <w:sz w:val="28"/>
          <w:szCs w:val="28"/>
        </w:rPr>
        <w:t>паспорта заявника</w:t>
      </w:r>
      <w:r w:rsidRPr="0038795A">
        <w:rPr>
          <w:rFonts w:ascii="Times New Roman" w:hAnsi="Times New Roman" w:cs="Times New Roman"/>
          <w:sz w:val="28"/>
          <w:szCs w:val="28"/>
        </w:rPr>
        <w:t>;</w:t>
      </w:r>
    </w:p>
    <w:p w14:paraId="54FAA981" w14:textId="77777777" w:rsidR="006D0C9B" w:rsidRPr="0038795A" w:rsidRDefault="006D0C9B" w:rsidP="006D0C9B">
      <w:pPr>
        <w:jc w:val="both"/>
        <w:rPr>
          <w:rFonts w:ascii="Times New Roman" w:hAnsi="Times New Roman" w:cs="Times New Roman"/>
          <w:sz w:val="28"/>
          <w:szCs w:val="28"/>
        </w:rPr>
      </w:pPr>
      <w:r>
        <w:rPr>
          <w:rFonts w:ascii="Times New Roman" w:hAnsi="Times New Roman" w:cs="Times New Roman"/>
          <w:sz w:val="28"/>
          <w:szCs w:val="28"/>
        </w:rPr>
        <w:t>-копія витягу з реєстру зареєстрованих осіб;</w:t>
      </w:r>
      <w:r w:rsidRPr="0038795A">
        <w:rPr>
          <w:rFonts w:ascii="Times New Roman" w:hAnsi="Times New Roman" w:cs="Times New Roman"/>
          <w:sz w:val="28"/>
          <w:szCs w:val="28"/>
        </w:rPr>
        <w:t xml:space="preserve"> </w:t>
      </w:r>
    </w:p>
    <w:p w14:paraId="59C218F1" w14:textId="77777777" w:rsidR="00D8085E" w:rsidRPr="0038795A" w:rsidRDefault="00D8085E" w:rsidP="00D8085E">
      <w:pPr>
        <w:jc w:val="both"/>
        <w:rPr>
          <w:rFonts w:ascii="Times New Roman" w:hAnsi="Times New Roman" w:cs="Times New Roman"/>
          <w:sz w:val="28"/>
          <w:szCs w:val="28"/>
        </w:rPr>
      </w:pPr>
      <w:r w:rsidRPr="0038795A">
        <w:rPr>
          <w:rFonts w:ascii="Times New Roman" w:hAnsi="Times New Roman" w:cs="Times New Roman"/>
          <w:sz w:val="28"/>
          <w:szCs w:val="28"/>
        </w:rP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283F6E6B" w14:textId="4036694D" w:rsidR="00634D36" w:rsidRDefault="00D8085E" w:rsidP="00D8085E">
      <w:pPr>
        <w:jc w:val="both"/>
        <w:rPr>
          <w:rFonts w:ascii="Times New Roman" w:hAnsi="Times New Roman" w:cs="Times New Roman"/>
          <w:sz w:val="28"/>
          <w:szCs w:val="28"/>
        </w:rPr>
      </w:pPr>
      <w:r w:rsidRPr="0038795A">
        <w:rPr>
          <w:rFonts w:ascii="Times New Roman" w:hAnsi="Times New Roman" w:cs="Times New Roman"/>
          <w:sz w:val="28"/>
          <w:szCs w:val="28"/>
        </w:rPr>
        <w:t xml:space="preserve">-медичні документи, які підтверджують поранення (травму, контузію, захворювання), отримане під час участі в  </w:t>
      </w:r>
      <w:r w:rsidRPr="00634D36">
        <w:rPr>
          <w:rFonts w:ascii="Times New Roman" w:hAnsi="Times New Roman" w:cs="Times New Roman"/>
          <w:sz w:val="28"/>
          <w:szCs w:val="28"/>
        </w:rPr>
        <w:t xml:space="preserve">операції </w:t>
      </w:r>
      <w:r w:rsidR="00634D36" w:rsidRPr="00634D36">
        <w:rPr>
          <w:rFonts w:ascii="Times New Roman" w:hAnsi="Times New Roman" w:cs="Times New Roman"/>
          <w:sz w:val="28"/>
          <w:szCs w:val="28"/>
        </w:rPr>
        <w:t>Об’єднаних сил  на сході України та відбитті військової агресії</w:t>
      </w:r>
      <w:r w:rsidR="00634D36" w:rsidRPr="00634D36">
        <w:rPr>
          <w:rFonts w:ascii="Times New Roman" w:eastAsia="Calibri" w:hAnsi="Times New Roman" w:cs="Times New Roman"/>
          <w:sz w:val="28"/>
          <w:szCs w:val="28"/>
        </w:rPr>
        <w:t xml:space="preserve"> російської федерації  проти України</w:t>
      </w:r>
      <w:r w:rsidR="00AC4DF7">
        <w:rPr>
          <w:rFonts w:ascii="Times New Roman" w:eastAsia="Calibri" w:hAnsi="Times New Roman" w:cs="Times New Roman"/>
          <w:sz w:val="28"/>
          <w:szCs w:val="28"/>
        </w:rPr>
        <w:t>;</w:t>
      </w:r>
      <w:r w:rsidR="00634D36" w:rsidRPr="0038795A">
        <w:rPr>
          <w:rFonts w:ascii="Times New Roman" w:hAnsi="Times New Roman" w:cs="Times New Roman"/>
          <w:sz w:val="28"/>
          <w:szCs w:val="28"/>
        </w:rPr>
        <w:t xml:space="preserve"> </w:t>
      </w:r>
    </w:p>
    <w:p w14:paraId="26952519" w14:textId="37E0057D" w:rsidR="00D8085E" w:rsidRPr="0038795A" w:rsidRDefault="00D8085E" w:rsidP="00D8085E">
      <w:pPr>
        <w:jc w:val="both"/>
        <w:rPr>
          <w:rFonts w:ascii="Times New Roman" w:hAnsi="Times New Roman" w:cs="Times New Roman"/>
          <w:sz w:val="28"/>
          <w:szCs w:val="28"/>
        </w:rPr>
      </w:pPr>
      <w:r w:rsidRPr="0038795A">
        <w:rPr>
          <w:rFonts w:ascii="Times New Roman" w:hAnsi="Times New Roman" w:cs="Times New Roman"/>
          <w:sz w:val="28"/>
          <w:szCs w:val="28"/>
        </w:rPr>
        <w:t>-довідка про банківські реквізити заявника для виплати матеріальної допомоги через банківську установу;</w:t>
      </w:r>
    </w:p>
    <w:p w14:paraId="42BCEAC0" w14:textId="77777777" w:rsidR="00D8085E" w:rsidRPr="0038795A" w:rsidRDefault="00D8085E" w:rsidP="00D8085E">
      <w:pPr>
        <w:jc w:val="both"/>
        <w:rPr>
          <w:rFonts w:ascii="Times New Roman" w:hAnsi="Times New Roman" w:cs="Times New Roman"/>
          <w:sz w:val="28"/>
          <w:szCs w:val="28"/>
        </w:rPr>
      </w:pPr>
      <w:r w:rsidRPr="0038795A">
        <w:rPr>
          <w:rFonts w:ascii="Times New Roman" w:hAnsi="Times New Roman" w:cs="Times New Roman"/>
          <w:sz w:val="28"/>
          <w:szCs w:val="28"/>
        </w:rPr>
        <w:t xml:space="preserve">- інші документи, що підтверджують обставини, для надання матеріальної підтримки (за наявності). </w:t>
      </w:r>
    </w:p>
    <w:p w14:paraId="38A9E808" w14:textId="12D802BB" w:rsidR="001B05E8" w:rsidRDefault="00D8085E" w:rsidP="00E9510F">
      <w:pPr>
        <w:pStyle w:val="Style7"/>
        <w:widowControl/>
        <w:ind w:firstLine="708"/>
        <w:jc w:val="both"/>
        <w:rPr>
          <w:sz w:val="28"/>
          <w:szCs w:val="28"/>
        </w:rPr>
      </w:pPr>
      <w:r w:rsidRPr="0038795A">
        <w:rPr>
          <w:sz w:val="28"/>
          <w:szCs w:val="28"/>
        </w:rPr>
        <w:t xml:space="preserve">Розмір матеріальної допомоги визначається </w:t>
      </w:r>
      <w:r w:rsidR="00634D36" w:rsidRPr="0038795A">
        <w:rPr>
          <w:sz w:val="28"/>
          <w:szCs w:val="28"/>
        </w:rPr>
        <w:t>комісією з питань планування фінансів, бюджету та соціально-економічного розвитку</w:t>
      </w:r>
      <w:r w:rsidR="00634D36">
        <w:rPr>
          <w:sz w:val="28"/>
          <w:szCs w:val="28"/>
        </w:rPr>
        <w:t xml:space="preserve"> Вишнівської </w:t>
      </w:r>
      <w:r w:rsidRPr="0038795A">
        <w:rPr>
          <w:sz w:val="28"/>
          <w:szCs w:val="28"/>
        </w:rPr>
        <w:t>сільської ради</w:t>
      </w:r>
      <w:r w:rsidR="00634D36">
        <w:rPr>
          <w:sz w:val="28"/>
          <w:szCs w:val="28"/>
        </w:rPr>
        <w:t>.</w:t>
      </w:r>
      <w:r w:rsidR="003C2BD5">
        <w:rPr>
          <w:sz w:val="28"/>
          <w:szCs w:val="28"/>
        </w:rPr>
        <w:t xml:space="preserve"> </w:t>
      </w:r>
      <w:r w:rsidR="00634D36">
        <w:rPr>
          <w:sz w:val="28"/>
          <w:szCs w:val="28"/>
        </w:rPr>
        <w:t>М</w:t>
      </w:r>
      <w:r w:rsidRPr="0038795A">
        <w:rPr>
          <w:sz w:val="28"/>
          <w:szCs w:val="28"/>
        </w:rPr>
        <w:t xml:space="preserve">аксимальний розмір допомоги на лікування становить </w:t>
      </w:r>
      <w:r w:rsidR="00634D36">
        <w:rPr>
          <w:sz w:val="28"/>
          <w:szCs w:val="28"/>
        </w:rPr>
        <w:t xml:space="preserve">                              </w:t>
      </w:r>
      <w:r w:rsidRPr="0038795A">
        <w:rPr>
          <w:sz w:val="28"/>
          <w:szCs w:val="28"/>
        </w:rPr>
        <w:t>-</w:t>
      </w:r>
      <w:r w:rsidR="001B05E8">
        <w:rPr>
          <w:sz w:val="28"/>
          <w:szCs w:val="28"/>
        </w:rPr>
        <w:t xml:space="preserve"> </w:t>
      </w:r>
      <w:r w:rsidR="003A3A25">
        <w:rPr>
          <w:sz w:val="28"/>
          <w:szCs w:val="28"/>
        </w:rPr>
        <w:t xml:space="preserve">  </w:t>
      </w:r>
      <w:r w:rsidR="00555A3E">
        <w:rPr>
          <w:b/>
          <w:bCs/>
          <w:sz w:val="28"/>
          <w:szCs w:val="28"/>
          <w:u w:val="single"/>
        </w:rPr>
        <w:t>50</w:t>
      </w:r>
      <w:r w:rsidRPr="001B05E8">
        <w:rPr>
          <w:b/>
          <w:bCs/>
          <w:sz w:val="28"/>
          <w:szCs w:val="28"/>
          <w:u w:val="single"/>
        </w:rPr>
        <w:t xml:space="preserve"> 000,00 </w:t>
      </w:r>
      <w:r w:rsidRPr="0009558A">
        <w:rPr>
          <w:b/>
          <w:bCs/>
          <w:sz w:val="28"/>
          <w:szCs w:val="28"/>
          <w:u w:val="single"/>
        </w:rPr>
        <w:t>гр</w:t>
      </w:r>
      <w:r w:rsidR="00995E98">
        <w:rPr>
          <w:b/>
          <w:bCs/>
          <w:sz w:val="28"/>
          <w:szCs w:val="28"/>
          <w:u w:val="single"/>
        </w:rPr>
        <w:t>ивень.</w:t>
      </w:r>
      <w:r w:rsidR="00995E98" w:rsidRPr="00995E98">
        <w:rPr>
          <w:b/>
          <w:bCs/>
          <w:sz w:val="28"/>
          <w:szCs w:val="28"/>
        </w:rPr>
        <w:t xml:space="preserve"> </w:t>
      </w:r>
      <w:r w:rsidR="00995E98" w:rsidRPr="00995E98">
        <w:rPr>
          <w:sz w:val="28"/>
          <w:szCs w:val="28"/>
        </w:rPr>
        <w:t>Уразі</w:t>
      </w:r>
      <w:r w:rsidR="00995E98" w:rsidRPr="00995E98">
        <w:rPr>
          <w:b/>
          <w:bCs/>
          <w:sz w:val="28"/>
          <w:szCs w:val="28"/>
        </w:rPr>
        <w:t xml:space="preserve"> </w:t>
      </w:r>
      <w:r w:rsidR="00995E98" w:rsidRPr="00995E98">
        <w:rPr>
          <w:sz w:val="28"/>
          <w:szCs w:val="28"/>
        </w:rPr>
        <w:t>повторного поранення (</w:t>
      </w:r>
      <w:r w:rsidR="00995E98" w:rsidRPr="00CB6DE3">
        <w:rPr>
          <w:rFonts w:eastAsia="Calibri"/>
          <w:sz w:val="28"/>
          <w:szCs w:val="28"/>
        </w:rPr>
        <w:t>травм</w:t>
      </w:r>
      <w:r w:rsidR="00995E98">
        <w:rPr>
          <w:rFonts w:eastAsia="Calibri"/>
          <w:sz w:val="28"/>
          <w:szCs w:val="28"/>
        </w:rPr>
        <w:t>и</w:t>
      </w:r>
      <w:r w:rsidR="00995E98" w:rsidRPr="00CB6DE3">
        <w:rPr>
          <w:rFonts w:eastAsia="Calibri"/>
          <w:sz w:val="28"/>
          <w:szCs w:val="28"/>
        </w:rPr>
        <w:t>, каліцтв</w:t>
      </w:r>
      <w:r w:rsidR="00995E98">
        <w:rPr>
          <w:rFonts w:eastAsia="Calibri"/>
          <w:sz w:val="28"/>
          <w:szCs w:val="28"/>
        </w:rPr>
        <w:t>а</w:t>
      </w:r>
      <w:r w:rsidR="00995E98" w:rsidRPr="00CB6DE3">
        <w:rPr>
          <w:rFonts w:eastAsia="Calibri"/>
          <w:sz w:val="28"/>
          <w:szCs w:val="28"/>
        </w:rPr>
        <w:t>, контузі</w:t>
      </w:r>
      <w:r w:rsidR="00995E98">
        <w:rPr>
          <w:rFonts w:eastAsia="Calibri"/>
          <w:sz w:val="28"/>
          <w:szCs w:val="28"/>
        </w:rPr>
        <w:t>ї</w:t>
      </w:r>
      <w:r w:rsidR="00995E98" w:rsidRPr="00CB6DE3">
        <w:rPr>
          <w:rFonts w:eastAsia="Calibri"/>
          <w:sz w:val="28"/>
          <w:szCs w:val="28"/>
        </w:rPr>
        <w:t>, захворювання</w:t>
      </w:r>
      <w:r w:rsidR="00995E98" w:rsidRPr="00995E98">
        <w:rPr>
          <w:sz w:val="28"/>
          <w:szCs w:val="28"/>
        </w:rPr>
        <w:t>)</w:t>
      </w:r>
      <w:r w:rsidR="00995E98">
        <w:rPr>
          <w:sz w:val="28"/>
          <w:szCs w:val="28"/>
        </w:rPr>
        <w:t xml:space="preserve"> військовослужбовці мають право звернутися за матеріальною допомогою повторно (частіше 1 разу на рік). </w:t>
      </w:r>
      <w:r w:rsidR="00995E98" w:rsidRPr="00995E98">
        <w:rPr>
          <w:b/>
          <w:bCs/>
          <w:sz w:val="28"/>
          <w:szCs w:val="28"/>
        </w:rPr>
        <w:t xml:space="preserve"> </w:t>
      </w:r>
      <w:del w:id="73" w:author="Наталія Жарінова" w:date="2023-12-13T10:21:00Z">
        <w:r w:rsidRPr="00F42C40" w:rsidDel="0009558A">
          <w:rPr>
            <w:b/>
            <w:bCs/>
            <w:sz w:val="28"/>
            <w:szCs w:val="28"/>
            <w:u w:val="single"/>
          </w:rPr>
          <w:delText>ень</w:delText>
        </w:r>
        <w:r w:rsidR="003C2BD5" w:rsidDel="0009558A">
          <w:rPr>
            <w:b/>
            <w:bCs/>
            <w:sz w:val="28"/>
            <w:szCs w:val="28"/>
            <w:u w:val="single"/>
          </w:rPr>
          <w:delText xml:space="preserve"> </w:delText>
        </w:r>
        <w:r w:rsidR="003C2BD5" w:rsidRPr="003C2BD5" w:rsidDel="0009558A">
          <w:rPr>
            <w:sz w:val="28"/>
            <w:szCs w:val="28"/>
          </w:rPr>
          <w:delText>т</w:delText>
        </w:r>
      </w:del>
      <w:del w:id="74" w:author="Наталія Жарінова" w:date="2023-12-13T10:18:00Z">
        <w:r w:rsidR="003C2BD5" w:rsidRPr="003C2BD5" w:rsidDel="004C3D53">
          <w:rPr>
            <w:sz w:val="28"/>
            <w:szCs w:val="28"/>
          </w:rPr>
          <w:delText>а за пот</w:delText>
        </w:r>
      </w:del>
      <w:del w:id="75" w:author="Наталія Жарінова" w:date="2023-12-13T10:19:00Z">
        <w:r w:rsidRPr="0038795A" w:rsidDel="004C3D53">
          <w:rPr>
            <w:sz w:val="28"/>
            <w:szCs w:val="28"/>
          </w:rPr>
          <w:delText xml:space="preserve">. </w:delText>
        </w:r>
      </w:del>
      <w:r w:rsidRPr="0038795A">
        <w:rPr>
          <w:sz w:val="28"/>
          <w:szCs w:val="28"/>
        </w:rPr>
        <w:t>Протокольне рішення комісії виноситься на розгляд та затвердження  засідання сесії сільської ради у встановленому законодавством порядку.</w:t>
      </w:r>
    </w:p>
    <w:p w14:paraId="382FDB30" w14:textId="77777777" w:rsidR="00E9510F" w:rsidRPr="00E9510F" w:rsidRDefault="00E9510F" w:rsidP="00E9510F">
      <w:pPr>
        <w:pStyle w:val="Style7"/>
        <w:widowControl/>
        <w:ind w:firstLine="708"/>
        <w:jc w:val="both"/>
        <w:rPr>
          <w:sz w:val="28"/>
          <w:szCs w:val="28"/>
        </w:rPr>
      </w:pPr>
    </w:p>
    <w:p w14:paraId="38099EF8" w14:textId="3605D1C0" w:rsidR="001B05E8" w:rsidRPr="004C3B70" w:rsidRDefault="001B05E8" w:rsidP="001B05E8">
      <w:pPr>
        <w:jc w:val="both"/>
        <w:rPr>
          <w:rFonts w:ascii="Times New Roman" w:hAnsi="Times New Roman" w:cs="Times New Roman"/>
          <w:i/>
          <w:iCs/>
          <w:color w:val="000000" w:themeColor="text1"/>
          <w:sz w:val="28"/>
          <w:szCs w:val="28"/>
        </w:rPr>
      </w:pPr>
      <w:r w:rsidRPr="003A3A25">
        <w:rPr>
          <w:rFonts w:ascii="Times New Roman" w:hAnsi="Times New Roman" w:cs="Times New Roman"/>
          <w:color w:val="000000" w:themeColor="text1"/>
          <w:sz w:val="28"/>
          <w:szCs w:val="28"/>
          <w:shd w:val="clear" w:color="auto" w:fill="FFFFFF"/>
        </w:rPr>
        <w:t>2.</w:t>
      </w:r>
      <w:r w:rsidR="005E3C24" w:rsidRPr="003A3A25">
        <w:rPr>
          <w:rFonts w:ascii="Times New Roman" w:hAnsi="Times New Roman" w:cs="Times New Roman"/>
          <w:color w:val="000000" w:themeColor="text1"/>
          <w:sz w:val="28"/>
          <w:szCs w:val="28"/>
          <w:shd w:val="clear" w:color="auto" w:fill="FFFFFF"/>
        </w:rPr>
        <w:t>4</w:t>
      </w:r>
      <w:r w:rsidR="003A3A25">
        <w:rPr>
          <w:rFonts w:ascii="Times New Roman" w:hAnsi="Times New Roman" w:cs="Times New Roman"/>
          <w:color w:val="000000" w:themeColor="text1"/>
          <w:shd w:val="clear" w:color="auto" w:fill="FFFFFF"/>
        </w:rPr>
        <w:t>.</w:t>
      </w:r>
      <w:r w:rsidR="006B6D4E" w:rsidRPr="003A3A25">
        <w:rPr>
          <w:rFonts w:ascii="Times New Roman" w:eastAsia="Calibri" w:hAnsi="Times New Roman" w:cs="Times New Roman"/>
          <w:color w:val="000000" w:themeColor="text1"/>
          <w:sz w:val="28"/>
          <w:szCs w:val="28"/>
        </w:rPr>
        <w:t xml:space="preserve">Військовослужбовцям,  </w:t>
      </w:r>
      <w:r w:rsidR="006B6D4E" w:rsidRPr="003A3A25">
        <w:rPr>
          <w:rFonts w:ascii="Times New Roman" w:hAnsi="Times New Roman" w:cs="Times New Roman"/>
          <w:color w:val="000000" w:themeColor="text1"/>
          <w:sz w:val="28"/>
          <w:szCs w:val="28"/>
        </w:rPr>
        <w:t>учасникам операції  Об’єднаних сил  на сході України та відбитті військової агресії</w:t>
      </w:r>
      <w:r w:rsidR="006B6D4E" w:rsidRPr="003A3A25">
        <w:rPr>
          <w:rFonts w:ascii="Times New Roman" w:eastAsia="Calibri" w:hAnsi="Times New Roman" w:cs="Times New Roman"/>
          <w:color w:val="000000" w:themeColor="text1"/>
          <w:sz w:val="28"/>
          <w:szCs w:val="28"/>
        </w:rPr>
        <w:t xml:space="preserve"> російської федерації  проти України, які </w:t>
      </w:r>
      <w:r w:rsidR="003A3A25" w:rsidRPr="004C3B70">
        <w:rPr>
          <w:rFonts w:ascii="Times New Roman" w:eastAsia="Calibri" w:hAnsi="Times New Roman" w:cs="Times New Roman"/>
          <w:color w:val="000000" w:themeColor="text1"/>
          <w:sz w:val="28"/>
          <w:szCs w:val="28"/>
        </w:rPr>
        <w:t xml:space="preserve">згідно медичних висновків </w:t>
      </w:r>
      <w:r w:rsidR="006B6D4E" w:rsidRPr="004C3B70">
        <w:rPr>
          <w:rFonts w:ascii="Times New Roman" w:eastAsia="Calibri" w:hAnsi="Times New Roman" w:cs="Times New Roman"/>
          <w:color w:val="000000" w:themeColor="text1"/>
          <w:sz w:val="28"/>
          <w:szCs w:val="28"/>
        </w:rPr>
        <w:t xml:space="preserve">потребують </w:t>
      </w:r>
      <w:r w:rsidR="003A3A25" w:rsidRPr="004C3B70">
        <w:rPr>
          <w:rFonts w:ascii="Times New Roman" w:eastAsia="Calibri" w:hAnsi="Times New Roman" w:cs="Times New Roman"/>
          <w:color w:val="000000" w:themeColor="text1"/>
          <w:sz w:val="28"/>
          <w:szCs w:val="28"/>
        </w:rPr>
        <w:t xml:space="preserve"> </w:t>
      </w:r>
      <w:r w:rsidR="006B6D4E" w:rsidRPr="004C3B70">
        <w:rPr>
          <w:rFonts w:ascii="Times New Roman" w:eastAsia="Calibri" w:hAnsi="Times New Roman" w:cs="Times New Roman"/>
          <w:color w:val="000000" w:themeColor="text1"/>
          <w:sz w:val="28"/>
          <w:szCs w:val="28"/>
        </w:rPr>
        <w:t xml:space="preserve">довготривалого реабілітаційного та відновлювального </w:t>
      </w:r>
      <w:r w:rsidR="006B6D4E" w:rsidRPr="004C3B70">
        <w:rPr>
          <w:rFonts w:ascii="Times New Roman" w:hAnsi="Times New Roman" w:cs="Times New Roman"/>
          <w:color w:val="000000" w:themeColor="text1"/>
          <w:sz w:val="28"/>
          <w:szCs w:val="28"/>
          <w:shd w:val="clear" w:color="auto" w:fill="FFFFFF"/>
        </w:rPr>
        <w:t xml:space="preserve">лікування </w:t>
      </w:r>
      <w:r w:rsidR="006B6D4E" w:rsidRPr="004C3B70">
        <w:rPr>
          <w:rFonts w:ascii="Times New Roman" w:hAnsi="Times New Roman" w:cs="Times New Roman"/>
          <w:b/>
          <w:bCs/>
          <w:color w:val="000000" w:themeColor="text1"/>
          <w:sz w:val="28"/>
          <w:szCs w:val="28"/>
          <w:u w:val="single"/>
          <w:shd w:val="clear" w:color="auto" w:fill="FFFFFF"/>
        </w:rPr>
        <w:t>(медична  реабілітація)</w:t>
      </w:r>
      <w:r w:rsidR="00ED7AE2" w:rsidRPr="004C3B70">
        <w:rPr>
          <w:rFonts w:ascii="Times New Roman" w:hAnsi="Times New Roman" w:cs="Times New Roman"/>
          <w:b/>
          <w:bCs/>
          <w:color w:val="000000" w:themeColor="text1"/>
          <w:sz w:val="28"/>
          <w:szCs w:val="28"/>
          <w:u w:val="single"/>
          <w:shd w:val="clear" w:color="auto" w:fill="FFFFFF"/>
        </w:rPr>
        <w:t xml:space="preserve"> </w:t>
      </w:r>
      <w:r w:rsidR="00ED7AE2" w:rsidRPr="004C3B70">
        <w:rPr>
          <w:rFonts w:ascii="Times New Roman" w:hAnsi="Times New Roman" w:cs="Times New Roman"/>
          <w:color w:val="000000" w:themeColor="text1"/>
          <w:sz w:val="28"/>
          <w:szCs w:val="28"/>
          <w:shd w:val="clear" w:color="auto" w:fill="FFFFFF"/>
        </w:rPr>
        <w:t>шляхом безготівкового перерахування коштів за надані послуги  Волинськ</w:t>
      </w:r>
      <w:r w:rsidR="00DD0C40" w:rsidRPr="004C3B70">
        <w:rPr>
          <w:rFonts w:ascii="Times New Roman" w:hAnsi="Times New Roman" w:cs="Times New Roman"/>
          <w:color w:val="000000" w:themeColor="text1"/>
          <w:sz w:val="28"/>
          <w:szCs w:val="28"/>
          <w:shd w:val="clear" w:color="auto" w:fill="FFFFFF"/>
        </w:rPr>
        <w:t>им</w:t>
      </w:r>
      <w:r w:rsidR="00ED7AE2" w:rsidRPr="004C3B70">
        <w:rPr>
          <w:rFonts w:ascii="Times New Roman" w:hAnsi="Times New Roman" w:cs="Times New Roman"/>
          <w:color w:val="000000" w:themeColor="text1"/>
          <w:sz w:val="28"/>
          <w:szCs w:val="28"/>
          <w:shd w:val="clear" w:color="auto" w:fill="FFFFFF"/>
        </w:rPr>
        <w:t xml:space="preserve"> обласн</w:t>
      </w:r>
      <w:r w:rsidR="00DD0C40" w:rsidRPr="004C3B70">
        <w:rPr>
          <w:rFonts w:ascii="Times New Roman" w:hAnsi="Times New Roman" w:cs="Times New Roman"/>
          <w:color w:val="000000" w:themeColor="text1"/>
          <w:sz w:val="28"/>
          <w:szCs w:val="28"/>
          <w:shd w:val="clear" w:color="auto" w:fill="FFFFFF"/>
        </w:rPr>
        <w:t>им</w:t>
      </w:r>
      <w:r w:rsidR="00ED7AE2" w:rsidRPr="004C3B70">
        <w:rPr>
          <w:rFonts w:ascii="Times New Roman" w:hAnsi="Times New Roman" w:cs="Times New Roman"/>
          <w:color w:val="000000" w:themeColor="text1"/>
          <w:sz w:val="28"/>
          <w:szCs w:val="28"/>
          <w:shd w:val="clear" w:color="auto" w:fill="FFFFFF"/>
        </w:rPr>
        <w:t xml:space="preserve">  санато</w:t>
      </w:r>
      <w:r w:rsidR="003A3A25" w:rsidRPr="004C3B70">
        <w:rPr>
          <w:rFonts w:ascii="Times New Roman" w:hAnsi="Times New Roman" w:cs="Times New Roman"/>
          <w:color w:val="000000" w:themeColor="text1"/>
          <w:sz w:val="28"/>
          <w:szCs w:val="28"/>
          <w:shd w:val="clear" w:color="auto" w:fill="FFFFFF"/>
        </w:rPr>
        <w:t>р</w:t>
      </w:r>
      <w:r w:rsidR="00DD0C40" w:rsidRPr="004C3B70">
        <w:rPr>
          <w:rFonts w:ascii="Times New Roman" w:hAnsi="Times New Roman" w:cs="Times New Roman"/>
          <w:color w:val="000000" w:themeColor="text1"/>
          <w:sz w:val="28"/>
          <w:szCs w:val="28"/>
          <w:shd w:val="clear" w:color="auto" w:fill="FFFFFF"/>
        </w:rPr>
        <w:t>ієм</w:t>
      </w:r>
      <w:r w:rsidR="00ED7AE2" w:rsidRPr="004C3B70">
        <w:rPr>
          <w:rFonts w:ascii="Times New Roman" w:hAnsi="Times New Roman" w:cs="Times New Roman"/>
          <w:color w:val="000000" w:themeColor="text1"/>
          <w:sz w:val="28"/>
          <w:szCs w:val="28"/>
          <w:shd w:val="clear" w:color="auto" w:fill="FFFFFF"/>
        </w:rPr>
        <w:t xml:space="preserve"> «Лісова пісня». </w:t>
      </w:r>
      <w:r w:rsidR="006B6D4E" w:rsidRPr="004C3B70">
        <w:rPr>
          <w:rFonts w:ascii="Times New Roman" w:hAnsi="Times New Roman" w:cs="Times New Roman"/>
          <w:color w:val="000000" w:themeColor="text1"/>
          <w:sz w:val="28"/>
          <w:szCs w:val="28"/>
          <w:shd w:val="clear" w:color="auto" w:fill="FFFFFF"/>
        </w:rPr>
        <w:t xml:space="preserve"> </w:t>
      </w:r>
      <w:r w:rsidR="006B6D4E" w:rsidRPr="004C3B70">
        <w:rPr>
          <w:rFonts w:ascii="Times New Roman" w:eastAsia="Calibri" w:hAnsi="Times New Roman" w:cs="Times New Roman"/>
          <w:color w:val="000000" w:themeColor="text1"/>
          <w:sz w:val="28"/>
          <w:szCs w:val="28"/>
        </w:rPr>
        <w:t xml:space="preserve">  </w:t>
      </w:r>
      <w:r w:rsidR="00E9510F" w:rsidRPr="004C3B70">
        <w:rPr>
          <w:rFonts w:ascii="Times New Roman" w:eastAsia="Calibri" w:hAnsi="Times New Roman" w:cs="Times New Roman"/>
          <w:color w:val="000000" w:themeColor="text1"/>
          <w:sz w:val="28"/>
          <w:szCs w:val="28"/>
        </w:rPr>
        <w:t xml:space="preserve"> </w:t>
      </w:r>
    </w:p>
    <w:p w14:paraId="21694227" w14:textId="06D6942D" w:rsidR="00B81DD5" w:rsidRPr="003A3A25" w:rsidRDefault="00B81DD5" w:rsidP="00C547C9">
      <w:pPr>
        <w:jc w:val="both"/>
        <w:rPr>
          <w:rFonts w:ascii="Times New Roman" w:hAnsi="Times New Roman" w:cs="Times New Roman"/>
          <w:color w:val="000000" w:themeColor="text1"/>
          <w:sz w:val="28"/>
          <w:szCs w:val="28"/>
          <w:shd w:val="clear" w:color="auto" w:fill="FFFFFF"/>
        </w:rPr>
      </w:pPr>
      <w:r w:rsidRPr="004C3B70">
        <w:rPr>
          <w:rFonts w:ascii="Times New Roman" w:hAnsi="Times New Roman" w:cs="Times New Roman"/>
          <w:color w:val="000000" w:themeColor="text1"/>
          <w:sz w:val="28"/>
          <w:szCs w:val="28"/>
          <w:shd w:val="clear" w:color="auto" w:fill="FFFFFF"/>
        </w:rPr>
        <w:t>Максимальний розмір</w:t>
      </w:r>
      <w:r w:rsidRPr="003A3A25">
        <w:rPr>
          <w:rFonts w:ascii="Times New Roman" w:hAnsi="Times New Roman" w:cs="Times New Roman"/>
          <w:color w:val="000000" w:themeColor="text1"/>
          <w:sz w:val="28"/>
          <w:szCs w:val="28"/>
          <w:shd w:val="clear" w:color="auto" w:fill="FFFFFF"/>
        </w:rPr>
        <w:t xml:space="preserve"> допомоги становить </w:t>
      </w:r>
      <w:r w:rsidR="00BA5A14" w:rsidRPr="003A3A25">
        <w:rPr>
          <w:rFonts w:ascii="Times New Roman" w:hAnsi="Times New Roman" w:cs="Times New Roman"/>
          <w:b/>
          <w:bCs/>
          <w:color w:val="000000" w:themeColor="text1"/>
          <w:sz w:val="28"/>
          <w:szCs w:val="28"/>
          <w:u w:val="single"/>
          <w:shd w:val="clear" w:color="auto" w:fill="FFFFFF"/>
        </w:rPr>
        <w:t xml:space="preserve">- </w:t>
      </w:r>
      <w:r w:rsidR="003A3A25">
        <w:rPr>
          <w:rFonts w:ascii="Times New Roman" w:hAnsi="Times New Roman" w:cs="Times New Roman"/>
          <w:b/>
          <w:bCs/>
          <w:color w:val="000000" w:themeColor="text1"/>
          <w:sz w:val="28"/>
          <w:szCs w:val="28"/>
          <w:u w:val="single"/>
          <w:shd w:val="clear" w:color="auto" w:fill="FFFFFF"/>
        </w:rPr>
        <w:t>3</w:t>
      </w:r>
      <w:r w:rsidRPr="003A3A25">
        <w:rPr>
          <w:rFonts w:ascii="Times New Roman" w:hAnsi="Times New Roman" w:cs="Times New Roman"/>
          <w:b/>
          <w:bCs/>
          <w:color w:val="000000" w:themeColor="text1"/>
          <w:sz w:val="28"/>
          <w:szCs w:val="28"/>
          <w:u w:val="single"/>
          <w:shd w:val="clear" w:color="auto" w:fill="FFFFFF"/>
        </w:rPr>
        <w:t>0 000, 00 гривень</w:t>
      </w:r>
      <w:r w:rsidRPr="003A3A25">
        <w:rPr>
          <w:rFonts w:ascii="Times New Roman" w:hAnsi="Times New Roman" w:cs="Times New Roman"/>
          <w:color w:val="000000" w:themeColor="text1"/>
          <w:sz w:val="28"/>
          <w:szCs w:val="28"/>
          <w:shd w:val="clear" w:color="auto" w:fill="FFFFFF"/>
        </w:rPr>
        <w:t xml:space="preserve"> </w:t>
      </w:r>
    </w:p>
    <w:p w14:paraId="72C99689" w14:textId="77777777" w:rsidR="006D0C9B" w:rsidRPr="003A3A25" w:rsidRDefault="006D0C9B" w:rsidP="00C547C9">
      <w:pPr>
        <w:jc w:val="both"/>
        <w:rPr>
          <w:rFonts w:ascii="Times New Roman" w:hAnsi="Times New Roman" w:cs="Times New Roman"/>
          <w:color w:val="000000" w:themeColor="text1"/>
          <w:sz w:val="28"/>
          <w:szCs w:val="28"/>
          <w:shd w:val="clear" w:color="auto" w:fill="FFFFFF"/>
        </w:rPr>
      </w:pPr>
    </w:p>
    <w:p w14:paraId="4656572E" w14:textId="319542B7" w:rsidR="00C547C9" w:rsidRPr="003A3A25" w:rsidRDefault="00490CF7" w:rsidP="00C547C9">
      <w:pPr>
        <w:jc w:val="both"/>
        <w:rPr>
          <w:rFonts w:ascii="Times New Roman" w:hAnsi="Times New Roman" w:cs="Times New Roman"/>
          <w:color w:val="000000" w:themeColor="text1"/>
          <w:sz w:val="28"/>
          <w:szCs w:val="28"/>
        </w:rPr>
      </w:pPr>
      <w:r w:rsidRPr="003A3A25">
        <w:rPr>
          <w:rFonts w:ascii="Times New Roman" w:hAnsi="Times New Roman" w:cs="Times New Roman"/>
          <w:color w:val="000000" w:themeColor="text1"/>
          <w:sz w:val="28"/>
          <w:szCs w:val="28"/>
          <w:shd w:val="clear" w:color="auto" w:fill="FFFFFF"/>
        </w:rPr>
        <w:t>2.</w:t>
      </w:r>
      <w:r w:rsidR="00C547C9" w:rsidRPr="003A3A25">
        <w:rPr>
          <w:rFonts w:ascii="Times New Roman" w:hAnsi="Times New Roman" w:cs="Times New Roman"/>
          <w:color w:val="000000" w:themeColor="text1"/>
          <w:sz w:val="28"/>
          <w:szCs w:val="28"/>
          <w:shd w:val="clear" w:color="auto" w:fill="FFFFFF"/>
        </w:rPr>
        <w:t>5</w:t>
      </w:r>
      <w:r w:rsidRPr="003A3A25">
        <w:rPr>
          <w:rFonts w:ascii="Times New Roman" w:hAnsi="Times New Roman" w:cs="Times New Roman"/>
          <w:color w:val="000000" w:themeColor="text1"/>
          <w:sz w:val="28"/>
          <w:szCs w:val="28"/>
          <w:shd w:val="clear" w:color="auto" w:fill="FFFFFF"/>
        </w:rPr>
        <w:t>.</w:t>
      </w:r>
      <w:r w:rsidR="00C547C9" w:rsidRPr="003A3A25">
        <w:rPr>
          <w:rFonts w:ascii="Times New Roman" w:hAnsi="Times New Roman" w:cs="Times New Roman"/>
          <w:color w:val="000000" w:themeColor="text1"/>
          <w:sz w:val="28"/>
          <w:szCs w:val="28"/>
          <w:shd w:val="clear" w:color="auto" w:fill="FFFFFF"/>
        </w:rPr>
        <w:t>Військовослужбовцям, які брали/беруть участь у зоні АТО/ООС</w:t>
      </w:r>
      <w:r w:rsidR="00C547C9" w:rsidRPr="003A3A25">
        <w:rPr>
          <w:rFonts w:ascii="Times New Roman" w:eastAsia="Calibri" w:hAnsi="Times New Roman" w:cs="Times New Roman"/>
          <w:color w:val="000000" w:themeColor="text1"/>
          <w:sz w:val="28"/>
          <w:szCs w:val="28"/>
        </w:rPr>
        <w:t xml:space="preserve"> </w:t>
      </w:r>
      <w:r w:rsidR="00C547C9" w:rsidRPr="003A3A25">
        <w:rPr>
          <w:rFonts w:ascii="Times New Roman" w:hAnsi="Times New Roman" w:cs="Times New Roman"/>
          <w:color w:val="000000" w:themeColor="text1"/>
          <w:sz w:val="28"/>
          <w:szCs w:val="28"/>
        </w:rPr>
        <w:t xml:space="preserve"> та у відбитті військової агресії</w:t>
      </w:r>
      <w:r w:rsidR="00C547C9" w:rsidRPr="003A3A25">
        <w:rPr>
          <w:rFonts w:ascii="Times New Roman" w:eastAsia="Calibri" w:hAnsi="Times New Roman" w:cs="Times New Roman"/>
          <w:color w:val="000000" w:themeColor="text1"/>
          <w:sz w:val="28"/>
          <w:szCs w:val="28"/>
        </w:rPr>
        <w:t xml:space="preserve"> російської федерації  проти України</w:t>
      </w:r>
      <w:r w:rsidR="00C547C9" w:rsidRPr="003A3A25">
        <w:rPr>
          <w:rFonts w:ascii="Times New Roman" w:hAnsi="Times New Roman" w:cs="Times New Roman"/>
          <w:color w:val="000000" w:themeColor="text1"/>
          <w:sz w:val="28"/>
          <w:szCs w:val="28"/>
          <w:shd w:val="clear" w:color="auto" w:fill="FFFFFF"/>
        </w:rPr>
        <w:t xml:space="preserve">  </w:t>
      </w:r>
      <w:r w:rsidR="00C547C9" w:rsidRPr="003A3A25">
        <w:rPr>
          <w:rFonts w:ascii="Times New Roman" w:hAnsi="Times New Roman" w:cs="Times New Roman"/>
          <w:b/>
          <w:bCs/>
          <w:color w:val="000000" w:themeColor="text1"/>
          <w:sz w:val="28"/>
          <w:szCs w:val="28"/>
          <w:u w:val="single"/>
          <w:shd w:val="clear" w:color="auto" w:fill="FFFFFF"/>
        </w:rPr>
        <w:t xml:space="preserve">для придбання </w:t>
      </w:r>
      <w:r w:rsidR="00C547C9" w:rsidRPr="003A3A25">
        <w:rPr>
          <w:rFonts w:ascii="Times New Roman" w:eastAsia="Calibri" w:hAnsi="Times New Roman" w:cs="Times New Roman"/>
          <w:b/>
          <w:bCs/>
          <w:color w:val="000000" w:themeColor="text1"/>
          <w:sz w:val="28"/>
          <w:szCs w:val="28"/>
          <w:u w:val="single"/>
        </w:rPr>
        <w:t>засобів реабілітації</w:t>
      </w:r>
      <w:r w:rsidR="00C547C9" w:rsidRPr="003A3A25">
        <w:rPr>
          <w:rFonts w:ascii="Times New Roman" w:eastAsia="Calibri" w:hAnsi="Times New Roman" w:cs="Times New Roman"/>
          <w:color w:val="000000" w:themeColor="text1"/>
          <w:sz w:val="28"/>
          <w:szCs w:val="28"/>
        </w:rPr>
        <w:t xml:space="preserve"> (технічних та інших засобів реабілітації)</w:t>
      </w:r>
      <w:r w:rsidR="00203BAB">
        <w:rPr>
          <w:rFonts w:ascii="Times New Roman" w:eastAsia="Calibri" w:hAnsi="Times New Roman" w:cs="Times New Roman"/>
          <w:color w:val="000000" w:themeColor="text1"/>
          <w:sz w:val="28"/>
          <w:szCs w:val="28"/>
        </w:rPr>
        <w:t xml:space="preserve"> протезів,</w:t>
      </w:r>
      <w:r w:rsidR="00C547C9" w:rsidRPr="003A3A25">
        <w:rPr>
          <w:rFonts w:ascii="Times New Roman" w:eastAsia="Calibri" w:hAnsi="Times New Roman" w:cs="Times New Roman"/>
          <w:color w:val="000000" w:themeColor="text1"/>
          <w:sz w:val="28"/>
          <w:szCs w:val="28"/>
        </w:rPr>
        <w:t xml:space="preserve"> імплантатів, тощо.   </w:t>
      </w:r>
      <w:r w:rsidR="00C547C9" w:rsidRPr="003A3A25">
        <w:rPr>
          <w:rFonts w:ascii="Times New Roman" w:hAnsi="Times New Roman" w:cs="Times New Roman"/>
          <w:color w:val="000000" w:themeColor="text1"/>
          <w:sz w:val="28"/>
          <w:szCs w:val="28"/>
          <w:shd w:val="clear" w:color="auto" w:fill="FFFFFF"/>
        </w:rPr>
        <w:t xml:space="preserve">  </w:t>
      </w:r>
    </w:p>
    <w:p w14:paraId="71DEC651" w14:textId="771E4BD8" w:rsidR="00C547C9" w:rsidRPr="0038795A" w:rsidRDefault="00C547C9" w:rsidP="00C547C9">
      <w:pPr>
        <w:ind w:firstLine="708"/>
        <w:jc w:val="both"/>
        <w:rPr>
          <w:rFonts w:ascii="Times New Roman" w:hAnsi="Times New Roman" w:cs="Times New Roman"/>
          <w:sz w:val="28"/>
          <w:szCs w:val="28"/>
        </w:rPr>
      </w:pPr>
      <w:r w:rsidRPr="0038795A">
        <w:rPr>
          <w:rFonts w:ascii="Times New Roman" w:hAnsi="Times New Roman" w:cs="Times New Roman"/>
          <w:sz w:val="28"/>
          <w:szCs w:val="28"/>
        </w:rPr>
        <w:t xml:space="preserve">Для надання матеріальної допомоги, заявник із числа громадян, передбачених </w:t>
      </w:r>
      <w:r w:rsidRPr="0038795A">
        <w:rPr>
          <w:rFonts w:ascii="Times New Roman" w:hAnsi="Times New Roman" w:cs="Times New Roman"/>
          <w:b/>
          <w:sz w:val="28"/>
          <w:szCs w:val="28"/>
        </w:rPr>
        <w:t>підпунктом 2.</w:t>
      </w:r>
      <w:r>
        <w:rPr>
          <w:rFonts w:ascii="Times New Roman" w:hAnsi="Times New Roman" w:cs="Times New Roman"/>
          <w:b/>
          <w:sz w:val="28"/>
          <w:szCs w:val="28"/>
        </w:rPr>
        <w:t>5</w:t>
      </w:r>
      <w:r w:rsidRPr="0038795A">
        <w:rPr>
          <w:rFonts w:ascii="Times New Roman" w:hAnsi="Times New Roman" w:cs="Times New Roman"/>
          <w:b/>
          <w:sz w:val="28"/>
          <w:szCs w:val="28"/>
        </w:rPr>
        <w:t>.</w:t>
      </w:r>
      <w:r w:rsidRPr="0038795A">
        <w:rPr>
          <w:rFonts w:ascii="Times New Roman" w:hAnsi="Times New Roman" w:cs="Times New Roman"/>
          <w:sz w:val="28"/>
          <w:szCs w:val="28"/>
        </w:rPr>
        <w:t xml:space="preserve"> цього Порядку, подає на ім’я сільського голови</w:t>
      </w:r>
      <w:r w:rsidRPr="0038795A">
        <w:rPr>
          <w:rFonts w:ascii="Times New Roman" w:hAnsi="Times New Roman" w:cs="Times New Roman"/>
          <w:sz w:val="28"/>
          <w:szCs w:val="28"/>
          <w:lang w:val="ru-RU"/>
        </w:rPr>
        <w:t xml:space="preserve"> </w:t>
      </w:r>
      <w:r w:rsidRPr="0038795A">
        <w:rPr>
          <w:rFonts w:ascii="Times New Roman" w:hAnsi="Times New Roman" w:cs="Times New Roman"/>
          <w:sz w:val="28"/>
          <w:szCs w:val="28"/>
        </w:rPr>
        <w:t xml:space="preserve"> заяву із наданням згоди на обробку персональних даних. </w:t>
      </w:r>
    </w:p>
    <w:p w14:paraId="0A6AFC21" w14:textId="642CE465" w:rsidR="00C547C9" w:rsidRPr="0038795A" w:rsidRDefault="00C547C9" w:rsidP="00C547C9">
      <w:pPr>
        <w:jc w:val="both"/>
        <w:rPr>
          <w:rFonts w:ascii="Times New Roman" w:hAnsi="Times New Roman" w:cs="Times New Roman"/>
          <w:sz w:val="28"/>
          <w:szCs w:val="28"/>
        </w:rPr>
      </w:pPr>
      <w:r w:rsidRPr="0038795A">
        <w:rPr>
          <w:rFonts w:ascii="Times New Roman" w:hAnsi="Times New Roman" w:cs="Times New Roman"/>
          <w:sz w:val="28"/>
          <w:szCs w:val="28"/>
        </w:rPr>
        <w:t xml:space="preserve">До заяви додаються наступні документи: </w:t>
      </w:r>
    </w:p>
    <w:p w14:paraId="2942D195" w14:textId="77777777" w:rsidR="006D0C9B" w:rsidRDefault="006D0C9B" w:rsidP="006D0C9B">
      <w:pPr>
        <w:jc w:val="both"/>
        <w:rPr>
          <w:rFonts w:ascii="Times New Roman" w:hAnsi="Times New Roman" w:cs="Times New Roman"/>
          <w:sz w:val="28"/>
          <w:szCs w:val="28"/>
        </w:rPr>
      </w:pPr>
      <w:r w:rsidRPr="0038795A">
        <w:rPr>
          <w:rFonts w:ascii="Times New Roman" w:hAnsi="Times New Roman" w:cs="Times New Roman"/>
          <w:sz w:val="28"/>
          <w:szCs w:val="28"/>
        </w:rPr>
        <w:t xml:space="preserve">-копія </w:t>
      </w:r>
      <w:r>
        <w:rPr>
          <w:rFonts w:ascii="Times New Roman" w:hAnsi="Times New Roman" w:cs="Times New Roman"/>
          <w:sz w:val="28"/>
          <w:szCs w:val="28"/>
        </w:rPr>
        <w:t>паспорта заявника</w:t>
      </w:r>
      <w:r w:rsidRPr="0038795A">
        <w:rPr>
          <w:rFonts w:ascii="Times New Roman" w:hAnsi="Times New Roman" w:cs="Times New Roman"/>
          <w:sz w:val="28"/>
          <w:szCs w:val="28"/>
        </w:rPr>
        <w:t>;</w:t>
      </w:r>
    </w:p>
    <w:p w14:paraId="036F0146" w14:textId="77777777" w:rsidR="006D0C9B" w:rsidRPr="0038795A" w:rsidRDefault="006D0C9B" w:rsidP="006D0C9B">
      <w:pPr>
        <w:jc w:val="both"/>
        <w:rPr>
          <w:rFonts w:ascii="Times New Roman" w:hAnsi="Times New Roman" w:cs="Times New Roman"/>
          <w:sz w:val="28"/>
          <w:szCs w:val="28"/>
        </w:rPr>
      </w:pPr>
      <w:r>
        <w:rPr>
          <w:rFonts w:ascii="Times New Roman" w:hAnsi="Times New Roman" w:cs="Times New Roman"/>
          <w:sz w:val="28"/>
          <w:szCs w:val="28"/>
        </w:rPr>
        <w:t>-копія витягу з реєстру зареєстрованих осіб;</w:t>
      </w:r>
      <w:r w:rsidRPr="0038795A">
        <w:rPr>
          <w:rFonts w:ascii="Times New Roman" w:hAnsi="Times New Roman" w:cs="Times New Roman"/>
          <w:sz w:val="28"/>
          <w:szCs w:val="28"/>
        </w:rPr>
        <w:t xml:space="preserve"> </w:t>
      </w:r>
    </w:p>
    <w:p w14:paraId="3B178AAA" w14:textId="77777777" w:rsidR="00C547C9" w:rsidRPr="0038795A" w:rsidRDefault="00C547C9" w:rsidP="00C547C9">
      <w:pPr>
        <w:jc w:val="both"/>
        <w:rPr>
          <w:rFonts w:ascii="Times New Roman" w:hAnsi="Times New Roman" w:cs="Times New Roman"/>
          <w:sz w:val="28"/>
          <w:szCs w:val="28"/>
        </w:rPr>
      </w:pPr>
      <w:r w:rsidRPr="0038795A">
        <w:rPr>
          <w:rFonts w:ascii="Times New Roman" w:hAnsi="Times New Roman" w:cs="Times New Roman"/>
          <w:sz w:val="28"/>
          <w:szCs w:val="28"/>
        </w:rPr>
        <w:t xml:space="preserve">-копія довідки про присвоєння ідентифікаційного номера (крім осіб, які через </w:t>
      </w:r>
      <w:r w:rsidRPr="0038795A">
        <w:rPr>
          <w:rFonts w:ascii="Times New Roman" w:hAnsi="Times New Roman" w:cs="Times New Roman"/>
          <w:sz w:val="28"/>
          <w:szCs w:val="28"/>
        </w:rPr>
        <w:lastRenderedPageBreak/>
        <w:t xml:space="preserve">свої релігійні або інші переконання відмовилися від ідентифікаційного номера); </w:t>
      </w:r>
    </w:p>
    <w:p w14:paraId="112F718E" w14:textId="5CACB138" w:rsidR="00C547C9" w:rsidRDefault="00C547C9" w:rsidP="00C547C9">
      <w:pPr>
        <w:jc w:val="both"/>
        <w:rPr>
          <w:rFonts w:ascii="Times New Roman" w:hAnsi="Times New Roman" w:cs="Times New Roman"/>
          <w:sz w:val="28"/>
          <w:szCs w:val="28"/>
        </w:rPr>
      </w:pPr>
      <w:r w:rsidRPr="0038795A">
        <w:rPr>
          <w:rFonts w:ascii="Times New Roman" w:hAnsi="Times New Roman" w:cs="Times New Roman"/>
          <w:sz w:val="28"/>
          <w:szCs w:val="28"/>
        </w:rPr>
        <w:t>-</w:t>
      </w:r>
      <w:r>
        <w:rPr>
          <w:rFonts w:ascii="Times New Roman" w:hAnsi="Times New Roman" w:cs="Times New Roman"/>
          <w:sz w:val="28"/>
          <w:szCs w:val="28"/>
        </w:rPr>
        <w:t xml:space="preserve"> </w:t>
      </w:r>
      <w:r w:rsidR="006B6D4E">
        <w:rPr>
          <w:rFonts w:ascii="Times New Roman" w:hAnsi="Times New Roman" w:cs="Times New Roman"/>
          <w:sz w:val="28"/>
          <w:szCs w:val="28"/>
        </w:rPr>
        <w:t xml:space="preserve">рішення ВЛК про необхідність забезпечення </w:t>
      </w:r>
      <w:r w:rsidR="00256C5E">
        <w:rPr>
          <w:rFonts w:ascii="Times New Roman" w:hAnsi="Times New Roman" w:cs="Times New Roman"/>
          <w:sz w:val="28"/>
          <w:szCs w:val="28"/>
        </w:rPr>
        <w:t>засобами реабілітації</w:t>
      </w:r>
      <w:r>
        <w:rPr>
          <w:rFonts w:ascii="Times New Roman" w:hAnsi="Times New Roman" w:cs="Times New Roman"/>
          <w:sz w:val="28"/>
          <w:szCs w:val="28"/>
        </w:rPr>
        <w:t>;</w:t>
      </w:r>
    </w:p>
    <w:p w14:paraId="6424073C" w14:textId="1D2AFF46" w:rsidR="00C547C9" w:rsidRPr="0038795A" w:rsidRDefault="00C547C9" w:rsidP="00C547C9">
      <w:pPr>
        <w:jc w:val="both"/>
        <w:rPr>
          <w:rFonts w:ascii="Times New Roman" w:hAnsi="Times New Roman" w:cs="Times New Roman"/>
          <w:sz w:val="28"/>
          <w:szCs w:val="28"/>
        </w:rPr>
      </w:pPr>
      <w:r>
        <w:rPr>
          <w:rFonts w:ascii="Times New Roman" w:hAnsi="Times New Roman" w:cs="Times New Roman"/>
          <w:sz w:val="28"/>
          <w:szCs w:val="28"/>
        </w:rPr>
        <w:t xml:space="preserve">- довідка </w:t>
      </w:r>
      <w:r>
        <w:rPr>
          <w:rFonts w:ascii="Times New Roman" w:hAnsi="Times New Roman"/>
          <w:sz w:val="28"/>
          <w:szCs w:val="28"/>
        </w:rPr>
        <w:t>до акту</w:t>
      </w:r>
      <w:r w:rsidRPr="00BD6D20">
        <w:rPr>
          <w:rFonts w:ascii="Times New Roman" w:hAnsi="Times New Roman"/>
          <w:sz w:val="28"/>
          <w:szCs w:val="28"/>
        </w:rPr>
        <w:t xml:space="preserve"> огляду медико-соціальної</w:t>
      </w:r>
      <w:r>
        <w:rPr>
          <w:rFonts w:ascii="Times New Roman" w:hAnsi="Times New Roman"/>
          <w:sz w:val="28"/>
          <w:szCs w:val="28"/>
        </w:rPr>
        <w:t xml:space="preserve">  експертної комісії (МСЕК)</w:t>
      </w:r>
      <w:r w:rsidR="00B418DF">
        <w:rPr>
          <w:rFonts w:ascii="Times New Roman" w:hAnsi="Times New Roman"/>
          <w:sz w:val="28"/>
          <w:szCs w:val="28"/>
        </w:rPr>
        <w:t xml:space="preserve"> про групу інвалідності (</w:t>
      </w:r>
      <w:r>
        <w:rPr>
          <w:rFonts w:ascii="Times New Roman" w:hAnsi="Times New Roman"/>
          <w:sz w:val="28"/>
          <w:szCs w:val="28"/>
        </w:rPr>
        <w:t>за наявності</w:t>
      </w:r>
      <w:r w:rsidR="00B418DF">
        <w:rPr>
          <w:rFonts w:ascii="Times New Roman" w:hAnsi="Times New Roman"/>
          <w:sz w:val="28"/>
          <w:szCs w:val="28"/>
        </w:rPr>
        <w:t>)</w:t>
      </w:r>
      <w:r>
        <w:rPr>
          <w:rFonts w:ascii="Times New Roman" w:hAnsi="Times New Roman"/>
          <w:sz w:val="28"/>
          <w:szCs w:val="28"/>
        </w:rPr>
        <w:t>;</w:t>
      </w:r>
    </w:p>
    <w:p w14:paraId="553680E8" w14:textId="77777777" w:rsidR="00C547C9" w:rsidRPr="004C3B70" w:rsidRDefault="00C547C9" w:rsidP="00C547C9">
      <w:pPr>
        <w:jc w:val="both"/>
        <w:rPr>
          <w:rFonts w:ascii="Times New Roman" w:hAnsi="Times New Roman" w:cs="Times New Roman"/>
          <w:color w:val="auto"/>
          <w:sz w:val="28"/>
          <w:szCs w:val="28"/>
        </w:rPr>
      </w:pPr>
      <w:r w:rsidRPr="0038795A">
        <w:rPr>
          <w:rFonts w:ascii="Times New Roman" w:hAnsi="Times New Roman" w:cs="Times New Roman"/>
          <w:sz w:val="28"/>
          <w:szCs w:val="28"/>
        </w:rPr>
        <w:t>-</w:t>
      </w:r>
      <w:r w:rsidRPr="004C3B70">
        <w:rPr>
          <w:rFonts w:ascii="Times New Roman" w:hAnsi="Times New Roman" w:cs="Times New Roman"/>
          <w:color w:val="auto"/>
          <w:sz w:val="28"/>
          <w:szCs w:val="28"/>
        </w:rPr>
        <w:t>довідка про банківські реквізити заявника для виплати матеріальної допомоги через банківську установу;</w:t>
      </w:r>
    </w:p>
    <w:p w14:paraId="26FC24A4" w14:textId="30DF6988" w:rsidR="00C547C9" w:rsidRPr="004C3B70" w:rsidRDefault="00C547C9" w:rsidP="00C547C9">
      <w:pPr>
        <w:jc w:val="both"/>
        <w:rPr>
          <w:rFonts w:ascii="Times New Roman" w:hAnsi="Times New Roman" w:cs="Times New Roman"/>
          <w:color w:val="auto"/>
          <w:sz w:val="28"/>
          <w:szCs w:val="28"/>
        </w:rPr>
      </w:pPr>
      <w:r w:rsidRPr="004C3B70">
        <w:rPr>
          <w:rFonts w:ascii="Times New Roman" w:hAnsi="Times New Roman" w:cs="Times New Roman"/>
          <w:color w:val="auto"/>
          <w:sz w:val="28"/>
          <w:szCs w:val="28"/>
        </w:rPr>
        <w:t>- довідку</w:t>
      </w:r>
      <w:r w:rsidR="00203BAB" w:rsidRPr="004C3B70">
        <w:rPr>
          <w:rFonts w:ascii="Times New Roman" w:hAnsi="Times New Roman" w:cs="Times New Roman"/>
          <w:color w:val="auto"/>
          <w:sz w:val="28"/>
          <w:szCs w:val="28"/>
        </w:rPr>
        <w:t xml:space="preserve"> з фонду</w:t>
      </w:r>
      <w:r w:rsidR="00DD0C40" w:rsidRPr="004C3B70">
        <w:rPr>
          <w:rFonts w:ascii="Times New Roman" w:hAnsi="Times New Roman" w:cs="Times New Roman"/>
          <w:color w:val="auto"/>
          <w:sz w:val="28"/>
          <w:szCs w:val="28"/>
        </w:rPr>
        <w:t xml:space="preserve"> соціального захисту </w:t>
      </w:r>
      <w:r w:rsidR="00203BAB" w:rsidRPr="004C3B70">
        <w:rPr>
          <w:rFonts w:ascii="Times New Roman" w:hAnsi="Times New Roman" w:cs="Times New Roman"/>
          <w:color w:val="auto"/>
          <w:sz w:val="28"/>
          <w:szCs w:val="28"/>
        </w:rPr>
        <w:t xml:space="preserve">інвалідів </w:t>
      </w:r>
      <w:r w:rsidR="00287EED" w:rsidRPr="004C3B70">
        <w:rPr>
          <w:rFonts w:ascii="Times New Roman" w:hAnsi="Times New Roman" w:cs="Times New Roman"/>
          <w:color w:val="auto"/>
          <w:sz w:val="28"/>
          <w:szCs w:val="28"/>
        </w:rPr>
        <w:t>про те, що заявник не</w:t>
      </w:r>
      <w:r w:rsidR="003A3A25" w:rsidRPr="004C3B70">
        <w:rPr>
          <w:rFonts w:ascii="Times New Roman" w:hAnsi="Times New Roman" w:cs="Times New Roman"/>
          <w:color w:val="auto"/>
          <w:sz w:val="28"/>
          <w:szCs w:val="28"/>
        </w:rPr>
        <w:t xml:space="preserve"> скористався  допомогою на придбання засобів  реабілітації </w:t>
      </w:r>
      <w:r w:rsidR="00496C98" w:rsidRPr="004C3B70">
        <w:rPr>
          <w:rFonts w:ascii="Times New Roman" w:hAnsi="Times New Roman" w:cs="Times New Roman"/>
          <w:color w:val="auto"/>
          <w:sz w:val="28"/>
          <w:szCs w:val="28"/>
        </w:rPr>
        <w:t xml:space="preserve"> </w:t>
      </w:r>
      <w:r w:rsidR="00496C98" w:rsidRPr="004C3B70">
        <w:rPr>
          <w:rFonts w:ascii="Times New Roman" w:eastAsia="Calibri" w:hAnsi="Times New Roman" w:cs="Times New Roman"/>
          <w:color w:val="auto"/>
          <w:sz w:val="28"/>
          <w:szCs w:val="28"/>
        </w:rPr>
        <w:t xml:space="preserve">(технічних та інших засобів реабілітації) </w:t>
      </w:r>
      <w:r w:rsidR="00203BAB" w:rsidRPr="004C3B70">
        <w:rPr>
          <w:rFonts w:ascii="Times New Roman" w:eastAsia="Calibri" w:hAnsi="Times New Roman" w:cs="Times New Roman"/>
          <w:color w:val="auto"/>
          <w:sz w:val="28"/>
          <w:szCs w:val="28"/>
        </w:rPr>
        <w:t>протезів, імплантатів, тощо</w:t>
      </w:r>
      <w:r w:rsidR="00496C98" w:rsidRPr="004C3B70">
        <w:rPr>
          <w:rFonts w:ascii="Times New Roman" w:hAnsi="Times New Roman" w:cs="Times New Roman"/>
          <w:color w:val="auto"/>
          <w:sz w:val="28"/>
          <w:szCs w:val="28"/>
        </w:rPr>
        <w:t xml:space="preserve"> </w:t>
      </w:r>
      <w:r w:rsidR="00256C5E" w:rsidRPr="004C3B70">
        <w:rPr>
          <w:rFonts w:ascii="Times New Roman" w:hAnsi="Times New Roman" w:cs="Times New Roman"/>
          <w:color w:val="auto"/>
          <w:sz w:val="28"/>
          <w:szCs w:val="28"/>
        </w:rPr>
        <w:t>за кошти державного бюджету</w:t>
      </w:r>
      <w:r w:rsidR="00BA5A14" w:rsidRPr="004C3B70">
        <w:rPr>
          <w:rFonts w:ascii="Times New Roman" w:hAnsi="Times New Roman" w:cs="Times New Roman"/>
          <w:color w:val="auto"/>
          <w:sz w:val="28"/>
          <w:szCs w:val="28"/>
        </w:rPr>
        <w:t>;</w:t>
      </w:r>
    </w:p>
    <w:p w14:paraId="3E49E15E" w14:textId="568E4F76" w:rsidR="003D514C" w:rsidRPr="004C3B70" w:rsidRDefault="00C547C9" w:rsidP="00EA0F1A">
      <w:pPr>
        <w:jc w:val="both"/>
        <w:rPr>
          <w:rFonts w:ascii="Times New Roman" w:hAnsi="Times New Roman" w:cs="Times New Roman"/>
          <w:color w:val="auto"/>
          <w:sz w:val="28"/>
          <w:szCs w:val="28"/>
        </w:rPr>
      </w:pPr>
      <w:r w:rsidRPr="004C3B70">
        <w:rPr>
          <w:rFonts w:ascii="Times New Roman" w:hAnsi="Times New Roman" w:cs="Times New Roman"/>
          <w:color w:val="auto"/>
          <w:sz w:val="28"/>
          <w:szCs w:val="28"/>
        </w:rPr>
        <w:t xml:space="preserve">- інші документи, що підтверджують </w:t>
      </w:r>
      <w:r w:rsidR="00E9510F" w:rsidRPr="004C3B70">
        <w:rPr>
          <w:rFonts w:ascii="Times New Roman" w:hAnsi="Times New Roman" w:cs="Times New Roman"/>
          <w:color w:val="auto"/>
          <w:sz w:val="28"/>
          <w:szCs w:val="28"/>
        </w:rPr>
        <w:t xml:space="preserve">обставини </w:t>
      </w:r>
      <w:r w:rsidR="00496C98" w:rsidRPr="004C3B70">
        <w:rPr>
          <w:rFonts w:ascii="Times New Roman" w:hAnsi="Times New Roman" w:cs="Times New Roman"/>
          <w:color w:val="auto"/>
          <w:sz w:val="28"/>
          <w:szCs w:val="28"/>
        </w:rPr>
        <w:t xml:space="preserve">необхідності </w:t>
      </w:r>
      <w:r w:rsidR="00E9510F" w:rsidRPr="004C3B70">
        <w:rPr>
          <w:rFonts w:ascii="Times New Roman" w:hAnsi="Times New Roman" w:cs="Times New Roman"/>
          <w:color w:val="auto"/>
          <w:sz w:val="28"/>
          <w:szCs w:val="28"/>
        </w:rPr>
        <w:t>надання допомоги (за наявності)</w:t>
      </w:r>
      <w:r w:rsidRPr="004C3B70">
        <w:rPr>
          <w:rFonts w:ascii="Times New Roman" w:hAnsi="Times New Roman" w:cs="Times New Roman"/>
          <w:color w:val="auto"/>
          <w:sz w:val="28"/>
          <w:szCs w:val="28"/>
        </w:rPr>
        <w:t>.</w:t>
      </w:r>
    </w:p>
    <w:p w14:paraId="63F0D164" w14:textId="463ABB14" w:rsidR="00B81DD5" w:rsidRDefault="00A952D8" w:rsidP="00A952D8">
      <w:pPr>
        <w:pStyle w:val="Style7"/>
        <w:widowControl/>
        <w:ind w:firstLine="708"/>
        <w:jc w:val="both"/>
        <w:rPr>
          <w:sz w:val="28"/>
          <w:szCs w:val="28"/>
        </w:rPr>
      </w:pPr>
      <w:r w:rsidRPr="004C3B70">
        <w:rPr>
          <w:sz w:val="28"/>
          <w:szCs w:val="28"/>
        </w:rPr>
        <w:t xml:space="preserve">Матеріальна допомога надається військовослужбовцям (особам з інвалідністю внаслідок війни) на придбання </w:t>
      </w:r>
      <w:proofErr w:type="spellStart"/>
      <w:r w:rsidRPr="004C3B70">
        <w:rPr>
          <w:sz w:val="28"/>
          <w:szCs w:val="28"/>
        </w:rPr>
        <w:t>дороговартісних</w:t>
      </w:r>
      <w:proofErr w:type="spellEnd"/>
      <w:r w:rsidRPr="004C3B70">
        <w:rPr>
          <w:sz w:val="28"/>
          <w:szCs w:val="28"/>
        </w:rPr>
        <w:t xml:space="preserve"> засобів реабілітації, які не можуть отримати дані засоби безкоштовно</w:t>
      </w:r>
      <w:r w:rsidR="006D0C9B" w:rsidRPr="004C3B70">
        <w:rPr>
          <w:sz w:val="28"/>
          <w:szCs w:val="28"/>
        </w:rPr>
        <w:t xml:space="preserve"> або вартість яких не покрито за рахунок державних коштів</w:t>
      </w:r>
      <w:r w:rsidRPr="004C3B70">
        <w:rPr>
          <w:sz w:val="28"/>
          <w:szCs w:val="28"/>
        </w:rPr>
        <w:t xml:space="preserve"> (за державною програмою, за кошти благодійних організацій, тощо). Розмір матеріальної допомоги визначається комісією з питань планування фінансів, бюджету та соціально-економічного розвитку Вишнівської сільської ради. </w:t>
      </w:r>
      <w:r w:rsidR="00B81DD5" w:rsidRPr="004C3B70">
        <w:rPr>
          <w:sz w:val="28"/>
          <w:szCs w:val="28"/>
        </w:rPr>
        <w:t xml:space="preserve">Максимальний розмір допомоги  становить  - </w:t>
      </w:r>
      <w:r w:rsidR="00B81DD5" w:rsidRPr="004C3B70">
        <w:rPr>
          <w:b/>
          <w:bCs/>
          <w:sz w:val="28"/>
          <w:szCs w:val="28"/>
          <w:u w:val="single"/>
        </w:rPr>
        <w:t>100 000</w:t>
      </w:r>
      <w:r w:rsidR="00B81DD5" w:rsidRPr="001B05E8">
        <w:rPr>
          <w:b/>
          <w:bCs/>
          <w:sz w:val="28"/>
          <w:szCs w:val="28"/>
          <w:u w:val="single"/>
        </w:rPr>
        <w:t>,00 гривень</w:t>
      </w:r>
      <w:r w:rsidR="00B81DD5" w:rsidRPr="0038795A">
        <w:rPr>
          <w:sz w:val="28"/>
          <w:szCs w:val="28"/>
        </w:rPr>
        <w:t>. Протокольне рішення комісії виноситься на розгляд та затвердження  засідання сесії сільської ради у встановленому законодавством порядку.</w:t>
      </w:r>
    </w:p>
    <w:p w14:paraId="393E8002" w14:textId="77777777" w:rsidR="00C7257F" w:rsidRDefault="00C7257F" w:rsidP="00EA0F1A">
      <w:pPr>
        <w:jc w:val="both"/>
        <w:rPr>
          <w:rFonts w:ascii="Times New Roman" w:hAnsi="Times New Roman" w:cs="Times New Roman"/>
          <w:sz w:val="28"/>
          <w:szCs w:val="28"/>
        </w:rPr>
      </w:pPr>
    </w:p>
    <w:p w14:paraId="795F1780" w14:textId="4E5D3A3D" w:rsidR="00C7257F" w:rsidRPr="00203BAB" w:rsidRDefault="00C7257F" w:rsidP="00EA0F1A">
      <w:pPr>
        <w:jc w:val="both"/>
        <w:rPr>
          <w:rFonts w:ascii="Times New Roman" w:hAnsi="Times New Roman" w:cs="Times New Roman"/>
          <w:i/>
          <w:iCs/>
          <w:color w:val="000000" w:themeColor="text1"/>
          <w:sz w:val="28"/>
          <w:szCs w:val="28"/>
          <w:shd w:val="clear" w:color="auto" w:fill="FFFFFF"/>
        </w:rPr>
      </w:pPr>
      <w:r w:rsidRPr="00203BAB">
        <w:rPr>
          <w:rFonts w:ascii="Times New Roman" w:hAnsi="Times New Roman" w:cs="Times New Roman"/>
          <w:color w:val="000000" w:themeColor="text1"/>
          <w:sz w:val="28"/>
          <w:szCs w:val="28"/>
          <w:shd w:val="clear" w:color="auto" w:fill="FFFFFF"/>
        </w:rPr>
        <w:t>2.6</w:t>
      </w:r>
      <w:r w:rsidR="00203BAB" w:rsidRPr="00203BAB">
        <w:rPr>
          <w:rFonts w:ascii="Times New Roman" w:hAnsi="Times New Roman" w:cs="Times New Roman"/>
          <w:color w:val="000000" w:themeColor="text1"/>
          <w:sz w:val="28"/>
          <w:szCs w:val="28"/>
          <w:shd w:val="clear" w:color="auto" w:fill="FFFFFF"/>
        </w:rPr>
        <w:t>.</w:t>
      </w:r>
      <w:r w:rsidRPr="00203BAB">
        <w:rPr>
          <w:rFonts w:ascii="Times New Roman" w:hAnsi="Times New Roman" w:cs="Times New Roman"/>
          <w:color w:val="000000" w:themeColor="text1"/>
          <w:sz w:val="28"/>
          <w:szCs w:val="28"/>
          <w:shd w:val="clear" w:color="auto" w:fill="FFFFFF"/>
        </w:rPr>
        <w:t xml:space="preserve"> Членам сімей  військовослужбовців, які безпосередньо </w:t>
      </w:r>
      <w:r w:rsidRPr="00203BAB">
        <w:rPr>
          <w:rFonts w:ascii="Times New Roman" w:hAnsi="Times New Roman" w:cs="Times New Roman"/>
          <w:color w:val="000000" w:themeColor="text1"/>
          <w:sz w:val="28"/>
          <w:szCs w:val="28"/>
        </w:rPr>
        <w:t>беруть участь у бойових діях на сході України</w:t>
      </w:r>
      <w:r w:rsidRPr="00203BAB">
        <w:rPr>
          <w:rFonts w:ascii="Times New Roman" w:hAnsi="Times New Roman" w:cs="Times New Roman"/>
          <w:color w:val="000000" w:themeColor="text1"/>
          <w:sz w:val="28"/>
          <w:szCs w:val="28"/>
          <w:shd w:val="clear" w:color="auto" w:fill="FFFFFF"/>
        </w:rPr>
        <w:t>, членам сімей загиблих (померлих, зниклих безвісти, полонених)</w:t>
      </w:r>
      <w:r w:rsidR="00884D87" w:rsidRPr="00203BAB">
        <w:rPr>
          <w:rFonts w:ascii="Times New Roman" w:hAnsi="Times New Roman" w:cs="Times New Roman"/>
          <w:color w:val="000000" w:themeColor="text1"/>
          <w:sz w:val="28"/>
          <w:szCs w:val="28"/>
          <w:shd w:val="clear" w:color="auto" w:fill="FFFFFF"/>
        </w:rPr>
        <w:t>,</w:t>
      </w:r>
      <w:r w:rsidRPr="00203BAB">
        <w:rPr>
          <w:rFonts w:ascii="Times New Roman" w:hAnsi="Times New Roman" w:cs="Times New Roman"/>
          <w:color w:val="000000" w:themeColor="text1"/>
          <w:sz w:val="28"/>
          <w:szCs w:val="28"/>
          <w:shd w:val="clear" w:color="auto" w:fill="FFFFFF"/>
        </w:rPr>
        <w:t xml:space="preserve"> які мають  тяжкі захворювання</w:t>
      </w:r>
      <w:r w:rsidRPr="00203BAB">
        <w:rPr>
          <w:rFonts w:ascii="Times New Roman" w:hAnsi="Times New Roman" w:cs="Times New Roman"/>
          <w:b/>
          <w:bCs/>
          <w:color w:val="000000" w:themeColor="text1"/>
          <w:sz w:val="28"/>
          <w:szCs w:val="28"/>
          <w:shd w:val="clear" w:color="auto" w:fill="FFFFFF"/>
        </w:rPr>
        <w:t xml:space="preserve">  </w:t>
      </w:r>
      <w:r w:rsidRPr="00203BAB">
        <w:rPr>
          <w:rFonts w:ascii="Times New Roman" w:hAnsi="Times New Roman" w:cs="Times New Roman"/>
          <w:i/>
          <w:iCs/>
          <w:color w:val="000000" w:themeColor="text1"/>
          <w:sz w:val="28"/>
          <w:szCs w:val="28"/>
          <w:shd w:val="clear" w:color="auto" w:fill="FFFFFF"/>
        </w:rPr>
        <w:t>(чоловік/дружина, діти, батьки)</w:t>
      </w:r>
      <w:r w:rsidR="00203BAB" w:rsidRPr="00203BAB">
        <w:rPr>
          <w:rFonts w:ascii="Times New Roman" w:hAnsi="Times New Roman" w:cs="Times New Roman"/>
          <w:i/>
          <w:iCs/>
          <w:color w:val="000000" w:themeColor="text1"/>
          <w:sz w:val="28"/>
          <w:szCs w:val="28"/>
          <w:shd w:val="clear" w:color="auto" w:fill="FFFFFF"/>
        </w:rPr>
        <w:t xml:space="preserve"> </w:t>
      </w:r>
      <w:r w:rsidR="006D0C9B" w:rsidRPr="00203BAB">
        <w:rPr>
          <w:rFonts w:ascii="Times New Roman" w:hAnsi="Times New Roman" w:cs="Times New Roman"/>
          <w:b/>
          <w:bCs/>
          <w:color w:val="000000" w:themeColor="text1"/>
          <w:sz w:val="28"/>
          <w:szCs w:val="28"/>
          <w:u w:val="single"/>
          <w:shd w:val="clear" w:color="auto" w:fill="FFFFFF"/>
        </w:rPr>
        <w:t>на проведення лікування</w:t>
      </w:r>
      <w:r w:rsidRPr="00203BAB">
        <w:rPr>
          <w:rFonts w:ascii="Times New Roman" w:hAnsi="Times New Roman" w:cs="Times New Roman"/>
          <w:i/>
          <w:iCs/>
          <w:color w:val="000000" w:themeColor="text1"/>
          <w:sz w:val="28"/>
          <w:szCs w:val="28"/>
          <w:shd w:val="clear" w:color="auto" w:fill="FFFFFF"/>
        </w:rPr>
        <w:t xml:space="preserve">  </w:t>
      </w:r>
    </w:p>
    <w:p w14:paraId="057C2409" w14:textId="3ABB59F6" w:rsidR="00C7257F" w:rsidRPr="0038795A" w:rsidRDefault="00C7257F" w:rsidP="00C7257F">
      <w:pPr>
        <w:ind w:firstLine="708"/>
        <w:jc w:val="both"/>
        <w:rPr>
          <w:rFonts w:ascii="Times New Roman" w:hAnsi="Times New Roman" w:cs="Times New Roman"/>
          <w:sz w:val="28"/>
          <w:szCs w:val="28"/>
        </w:rPr>
      </w:pPr>
      <w:r w:rsidRPr="0038795A">
        <w:rPr>
          <w:rFonts w:ascii="Times New Roman" w:hAnsi="Times New Roman" w:cs="Times New Roman"/>
          <w:sz w:val="28"/>
          <w:szCs w:val="28"/>
        </w:rPr>
        <w:t xml:space="preserve">Для надання матеріальної допомоги, заявник із числа громадян, передбачених </w:t>
      </w:r>
      <w:r w:rsidRPr="0038795A">
        <w:rPr>
          <w:rFonts w:ascii="Times New Roman" w:hAnsi="Times New Roman" w:cs="Times New Roman"/>
          <w:b/>
          <w:sz w:val="28"/>
          <w:szCs w:val="28"/>
        </w:rPr>
        <w:t>підпунктом 2.</w:t>
      </w:r>
      <w:r w:rsidR="006D0C9B">
        <w:rPr>
          <w:rFonts w:ascii="Times New Roman" w:hAnsi="Times New Roman" w:cs="Times New Roman"/>
          <w:b/>
          <w:sz w:val="28"/>
          <w:szCs w:val="28"/>
        </w:rPr>
        <w:t>6</w:t>
      </w:r>
      <w:r w:rsidRPr="0038795A">
        <w:rPr>
          <w:rFonts w:ascii="Times New Roman" w:hAnsi="Times New Roman" w:cs="Times New Roman"/>
          <w:b/>
          <w:sz w:val="28"/>
          <w:szCs w:val="28"/>
        </w:rPr>
        <w:t>.</w:t>
      </w:r>
      <w:r w:rsidRPr="0038795A">
        <w:rPr>
          <w:rFonts w:ascii="Times New Roman" w:hAnsi="Times New Roman" w:cs="Times New Roman"/>
          <w:sz w:val="28"/>
          <w:szCs w:val="28"/>
        </w:rPr>
        <w:t xml:space="preserve"> цього Порядку, подає на ім’я сільського голови</w:t>
      </w:r>
      <w:r w:rsidRPr="0038795A">
        <w:rPr>
          <w:rFonts w:ascii="Times New Roman" w:hAnsi="Times New Roman" w:cs="Times New Roman"/>
          <w:sz w:val="28"/>
          <w:szCs w:val="28"/>
          <w:lang w:val="ru-RU"/>
        </w:rPr>
        <w:t xml:space="preserve"> </w:t>
      </w:r>
      <w:r w:rsidRPr="0038795A">
        <w:rPr>
          <w:rFonts w:ascii="Times New Roman" w:hAnsi="Times New Roman" w:cs="Times New Roman"/>
          <w:sz w:val="28"/>
          <w:szCs w:val="28"/>
        </w:rPr>
        <w:t xml:space="preserve"> заяву із наданням згоди на обробку персональних даних. </w:t>
      </w:r>
    </w:p>
    <w:p w14:paraId="067F1D27" w14:textId="0176239D" w:rsidR="00C7257F" w:rsidRPr="0038795A" w:rsidRDefault="00C7257F" w:rsidP="00C7257F">
      <w:pPr>
        <w:jc w:val="both"/>
        <w:rPr>
          <w:rFonts w:ascii="Times New Roman" w:hAnsi="Times New Roman" w:cs="Times New Roman"/>
          <w:sz w:val="28"/>
          <w:szCs w:val="28"/>
        </w:rPr>
      </w:pPr>
      <w:r w:rsidRPr="0038795A">
        <w:rPr>
          <w:rFonts w:ascii="Times New Roman" w:hAnsi="Times New Roman" w:cs="Times New Roman"/>
          <w:sz w:val="28"/>
          <w:szCs w:val="28"/>
        </w:rPr>
        <w:t xml:space="preserve">До заяви додаються наступні документи: </w:t>
      </w:r>
    </w:p>
    <w:p w14:paraId="253189F9" w14:textId="77777777" w:rsidR="006D0C9B" w:rsidRDefault="006D0C9B" w:rsidP="006D0C9B">
      <w:pPr>
        <w:jc w:val="both"/>
        <w:rPr>
          <w:rFonts w:ascii="Times New Roman" w:hAnsi="Times New Roman" w:cs="Times New Roman"/>
          <w:sz w:val="28"/>
          <w:szCs w:val="28"/>
        </w:rPr>
      </w:pPr>
      <w:r w:rsidRPr="0038795A">
        <w:rPr>
          <w:rFonts w:ascii="Times New Roman" w:hAnsi="Times New Roman" w:cs="Times New Roman"/>
          <w:sz w:val="28"/>
          <w:szCs w:val="28"/>
        </w:rPr>
        <w:t xml:space="preserve">-копія </w:t>
      </w:r>
      <w:r>
        <w:rPr>
          <w:rFonts w:ascii="Times New Roman" w:hAnsi="Times New Roman" w:cs="Times New Roman"/>
          <w:sz w:val="28"/>
          <w:szCs w:val="28"/>
        </w:rPr>
        <w:t>паспорта заявника</w:t>
      </w:r>
      <w:r w:rsidRPr="0038795A">
        <w:rPr>
          <w:rFonts w:ascii="Times New Roman" w:hAnsi="Times New Roman" w:cs="Times New Roman"/>
          <w:sz w:val="28"/>
          <w:szCs w:val="28"/>
        </w:rPr>
        <w:t>;</w:t>
      </w:r>
    </w:p>
    <w:p w14:paraId="3CD161E8" w14:textId="77777777" w:rsidR="00ED7AE2" w:rsidRDefault="006D0C9B" w:rsidP="006D0C9B">
      <w:pPr>
        <w:jc w:val="both"/>
        <w:rPr>
          <w:rFonts w:ascii="Times New Roman" w:hAnsi="Times New Roman" w:cs="Times New Roman"/>
          <w:sz w:val="28"/>
          <w:szCs w:val="28"/>
        </w:rPr>
      </w:pPr>
      <w:r>
        <w:rPr>
          <w:rFonts w:ascii="Times New Roman" w:hAnsi="Times New Roman" w:cs="Times New Roman"/>
          <w:sz w:val="28"/>
          <w:szCs w:val="28"/>
        </w:rPr>
        <w:t>-копія витягу з реєстру зареєстрованих осіб;</w:t>
      </w:r>
      <w:r w:rsidRPr="0038795A">
        <w:rPr>
          <w:rFonts w:ascii="Times New Roman" w:hAnsi="Times New Roman" w:cs="Times New Roman"/>
          <w:sz w:val="28"/>
          <w:szCs w:val="28"/>
        </w:rPr>
        <w:t xml:space="preserve"> </w:t>
      </w:r>
    </w:p>
    <w:p w14:paraId="3C9A9EE3" w14:textId="020CB6E7" w:rsidR="00C7257F" w:rsidRDefault="00C7257F" w:rsidP="006D0C9B">
      <w:pPr>
        <w:jc w:val="both"/>
        <w:rPr>
          <w:rFonts w:ascii="Times New Roman" w:hAnsi="Times New Roman" w:cs="Times New Roman"/>
          <w:sz w:val="28"/>
          <w:szCs w:val="28"/>
        </w:rPr>
      </w:pPr>
      <w:r w:rsidRPr="0038795A">
        <w:rPr>
          <w:rFonts w:ascii="Times New Roman" w:hAnsi="Times New Roman" w:cs="Times New Roman"/>
          <w:sz w:val="28"/>
          <w:szCs w:val="28"/>
        </w:rPr>
        <w:t>-копія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w:t>
      </w:r>
    </w:p>
    <w:p w14:paraId="471F6B16" w14:textId="72A813B8" w:rsidR="00C7257F" w:rsidRPr="0038795A" w:rsidRDefault="00C7257F" w:rsidP="00C7257F">
      <w:pPr>
        <w:jc w:val="both"/>
        <w:rPr>
          <w:rFonts w:ascii="Times New Roman" w:hAnsi="Times New Roman" w:cs="Times New Roman"/>
          <w:sz w:val="28"/>
          <w:szCs w:val="28"/>
        </w:rPr>
      </w:pPr>
      <w:r w:rsidRPr="0038795A">
        <w:rPr>
          <w:rFonts w:ascii="Times New Roman" w:hAnsi="Times New Roman" w:cs="Times New Roman"/>
          <w:sz w:val="28"/>
          <w:szCs w:val="28"/>
        </w:rPr>
        <w:t>-копії документів, що підтверджують ступінь спорідненості</w:t>
      </w:r>
      <w:r>
        <w:rPr>
          <w:rFonts w:ascii="Times New Roman" w:hAnsi="Times New Roman" w:cs="Times New Roman"/>
          <w:sz w:val="28"/>
          <w:szCs w:val="28"/>
        </w:rPr>
        <w:t xml:space="preserve"> (родинні відносини)</w:t>
      </w:r>
      <w:r w:rsidRPr="0038795A">
        <w:rPr>
          <w:rFonts w:ascii="Times New Roman" w:hAnsi="Times New Roman" w:cs="Times New Roman"/>
          <w:sz w:val="28"/>
          <w:szCs w:val="28"/>
        </w:rPr>
        <w:t xml:space="preserve"> заявника та </w:t>
      </w:r>
      <w:r>
        <w:rPr>
          <w:rFonts w:ascii="Times New Roman" w:hAnsi="Times New Roman" w:cs="Times New Roman"/>
          <w:sz w:val="28"/>
          <w:szCs w:val="28"/>
        </w:rPr>
        <w:t>військовослужбовця</w:t>
      </w:r>
      <w:r w:rsidRPr="0038795A">
        <w:rPr>
          <w:rFonts w:ascii="Times New Roman" w:hAnsi="Times New Roman" w:cs="Times New Roman"/>
          <w:sz w:val="28"/>
          <w:szCs w:val="28"/>
        </w:rPr>
        <w:t>;</w:t>
      </w:r>
    </w:p>
    <w:p w14:paraId="1B5C0D9A" w14:textId="47A5DEA5" w:rsidR="00C7257F" w:rsidRDefault="00C7257F" w:rsidP="00C7257F">
      <w:pPr>
        <w:jc w:val="both"/>
        <w:rPr>
          <w:rFonts w:ascii="Times New Roman" w:hAnsi="Times New Roman" w:cs="Times New Roman"/>
          <w:sz w:val="28"/>
          <w:szCs w:val="28"/>
        </w:rPr>
      </w:pPr>
      <w:r w:rsidRPr="0038795A">
        <w:rPr>
          <w:rFonts w:ascii="Times New Roman" w:hAnsi="Times New Roman" w:cs="Times New Roman"/>
          <w:sz w:val="28"/>
          <w:szCs w:val="28"/>
        </w:rPr>
        <w:t>-медичні документи</w:t>
      </w:r>
      <w:r>
        <w:rPr>
          <w:rFonts w:ascii="Times New Roman" w:hAnsi="Times New Roman" w:cs="Times New Roman"/>
          <w:sz w:val="28"/>
          <w:szCs w:val="28"/>
        </w:rPr>
        <w:t>, що підтверджують наявність тяжкого захворювання</w:t>
      </w:r>
      <w:r>
        <w:rPr>
          <w:rFonts w:ascii="Times New Roman" w:eastAsia="Calibri" w:hAnsi="Times New Roman" w:cs="Times New Roman"/>
          <w:sz w:val="28"/>
          <w:szCs w:val="28"/>
        </w:rPr>
        <w:t>;</w:t>
      </w:r>
      <w:r w:rsidRPr="0038795A">
        <w:rPr>
          <w:rFonts w:ascii="Times New Roman" w:hAnsi="Times New Roman" w:cs="Times New Roman"/>
          <w:sz w:val="28"/>
          <w:szCs w:val="28"/>
        </w:rPr>
        <w:t xml:space="preserve"> </w:t>
      </w:r>
    </w:p>
    <w:p w14:paraId="358281EC" w14:textId="77777777" w:rsidR="00C7257F" w:rsidRPr="0038795A" w:rsidRDefault="00C7257F" w:rsidP="00C7257F">
      <w:pPr>
        <w:jc w:val="both"/>
        <w:rPr>
          <w:rFonts w:ascii="Times New Roman" w:hAnsi="Times New Roman" w:cs="Times New Roman"/>
          <w:sz w:val="28"/>
          <w:szCs w:val="28"/>
        </w:rPr>
      </w:pPr>
      <w:r w:rsidRPr="0038795A">
        <w:rPr>
          <w:rFonts w:ascii="Times New Roman" w:hAnsi="Times New Roman" w:cs="Times New Roman"/>
          <w:sz w:val="28"/>
          <w:szCs w:val="28"/>
        </w:rPr>
        <w:t>-довідка про банківські реквізити заявника для виплати матеріальної допомоги через банківську установу;</w:t>
      </w:r>
    </w:p>
    <w:p w14:paraId="6ABEFE51" w14:textId="77777777" w:rsidR="00C7257F" w:rsidRPr="0038795A" w:rsidRDefault="00C7257F" w:rsidP="00C7257F">
      <w:pPr>
        <w:jc w:val="both"/>
        <w:rPr>
          <w:rFonts w:ascii="Times New Roman" w:hAnsi="Times New Roman" w:cs="Times New Roman"/>
          <w:sz w:val="28"/>
          <w:szCs w:val="28"/>
        </w:rPr>
      </w:pPr>
      <w:r w:rsidRPr="0038795A">
        <w:rPr>
          <w:rFonts w:ascii="Times New Roman" w:hAnsi="Times New Roman" w:cs="Times New Roman"/>
          <w:sz w:val="28"/>
          <w:szCs w:val="28"/>
        </w:rPr>
        <w:t xml:space="preserve">- інші документи, що підтверджують обставини, для надання матеріальної підтримки (за наявності). </w:t>
      </w:r>
    </w:p>
    <w:p w14:paraId="26BD3E9C" w14:textId="01D04F0C" w:rsidR="00DF540D" w:rsidRPr="00E31542" w:rsidRDefault="00BA5A14" w:rsidP="00203BAB">
      <w:pPr>
        <w:pStyle w:val="Style7"/>
        <w:widowControl/>
        <w:ind w:firstLine="708"/>
        <w:jc w:val="both"/>
        <w:rPr>
          <w:color w:val="000000" w:themeColor="text1"/>
          <w:sz w:val="28"/>
          <w:szCs w:val="28"/>
        </w:rPr>
      </w:pPr>
      <w:r w:rsidRPr="00203BAB">
        <w:rPr>
          <w:color w:val="000000" w:themeColor="text1"/>
          <w:sz w:val="28"/>
          <w:szCs w:val="28"/>
        </w:rPr>
        <w:t xml:space="preserve">Матеріальна допомога надається </w:t>
      </w:r>
      <w:r w:rsidR="006F74B3" w:rsidRPr="00203BAB">
        <w:rPr>
          <w:color w:val="000000" w:themeColor="text1"/>
          <w:sz w:val="28"/>
          <w:szCs w:val="28"/>
          <w:shd w:val="clear" w:color="auto" w:fill="FFFFFF"/>
        </w:rPr>
        <w:t>хвори</w:t>
      </w:r>
      <w:r w:rsidRPr="00203BAB">
        <w:rPr>
          <w:color w:val="000000" w:themeColor="text1"/>
          <w:sz w:val="28"/>
          <w:szCs w:val="28"/>
          <w:shd w:val="clear" w:color="auto" w:fill="FFFFFF"/>
        </w:rPr>
        <w:t>м</w:t>
      </w:r>
      <w:r w:rsidR="006F74B3" w:rsidRPr="00203BAB">
        <w:rPr>
          <w:color w:val="000000" w:themeColor="text1"/>
          <w:sz w:val="28"/>
          <w:szCs w:val="28"/>
          <w:shd w:val="clear" w:color="auto" w:fill="FFFFFF"/>
        </w:rPr>
        <w:t xml:space="preserve"> на тяжкі </w:t>
      </w:r>
      <w:proofErr w:type="spellStart"/>
      <w:r w:rsidR="006F74B3" w:rsidRPr="00203BAB">
        <w:rPr>
          <w:color w:val="000000" w:themeColor="text1"/>
          <w:sz w:val="28"/>
          <w:szCs w:val="28"/>
          <w:shd w:val="clear" w:color="auto" w:fill="FFFFFF"/>
        </w:rPr>
        <w:t>перинатальні</w:t>
      </w:r>
      <w:proofErr w:type="spellEnd"/>
      <w:r w:rsidR="006F74B3" w:rsidRPr="00203BAB">
        <w:rPr>
          <w:color w:val="000000" w:themeColor="text1"/>
          <w:sz w:val="28"/>
          <w:szCs w:val="28"/>
          <w:shd w:val="clear" w:color="auto" w:fill="FFFFFF"/>
        </w:rPr>
        <w:t xml:space="preserve"> ураження нервової системи, тяжкі вроджені вади розвитку, рідкісні </w:t>
      </w:r>
      <w:proofErr w:type="spellStart"/>
      <w:r w:rsidR="006F74B3" w:rsidRPr="00203BAB">
        <w:rPr>
          <w:color w:val="000000" w:themeColor="text1"/>
          <w:sz w:val="28"/>
          <w:szCs w:val="28"/>
          <w:shd w:val="clear" w:color="auto" w:fill="FFFFFF"/>
        </w:rPr>
        <w:t>орфанні</w:t>
      </w:r>
      <w:proofErr w:type="spellEnd"/>
      <w:r w:rsidR="006F74B3" w:rsidRPr="00203BAB">
        <w:rPr>
          <w:color w:val="000000" w:themeColor="text1"/>
          <w:sz w:val="28"/>
          <w:szCs w:val="28"/>
          <w:shd w:val="clear" w:color="auto" w:fill="FFFFFF"/>
        </w:rPr>
        <w:t xml:space="preserve"> захворювання, онкологічні, </w:t>
      </w:r>
      <w:proofErr w:type="spellStart"/>
      <w:r w:rsidR="006F74B3" w:rsidRPr="00203BAB">
        <w:rPr>
          <w:color w:val="000000" w:themeColor="text1"/>
          <w:sz w:val="28"/>
          <w:szCs w:val="28"/>
          <w:shd w:val="clear" w:color="auto" w:fill="FFFFFF"/>
        </w:rPr>
        <w:t>онкогематологічні</w:t>
      </w:r>
      <w:proofErr w:type="spellEnd"/>
      <w:r w:rsidR="006F74B3" w:rsidRPr="00203BAB">
        <w:rPr>
          <w:color w:val="000000" w:themeColor="text1"/>
          <w:sz w:val="28"/>
          <w:szCs w:val="28"/>
          <w:shd w:val="clear" w:color="auto" w:fill="FFFFFF"/>
        </w:rPr>
        <w:t xml:space="preserve">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на дитину, яка отримала тяжку травму, потребує трансплантації орган</w:t>
      </w:r>
      <w:r w:rsidR="00E31542">
        <w:rPr>
          <w:color w:val="000000" w:themeColor="text1"/>
          <w:sz w:val="28"/>
          <w:szCs w:val="28"/>
          <w:shd w:val="clear" w:color="auto" w:fill="FFFFFF"/>
        </w:rPr>
        <w:t>ів</w:t>
      </w:r>
      <w:r w:rsidR="006F74B3" w:rsidRPr="00203BAB">
        <w:rPr>
          <w:color w:val="000000" w:themeColor="text1"/>
          <w:sz w:val="28"/>
          <w:szCs w:val="28"/>
          <w:shd w:val="clear" w:color="auto" w:fill="FFFFFF"/>
        </w:rPr>
        <w:t xml:space="preserve"> та інші.</w:t>
      </w:r>
      <w:r w:rsidRPr="00203BAB">
        <w:rPr>
          <w:color w:val="000000" w:themeColor="text1"/>
          <w:sz w:val="28"/>
          <w:szCs w:val="28"/>
        </w:rPr>
        <w:t xml:space="preserve"> </w:t>
      </w:r>
      <w:r w:rsidRPr="00203BAB">
        <w:rPr>
          <w:color w:val="000000" w:themeColor="text1"/>
          <w:sz w:val="28"/>
          <w:szCs w:val="28"/>
        </w:rPr>
        <w:lastRenderedPageBreak/>
        <w:t>Розмір матеріальної допомоги визначається комісією з питань планування фінансів, бюджету та соціально-економічного розвитку Вишнівської сільської</w:t>
      </w:r>
      <w:r w:rsidRPr="0038795A">
        <w:rPr>
          <w:sz w:val="28"/>
          <w:szCs w:val="28"/>
        </w:rPr>
        <w:t xml:space="preserve"> ради</w:t>
      </w:r>
      <w:r>
        <w:rPr>
          <w:sz w:val="28"/>
          <w:szCs w:val="28"/>
        </w:rPr>
        <w:t xml:space="preserve">. </w:t>
      </w:r>
      <w:r w:rsidRPr="0038795A">
        <w:rPr>
          <w:sz w:val="28"/>
          <w:szCs w:val="28"/>
        </w:rPr>
        <w:t xml:space="preserve"> </w:t>
      </w:r>
      <w:r>
        <w:rPr>
          <w:sz w:val="28"/>
          <w:szCs w:val="28"/>
        </w:rPr>
        <w:t>М</w:t>
      </w:r>
      <w:r w:rsidRPr="0038795A">
        <w:rPr>
          <w:sz w:val="28"/>
          <w:szCs w:val="28"/>
        </w:rPr>
        <w:t xml:space="preserve">аксимальний розмір допомоги на лікування становить </w:t>
      </w:r>
      <w:r>
        <w:rPr>
          <w:sz w:val="28"/>
          <w:szCs w:val="28"/>
        </w:rPr>
        <w:t xml:space="preserve">                              </w:t>
      </w:r>
      <w:r w:rsidRPr="0038795A">
        <w:rPr>
          <w:sz w:val="28"/>
          <w:szCs w:val="28"/>
        </w:rPr>
        <w:t>-</w:t>
      </w:r>
      <w:r>
        <w:rPr>
          <w:sz w:val="28"/>
          <w:szCs w:val="28"/>
        </w:rPr>
        <w:t xml:space="preserve"> </w:t>
      </w:r>
      <w:r>
        <w:rPr>
          <w:b/>
          <w:bCs/>
          <w:sz w:val="28"/>
          <w:szCs w:val="28"/>
          <w:u w:val="single"/>
        </w:rPr>
        <w:t>25</w:t>
      </w:r>
      <w:r w:rsidRPr="001B05E8">
        <w:rPr>
          <w:b/>
          <w:bCs/>
          <w:sz w:val="28"/>
          <w:szCs w:val="28"/>
          <w:u w:val="single"/>
        </w:rPr>
        <w:t xml:space="preserve"> 000,00 гривень</w:t>
      </w:r>
      <w:r w:rsidRPr="0038795A">
        <w:rPr>
          <w:sz w:val="28"/>
          <w:szCs w:val="28"/>
        </w:rPr>
        <w:t xml:space="preserve">. Протокольне рішення комісії виноситься на розгляд та затвердження </w:t>
      </w:r>
      <w:r>
        <w:rPr>
          <w:sz w:val="28"/>
          <w:szCs w:val="28"/>
        </w:rPr>
        <w:t>на</w:t>
      </w:r>
      <w:r w:rsidRPr="0038795A">
        <w:rPr>
          <w:sz w:val="28"/>
          <w:szCs w:val="28"/>
        </w:rPr>
        <w:t xml:space="preserve"> засідання сесії сільської ради у встановленому законодавством </w:t>
      </w:r>
      <w:r w:rsidRPr="00E31542">
        <w:rPr>
          <w:color w:val="000000" w:themeColor="text1"/>
          <w:sz w:val="28"/>
          <w:szCs w:val="28"/>
        </w:rPr>
        <w:t>порядку.</w:t>
      </w:r>
    </w:p>
    <w:p w14:paraId="1455A7DE" w14:textId="47EF25BB" w:rsidR="00BA5A14" w:rsidRPr="00E31542" w:rsidRDefault="00611D88" w:rsidP="00EA0F1A">
      <w:pPr>
        <w:jc w:val="both"/>
        <w:rPr>
          <w:rFonts w:ascii="Times New Roman" w:hAnsi="Times New Roman" w:cs="Times New Roman"/>
          <w:i/>
          <w:iCs/>
          <w:color w:val="000000" w:themeColor="text1"/>
          <w:sz w:val="28"/>
          <w:szCs w:val="28"/>
        </w:rPr>
      </w:pPr>
      <w:r w:rsidRPr="00E31542">
        <w:rPr>
          <w:rFonts w:ascii="Times New Roman" w:hAnsi="Times New Roman" w:cs="Times New Roman"/>
          <w:color w:val="000000" w:themeColor="text1"/>
          <w:sz w:val="28"/>
          <w:szCs w:val="28"/>
          <w:shd w:val="clear" w:color="auto" w:fill="FFFFFF"/>
        </w:rPr>
        <w:t xml:space="preserve">2.7.Членам сімей загиблих (померлих, зниклих безвісти, полонених) військовослужбовців </w:t>
      </w:r>
      <w:r w:rsidRPr="00E31542">
        <w:rPr>
          <w:rFonts w:ascii="Times New Roman" w:hAnsi="Times New Roman" w:cs="Times New Roman"/>
          <w:b/>
          <w:bCs/>
          <w:color w:val="000000" w:themeColor="text1"/>
          <w:sz w:val="28"/>
          <w:szCs w:val="28"/>
          <w:u w:val="single"/>
          <w:shd w:val="clear" w:color="auto" w:fill="FFFFFF"/>
        </w:rPr>
        <w:t>на санаторно-курортне лікування,</w:t>
      </w:r>
      <w:r w:rsidRPr="00E31542">
        <w:rPr>
          <w:rFonts w:ascii="Times New Roman" w:hAnsi="Times New Roman" w:cs="Times New Roman"/>
          <w:color w:val="000000" w:themeColor="text1"/>
          <w:sz w:val="28"/>
          <w:szCs w:val="28"/>
          <w:shd w:val="clear" w:color="auto" w:fill="FFFFFF"/>
        </w:rPr>
        <w:t xml:space="preserve"> реабілітацію, оздоровлення шляхом </w:t>
      </w:r>
      <w:r w:rsidR="00BA5A14" w:rsidRPr="00E31542">
        <w:rPr>
          <w:rFonts w:ascii="Times New Roman" w:hAnsi="Times New Roman" w:cs="Times New Roman"/>
          <w:color w:val="000000" w:themeColor="text1"/>
          <w:sz w:val="28"/>
          <w:szCs w:val="28"/>
          <w:shd w:val="clear" w:color="auto" w:fill="FFFFFF"/>
        </w:rPr>
        <w:t xml:space="preserve">безготівкового перерахування коштів </w:t>
      </w:r>
      <w:r w:rsidRPr="00E31542">
        <w:rPr>
          <w:rFonts w:ascii="Times New Roman" w:hAnsi="Times New Roman" w:cs="Times New Roman"/>
          <w:color w:val="000000" w:themeColor="text1"/>
          <w:sz w:val="28"/>
          <w:szCs w:val="28"/>
          <w:shd w:val="clear" w:color="auto" w:fill="FFFFFF"/>
        </w:rPr>
        <w:t xml:space="preserve">за надані послуги  Волинським обласним  санаторієм «Лісова пісня». </w:t>
      </w:r>
    </w:p>
    <w:p w14:paraId="362771CA" w14:textId="77777777" w:rsidR="00BA5A14" w:rsidRPr="00611D88" w:rsidRDefault="00BA5A14" w:rsidP="00EA0F1A">
      <w:pPr>
        <w:jc w:val="both"/>
        <w:rPr>
          <w:rFonts w:ascii="Times New Roman" w:hAnsi="Times New Roman" w:cs="Times New Roman"/>
          <w:i/>
          <w:iCs/>
          <w:sz w:val="28"/>
          <w:szCs w:val="28"/>
        </w:rPr>
      </w:pPr>
    </w:p>
    <w:p w14:paraId="5B5BDB81" w14:textId="18A979A5" w:rsidR="00EE75B0" w:rsidRPr="00857787" w:rsidRDefault="00EA0F1A" w:rsidP="00EA0F1A">
      <w:pPr>
        <w:jc w:val="both"/>
        <w:rPr>
          <w:rFonts w:ascii="Times New Roman" w:hAnsi="Times New Roman" w:cs="Times New Roman"/>
          <w:sz w:val="28"/>
          <w:szCs w:val="28"/>
        </w:rPr>
      </w:pPr>
      <w:r w:rsidRPr="00857787">
        <w:rPr>
          <w:rFonts w:ascii="Times New Roman" w:hAnsi="Times New Roman" w:cs="Times New Roman"/>
          <w:sz w:val="28"/>
          <w:szCs w:val="28"/>
        </w:rPr>
        <w:t>2.</w:t>
      </w:r>
      <w:r w:rsidR="00857787">
        <w:rPr>
          <w:rFonts w:ascii="Times New Roman" w:hAnsi="Times New Roman" w:cs="Times New Roman"/>
          <w:sz w:val="28"/>
          <w:szCs w:val="28"/>
        </w:rPr>
        <w:t>8</w:t>
      </w:r>
      <w:r w:rsidRPr="00857787">
        <w:rPr>
          <w:rFonts w:ascii="Times New Roman" w:hAnsi="Times New Roman" w:cs="Times New Roman"/>
          <w:sz w:val="28"/>
          <w:szCs w:val="28"/>
        </w:rPr>
        <w:t>. Військовослужбовцям</w:t>
      </w:r>
      <w:r w:rsidR="00171DDB">
        <w:rPr>
          <w:rFonts w:ascii="Times New Roman" w:hAnsi="Times New Roman" w:cs="Times New Roman"/>
          <w:sz w:val="28"/>
          <w:szCs w:val="28"/>
        </w:rPr>
        <w:t xml:space="preserve"> </w:t>
      </w:r>
      <w:r w:rsidR="00171DDB" w:rsidRPr="00857787">
        <w:rPr>
          <w:rFonts w:ascii="Times New Roman" w:hAnsi="Times New Roman" w:cs="Times New Roman"/>
          <w:sz w:val="28"/>
          <w:szCs w:val="28"/>
        </w:rPr>
        <w:t>(або одному з  членів  їх сімей</w:t>
      </w:r>
      <w:r w:rsidR="00171DDB">
        <w:rPr>
          <w:rFonts w:ascii="Times New Roman" w:hAnsi="Times New Roman" w:cs="Times New Roman"/>
          <w:sz w:val="28"/>
          <w:szCs w:val="28"/>
        </w:rPr>
        <w:t xml:space="preserve"> </w:t>
      </w:r>
      <w:r w:rsidR="00171DDB" w:rsidRPr="00857787">
        <w:rPr>
          <w:rFonts w:ascii="Times New Roman" w:hAnsi="Times New Roman" w:cs="Times New Roman"/>
          <w:sz w:val="28"/>
          <w:szCs w:val="28"/>
        </w:rPr>
        <w:t>)</w:t>
      </w:r>
      <w:r w:rsidR="00EE75B0" w:rsidRPr="00857787">
        <w:rPr>
          <w:rFonts w:ascii="Times New Roman" w:hAnsi="Times New Roman" w:cs="Times New Roman"/>
          <w:sz w:val="28"/>
          <w:szCs w:val="28"/>
        </w:rPr>
        <w:t>:</w:t>
      </w:r>
    </w:p>
    <w:p w14:paraId="69D43ACE" w14:textId="1EB6CAA9" w:rsidR="00EE75B0" w:rsidRPr="00857787" w:rsidRDefault="00EE75B0" w:rsidP="00EA0F1A">
      <w:pPr>
        <w:jc w:val="both"/>
        <w:rPr>
          <w:rFonts w:ascii="Times New Roman" w:hAnsi="Times New Roman" w:cs="Times New Roman"/>
          <w:sz w:val="28"/>
          <w:szCs w:val="28"/>
        </w:rPr>
      </w:pPr>
      <w:r w:rsidRPr="00857787">
        <w:rPr>
          <w:rFonts w:ascii="Times New Roman" w:hAnsi="Times New Roman" w:cs="Times New Roman"/>
          <w:sz w:val="28"/>
          <w:szCs w:val="28"/>
        </w:rPr>
        <w:t xml:space="preserve">- </w:t>
      </w:r>
      <w:r w:rsidRPr="00857787">
        <w:rPr>
          <w:rFonts w:ascii="Times New Roman" w:hAnsi="Times New Roman" w:cs="Times New Roman"/>
          <w:b/>
          <w:bCs/>
          <w:sz w:val="28"/>
          <w:szCs w:val="28"/>
          <w:u w:val="single"/>
        </w:rPr>
        <w:t>я</w:t>
      </w:r>
      <w:r w:rsidR="00EA0F1A" w:rsidRPr="00857787">
        <w:rPr>
          <w:rFonts w:ascii="Times New Roman" w:hAnsi="Times New Roman" w:cs="Times New Roman"/>
          <w:b/>
          <w:bCs/>
          <w:sz w:val="28"/>
          <w:szCs w:val="28"/>
          <w:u w:val="single"/>
        </w:rPr>
        <w:t>кі уклали контракт</w:t>
      </w:r>
      <w:r w:rsidR="00EA0F1A" w:rsidRPr="00857787">
        <w:rPr>
          <w:rFonts w:ascii="Times New Roman" w:hAnsi="Times New Roman" w:cs="Times New Roman"/>
          <w:sz w:val="28"/>
          <w:szCs w:val="28"/>
        </w:rPr>
        <w:t xml:space="preserve"> про проходження військової служби у Збройних Силах України, </w:t>
      </w:r>
      <w:r w:rsidRPr="00857787">
        <w:rPr>
          <w:rFonts w:ascii="Times New Roman" w:hAnsi="Times New Roman" w:cs="Times New Roman"/>
          <w:sz w:val="28"/>
          <w:szCs w:val="28"/>
        </w:rPr>
        <w:t>військовослужбовцям інших, утворених відповідно до законів України військових формувань, правоохоронних органів  (МВС, СБУ, ДПСУ), які безпосередньо беруть участь у бойових діях;</w:t>
      </w:r>
    </w:p>
    <w:p w14:paraId="64E1F52A" w14:textId="1B5D184A" w:rsidR="00EE75B0" w:rsidRPr="00857787" w:rsidRDefault="00EE75B0" w:rsidP="00EA0F1A">
      <w:pPr>
        <w:jc w:val="both"/>
        <w:rPr>
          <w:rFonts w:ascii="Times New Roman" w:hAnsi="Times New Roman" w:cs="Times New Roman"/>
          <w:sz w:val="28"/>
          <w:szCs w:val="28"/>
        </w:rPr>
      </w:pPr>
      <w:r w:rsidRPr="00857787">
        <w:rPr>
          <w:rFonts w:ascii="Times New Roman" w:hAnsi="Times New Roman" w:cs="Times New Roman"/>
          <w:sz w:val="28"/>
          <w:szCs w:val="28"/>
        </w:rPr>
        <w:t xml:space="preserve">- </w:t>
      </w:r>
      <w:r w:rsidR="00EA0F1A" w:rsidRPr="00857787">
        <w:rPr>
          <w:rFonts w:ascii="Times New Roman" w:hAnsi="Times New Roman" w:cs="Times New Roman"/>
          <w:sz w:val="28"/>
          <w:szCs w:val="28"/>
        </w:rPr>
        <w:t xml:space="preserve">які призвані на військову службу </w:t>
      </w:r>
      <w:r w:rsidRPr="00857787">
        <w:rPr>
          <w:rFonts w:ascii="Times New Roman" w:hAnsi="Times New Roman" w:cs="Times New Roman"/>
          <w:b/>
          <w:bCs/>
          <w:sz w:val="28"/>
          <w:szCs w:val="28"/>
          <w:u w:val="single"/>
        </w:rPr>
        <w:t xml:space="preserve">під час </w:t>
      </w:r>
      <w:r w:rsidR="00EA0F1A" w:rsidRPr="00857787">
        <w:rPr>
          <w:rFonts w:ascii="Times New Roman" w:hAnsi="Times New Roman" w:cs="Times New Roman"/>
          <w:b/>
          <w:bCs/>
          <w:sz w:val="28"/>
          <w:szCs w:val="28"/>
          <w:u w:val="single"/>
        </w:rPr>
        <w:t>мобілізації</w:t>
      </w:r>
      <w:r w:rsidRPr="00857787">
        <w:rPr>
          <w:rFonts w:ascii="Times New Roman" w:hAnsi="Times New Roman" w:cs="Times New Roman"/>
          <w:sz w:val="28"/>
          <w:szCs w:val="28"/>
        </w:rPr>
        <w:t>;</w:t>
      </w:r>
    </w:p>
    <w:p w14:paraId="221A0341" w14:textId="61A994D6" w:rsidR="00EA0F1A" w:rsidRPr="00857787" w:rsidRDefault="00EE75B0" w:rsidP="00EA0F1A">
      <w:pPr>
        <w:jc w:val="both"/>
        <w:rPr>
          <w:rFonts w:ascii="Times New Roman" w:hAnsi="Times New Roman" w:cs="Times New Roman"/>
          <w:sz w:val="28"/>
          <w:szCs w:val="28"/>
        </w:rPr>
      </w:pPr>
      <w:r w:rsidRPr="00857787">
        <w:rPr>
          <w:rFonts w:ascii="Times New Roman" w:hAnsi="Times New Roman" w:cs="Times New Roman"/>
          <w:sz w:val="28"/>
          <w:szCs w:val="28"/>
        </w:rPr>
        <w:t>-</w:t>
      </w:r>
      <w:r w:rsidR="005E3C24" w:rsidRPr="00857787">
        <w:rPr>
          <w:rFonts w:ascii="Times New Roman" w:hAnsi="Times New Roman" w:cs="Times New Roman"/>
          <w:sz w:val="28"/>
          <w:szCs w:val="28"/>
        </w:rPr>
        <w:t xml:space="preserve"> </w:t>
      </w:r>
      <w:r w:rsidR="00EA0F1A" w:rsidRPr="00857787">
        <w:rPr>
          <w:rFonts w:ascii="Times New Roman" w:hAnsi="Times New Roman" w:cs="Times New Roman"/>
          <w:sz w:val="28"/>
          <w:szCs w:val="28"/>
        </w:rPr>
        <w:t xml:space="preserve">які призвані </w:t>
      </w:r>
      <w:r w:rsidR="00EA0F1A" w:rsidRPr="00857787">
        <w:rPr>
          <w:rFonts w:ascii="Times New Roman" w:hAnsi="Times New Roman" w:cs="Times New Roman"/>
          <w:b/>
          <w:bCs/>
          <w:sz w:val="28"/>
          <w:szCs w:val="28"/>
          <w:u w:val="single"/>
        </w:rPr>
        <w:t>на строкову військову службу</w:t>
      </w:r>
      <w:r w:rsidR="00EA0F1A" w:rsidRPr="00857787">
        <w:rPr>
          <w:rFonts w:ascii="Times New Roman" w:hAnsi="Times New Roman" w:cs="Times New Roman"/>
          <w:sz w:val="28"/>
          <w:szCs w:val="28"/>
        </w:rPr>
        <w:t xml:space="preserve"> та у яких закінчився термін строкової служби, але вони продовжують військову службу  до оголошення демобілізації.</w:t>
      </w:r>
    </w:p>
    <w:p w14:paraId="5680A9A5" w14:textId="2D71C73E" w:rsidR="00EE75B0" w:rsidRPr="0038795A" w:rsidRDefault="00EE75B0" w:rsidP="00EE75B0">
      <w:pPr>
        <w:ind w:firstLine="708"/>
        <w:jc w:val="both"/>
        <w:rPr>
          <w:rFonts w:ascii="Times New Roman" w:hAnsi="Times New Roman" w:cs="Times New Roman"/>
          <w:sz w:val="28"/>
          <w:szCs w:val="28"/>
        </w:rPr>
      </w:pPr>
      <w:r w:rsidRPr="0038795A">
        <w:rPr>
          <w:rFonts w:ascii="Times New Roman" w:hAnsi="Times New Roman" w:cs="Times New Roman"/>
          <w:sz w:val="28"/>
          <w:szCs w:val="28"/>
        </w:rPr>
        <w:t xml:space="preserve">Для надання матеріальної допомоги заявник із числа громадян, передбачених </w:t>
      </w:r>
      <w:r w:rsidRPr="0038795A">
        <w:rPr>
          <w:rFonts w:ascii="Times New Roman" w:hAnsi="Times New Roman" w:cs="Times New Roman"/>
          <w:b/>
          <w:sz w:val="28"/>
          <w:szCs w:val="28"/>
        </w:rPr>
        <w:t>підпунктом 2.</w:t>
      </w:r>
      <w:r w:rsidR="00857787">
        <w:rPr>
          <w:rFonts w:ascii="Times New Roman" w:hAnsi="Times New Roman" w:cs="Times New Roman"/>
          <w:b/>
          <w:sz w:val="28"/>
          <w:szCs w:val="28"/>
        </w:rPr>
        <w:t>8</w:t>
      </w:r>
      <w:r w:rsidRPr="0038795A">
        <w:rPr>
          <w:rFonts w:ascii="Times New Roman" w:hAnsi="Times New Roman" w:cs="Times New Roman"/>
          <w:b/>
          <w:sz w:val="28"/>
          <w:szCs w:val="28"/>
        </w:rPr>
        <w:t>.</w:t>
      </w:r>
      <w:r w:rsidRPr="0038795A">
        <w:rPr>
          <w:rFonts w:ascii="Times New Roman" w:hAnsi="Times New Roman" w:cs="Times New Roman"/>
          <w:sz w:val="28"/>
          <w:szCs w:val="28"/>
        </w:rPr>
        <w:t xml:space="preserve"> цього Порядку</w:t>
      </w:r>
      <w:r>
        <w:rPr>
          <w:rFonts w:ascii="Times New Roman" w:hAnsi="Times New Roman" w:cs="Times New Roman"/>
          <w:sz w:val="28"/>
          <w:szCs w:val="28"/>
        </w:rPr>
        <w:t xml:space="preserve"> </w:t>
      </w:r>
      <w:r w:rsidRPr="0038795A">
        <w:rPr>
          <w:rFonts w:ascii="Times New Roman" w:hAnsi="Times New Roman" w:cs="Times New Roman"/>
          <w:sz w:val="28"/>
          <w:szCs w:val="28"/>
        </w:rPr>
        <w:t xml:space="preserve">подає на ім’я сільського голови  заяву із наданням згоди на обробку персональних даних. </w:t>
      </w:r>
    </w:p>
    <w:p w14:paraId="20F90466" w14:textId="012C653D" w:rsidR="00EE75B0" w:rsidRPr="0038795A" w:rsidRDefault="00EE75B0" w:rsidP="00EE75B0">
      <w:pPr>
        <w:jc w:val="both"/>
        <w:rPr>
          <w:rFonts w:ascii="Times New Roman" w:hAnsi="Times New Roman" w:cs="Times New Roman"/>
          <w:sz w:val="28"/>
          <w:szCs w:val="28"/>
        </w:rPr>
      </w:pPr>
      <w:r w:rsidRPr="0038795A">
        <w:rPr>
          <w:rFonts w:ascii="Times New Roman" w:hAnsi="Times New Roman" w:cs="Times New Roman"/>
          <w:sz w:val="28"/>
          <w:szCs w:val="28"/>
        </w:rPr>
        <w:t xml:space="preserve"> До заяви додаються наступні документи: </w:t>
      </w:r>
    </w:p>
    <w:p w14:paraId="3DF1C0CF" w14:textId="77777777" w:rsidR="00857787" w:rsidRDefault="00857787" w:rsidP="00857787">
      <w:pPr>
        <w:jc w:val="both"/>
        <w:rPr>
          <w:rFonts w:ascii="Times New Roman" w:hAnsi="Times New Roman" w:cs="Times New Roman"/>
          <w:sz w:val="28"/>
          <w:szCs w:val="28"/>
        </w:rPr>
      </w:pPr>
      <w:r w:rsidRPr="0038795A">
        <w:rPr>
          <w:rFonts w:ascii="Times New Roman" w:hAnsi="Times New Roman" w:cs="Times New Roman"/>
          <w:sz w:val="28"/>
          <w:szCs w:val="28"/>
        </w:rPr>
        <w:t xml:space="preserve">-копія </w:t>
      </w:r>
      <w:r>
        <w:rPr>
          <w:rFonts w:ascii="Times New Roman" w:hAnsi="Times New Roman" w:cs="Times New Roman"/>
          <w:sz w:val="28"/>
          <w:szCs w:val="28"/>
        </w:rPr>
        <w:t>паспорта заявника</w:t>
      </w:r>
      <w:r w:rsidRPr="0038795A">
        <w:rPr>
          <w:rFonts w:ascii="Times New Roman" w:hAnsi="Times New Roman" w:cs="Times New Roman"/>
          <w:sz w:val="28"/>
          <w:szCs w:val="28"/>
        </w:rPr>
        <w:t>;</w:t>
      </w:r>
    </w:p>
    <w:p w14:paraId="0C2A6E49" w14:textId="7E7EA837" w:rsidR="00EE75B0" w:rsidRPr="0038795A" w:rsidRDefault="00857787" w:rsidP="00857787">
      <w:pPr>
        <w:jc w:val="both"/>
        <w:rPr>
          <w:rFonts w:ascii="Times New Roman" w:hAnsi="Times New Roman" w:cs="Times New Roman"/>
          <w:sz w:val="28"/>
          <w:szCs w:val="28"/>
        </w:rPr>
      </w:pPr>
      <w:r>
        <w:rPr>
          <w:rFonts w:ascii="Times New Roman" w:hAnsi="Times New Roman" w:cs="Times New Roman"/>
          <w:sz w:val="28"/>
          <w:szCs w:val="28"/>
        </w:rPr>
        <w:t>-копія витягу з реєстру зареєстрованих осіб;</w:t>
      </w:r>
      <w:r w:rsidRPr="0038795A">
        <w:rPr>
          <w:rFonts w:ascii="Times New Roman" w:hAnsi="Times New Roman" w:cs="Times New Roman"/>
          <w:sz w:val="28"/>
          <w:szCs w:val="28"/>
        </w:rPr>
        <w:t xml:space="preserve"> </w:t>
      </w:r>
      <w:r w:rsidR="00EE75B0" w:rsidRPr="0038795A">
        <w:rPr>
          <w:rFonts w:ascii="Times New Roman" w:hAnsi="Times New Roman" w:cs="Times New Roman"/>
          <w:sz w:val="28"/>
          <w:szCs w:val="28"/>
        </w:rPr>
        <w:t xml:space="preserve"> </w:t>
      </w:r>
    </w:p>
    <w:p w14:paraId="52D5A6F5" w14:textId="77777777" w:rsidR="00EE75B0" w:rsidRPr="0038795A" w:rsidRDefault="00EE75B0" w:rsidP="00EE75B0">
      <w:pPr>
        <w:jc w:val="both"/>
        <w:rPr>
          <w:rFonts w:ascii="Times New Roman" w:hAnsi="Times New Roman" w:cs="Times New Roman"/>
          <w:sz w:val="28"/>
          <w:szCs w:val="28"/>
        </w:rPr>
      </w:pPr>
      <w:r w:rsidRPr="0038795A">
        <w:rPr>
          <w:rFonts w:ascii="Times New Roman" w:hAnsi="Times New Roman" w:cs="Times New Roman"/>
          <w:sz w:val="28"/>
          <w:szCs w:val="28"/>
        </w:rP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6972E6EF" w14:textId="77777777" w:rsidR="00EE75B0" w:rsidRPr="0038795A" w:rsidRDefault="00EE75B0" w:rsidP="00EE75B0">
      <w:pPr>
        <w:jc w:val="both"/>
        <w:rPr>
          <w:rFonts w:ascii="Times New Roman" w:hAnsi="Times New Roman" w:cs="Times New Roman"/>
          <w:sz w:val="28"/>
          <w:szCs w:val="28"/>
        </w:rPr>
      </w:pPr>
      <w:r w:rsidRPr="0038795A">
        <w:rPr>
          <w:rFonts w:ascii="Times New Roman" w:hAnsi="Times New Roman" w:cs="Times New Roman"/>
          <w:sz w:val="28"/>
          <w:szCs w:val="28"/>
        </w:rPr>
        <w:t>- довідка про склад сім’ї військовослужбовця;</w:t>
      </w:r>
    </w:p>
    <w:p w14:paraId="7812482C" w14:textId="77777777" w:rsidR="00EE75B0" w:rsidRPr="0038795A" w:rsidRDefault="00EE75B0" w:rsidP="00EE75B0">
      <w:pPr>
        <w:jc w:val="both"/>
        <w:rPr>
          <w:rFonts w:ascii="Times New Roman" w:hAnsi="Times New Roman" w:cs="Times New Roman"/>
          <w:sz w:val="28"/>
          <w:szCs w:val="28"/>
        </w:rPr>
      </w:pPr>
      <w:r w:rsidRPr="0038795A">
        <w:rPr>
          <w:rFonts w:ascii="Times New Roman" w:hAnsi="Times New Roman" w:cs="Times New Roman"/>
          <w:sz w:val="28"/>
          <w:szCs w:val="28"/>
        </w:rPr>
        <w:t>-довідка з територіального центру комплектування та соціальної підтримки або військової частини про проходження військової служби (строкова військова служба, по мобілізації) або належно завірена копія.</w:t>
      </w:r>
    </w:p>
    <w:p w14:paraId="7067A8A8" w14:textId="1F6E4BBF" w:rsidR="00EE75B0" w:rsidRPr="0038795A" w:rsidRDefault="00EE75B0" w:rsidP="00EE75B0">
      <w:pPr>
        <w:jc w:val="both"/>
        <w:rPr>
          <w:rFonts w:ascii="Times New Roman" w:hAnsi="Times New Roman" w:cs="Times New Roman"/>
          <w:sz w:val="28"/>
          <w:szCs w:val="28"/>
        </w:rPr>
      </w:pPr>
      <w:r w:rsidRPr="0038795A">
        <w:rPr>
          <w:rFonts w:ascii="Times New Roman" w:hAnsi="Times New Roman" w:cs="Times New Roman"/>
          <w:sz w:val="28"/>
          <w:szCs w:val="28"/>
        </w:rPr>
        <w:t>Для військовослужбовців,  які уклали контракт про проходження військової служби у Збройних силах України</w:t>
      </w:r>
      <w:r>
        <w:rPr>
          <w:rFonts w:ascii="Times New Roman" w:hAnsi="Times New Roman" w:cs="Times New Roman"/>
          <w:sz w:val="28"/>
          <w:szCs w:val="28"/>
        </w:rPr>
        <w:t xml:space="preserve"> та інших військових формуваннях</w:t>
      </w:r>
      <w:r w:rsidRPr="0038795A">
        <w:rPr>
          <w:rFonts w:ascii="Times New Roman" w:hAnsi="Times New Roman" w:cs="Times New Roman"/>
          <w:sz w:val="28"/>
          <w:szCs w:val="28"/>
        </w:rPr>
        <w:t>:</w:t>
      </w:r>
    </w:p>
    <w:p w14:paraId="53BE2BCB" w14:textId="77777777" w:rsidR="00EE75B0" w:rsidRDefault="00EE75B0" w:rsidP="00EE75B0">
      <w:pPr>
        <w:jc w:val="both"/>
        <w:rPr>
          <w:rFonts w:ascii="Times New Roman" w:hAnsi="Times New Roman" w:cs="Times New Roman"/>
          <w:sz w:val="28"/>
          <w:szCs w:val="28"/>
        </w:rPr>
      </w:pPr>
      <w:r w:rsidRPr="0038795A">
        <w:rPr>
          <w:rFonts w:ascii="Times New Roman" w:hAnsi="Times New Roman" w:cs="Times New Roman"/>
          <w:sz w:val="28"/>
          <w:szCs w:val="28"/>
        </w:rPr>
        <w:t>- копія контракту про проходження військової служби;</w:t>
      </w:r>
    </w:p>
    <w:p w14:paraId="41D0098C" w14:textId="3A1F792B" w:rsidR="00857787" w:rsidRPr="0038795A" w:rsidRDefault="00857787" w:rsidP="00EE75B0">
      <w:pPr>
        <w:jc w:val="both"/>
        <w:rPr>
          <w:rFonts w:ascii="Times New Roman" w:hAnsi="Times New Roman" w:cs="Times New Roman"/>
          <w:sz w:val="28"/>
          <w:szCs w:val="28"/>
        </w:rPr>
      </w:pPr>
      <w:r>
        <w:rPr>
          <w:rFonts w:ascii="Times New Roman" w:hAnsi="Times New Roman" w:cs="Times New Roman"/>
          <w:sz w:val="28"/>
          <w:szCs w:val="28"/>
        </w:rPr>
        <w:t>-копія довідки про участь у бойових діях (для військових МВС, СБУ, ДПСУ, інших військових формуваннях);</w:t>
      </w:r>
    </w:p>
    <w:p w14:paraId="41A2E0D7" w14:textId="77777777" w:rsidR="00EE75B0" w:rsidRPr="0038795A" w:rsidRDefault="00EE75B0" w:rsidP="00EE75B0">
      <w:pPr>
        <w:jc w:val="both"/>
        <w:rPr>
          <w:rFonts w:ascii="Times New Roman" w:hAnsi="Times New Roman" w:cs="Times New Roman"/>
          <w:sz w:val="28"/>
          <w:szCs w:val="28"/>
        </w:rPr>
      </w:pPr>
      <w:r w:rsidRPr="0038795A">
        <w:rPr>
          <w:rFonts w:ascii="Times New Roman" w:hAnsi="Times New Roman" w:cs="Times New Roman"/>
          <w:sz w:val="28"/>
          <w:szCs w:val="28"/>
        </w:rPr>
        <w:t>-довідка про банківські реквізити заявника для виплати матеріальної допомоги через банківську установу. У разі звернення одного з членів сім’ї військовослужбовця подається документ, що засвідчує  місце реєстрації військовослужбовця.</w:t>
      </w:r>
    </w:p>
    <w:p w14:paraId="209866A2" w14:textId="77777777" w:rsidR="00EE75B0" w:rsidRPr="0038795A" w:rsidRDefault="00EE75B0" w:rsidP="00EE75B0">
      <w:pPr>
        <w:jc w:val="both"/>
        <w:rPr>
          <w:rFonts w:ascii="Times New Roman" w:hAnsi="Times New Roman" w:cs="Times New Roman"/>
          <w:sz w:val="28"/>
          <w:szCs w:val="28"/>
        </w:rPr>
      </w:pPr>
      <w:r w:rsidRPr="0038795A">
        <w:rPr>
          <w:rFonts w:ascii="Times New Roman" w:hAnsi="Times New Roman" w:cs="Times New Roman"/>
          <w:sz w:val="28"/>
          <w:szCs w:val="28"/>
        </w:rPr>
        <w:t xml:space="preserve">Розмір матеріальної допомоги становить – </w:t>
      </w:r>
      <w:r w:rsidRPr="005E3C24">
        <w:rPr>
          <w:rFonts w:ascii="Times New Roman" w:hAnsi="Times New Roman" w:cs="Times New Roman"/>
          <w:b/>
          <w:bCs/>
          <w:sz w:val="28"/>
          <w:szCs w:val="28"/>
          <w:u w:val="single"/>
        </w:rPr>
        <w:t>5000,00 гривень</w:t>
      </w:r>
      <w:r w:rsidRPr="0038795A">
        <w:rPr>
          <w:rFonts w:ascii="Times New Roman" w:hAnsi="Times New Roman" w:cs="Times New Roman"/>
          <w:sz w:val="28"/>
          <w:szCs w:val="28"/>
        </w:rPr>
        <w:t>.</w:t>
      </w:r>
    </w:p>
    <w:p w14:paraId="3B1F880E" w14:textId="77777777" w:rsidR="00EE75B0" w:rsidRDefault="00EE75B0" w:rsidP="00EE75B0">
      <w:pPr>
        <w:jc w:val="both"/>
        <w:rPr>
          <w:rFonts w:ascii="Times New Roman" w:hAnsi="Times New Roman" w:cs="Times New Roman"/>
          <w:b/>
          <w:bCs/>
          <w:sz w:val="28"/>
          <w:szCs w:val="28"/>
        </w:rPr>
      </w:pPr>
    </w:p>
    <w:p w14:paraId="1782ABAC" w14:textId="38AC6ABC" w:rsidR="00513955" w:rsidRPr="00857787" w:rsidRDefault="00EE75B0" w:rsidP="00EA0F1A">
      <w:pPr>
        <w:jc w:val="both"/>
        <w:rPr>
          <w:rFonts w:ascii="Times New Roman" w:hAnsi="Times New Roman" w:cs="Times New Roman"/>
          <w:sz w:val="28"/>
          <w:szCs w:val="28"/>
          <w:u w:val="single"/>
        </w:rPr>
      </w:pPr>
      <w:r w:rsidRPr="00857787">
        <w:rPr>
          <w:rFonts w:ascii="Times New Roman" w:hAnsi="Times New Roman" w:cs="Times New Roman"/>
          <w:sz w:val="28"/>
          <w:szCs w:val="28"/>
        </w:rPr>
        <w:t>2.</w:t>
      </w:r>
      <w:r w:rsidR="005F6DE9">
        <w:rPr>
          <w:rFonts w:ascii="Times New Roman" w:hAnsi="Times New Roman" w:cs="Times New Roman"/>
          <w:sz w:val="28"/>
          <w:szCs w:val="28"/>
        </w:rPr>
        <w:t>9</w:t>
      </w:r>
      <w:r w:rsidR="007E229B" w:rsidRPr="00857787">
        <w:rPr>
          <w:rFonts w:ascii="Times New Roman" w:hAnsi="Times New Roman" w:cs="Times New Roman"/>
          <w:sz w:val="28"/>
          <w:szCs w:val="28"/>
        </w:rPr>
        <w:t>.</w:t>
      </w:r>
      <w:r w:rsidRPr="00857787">
        <w:rPr>
          <w:rFonts w:ascii="Times New Roman" w:hAnsi="Times New Roman" w:cs="Times New Roman"/>
          <w:sz w:val="28"/>
          <w:szCs w:val="28"/>
        </w:rPr>
        <w:t>Членам сім’ї загиблих</w:t>
      </w:r>
      <w:r w:rsidR="005E3C24" w:rsidRPr="00857787">
        <w:rPr>
          <w:rFonts w:ascii="Times New Roman" w:hAnsi="Times New Roman" w:cs="Times New Roman"/>
          <w:sz w:val="28"/>
          <w:szCs w:val="28"/>
        </w:rPr>
        <w:t xml:space="preserve"> (</w:t>
      </w:r>
      <w:r w:rsidRPr="00857787">
        <w:rPr>
          <w:rFonts w:ascii="Times New Roman" w:hAnsi="Times New Roman" w:cs="Times New Roman"/>
          <w:sz w:val="28"/>
          <w:szCs w:val="28"/>
        </w:rPr>
        <w:t>померлих</w:t>
      </w:r>
      <w:r w:rsidR="005E3C24" w:rsidRPr="00857787">
        <w:rPr>
          <w:rFonts w:ascii="Times New Roman" w:hAnsi="Times New Roman" w:cs="Times New Roman"/>
          <w:sz w:val="28"/>
          <w:szCs w:val="28"/>
        </w:rPr>
        <w:t>)</w:t>
      </w:r>
      <w:r w:rsidRPr="00857787">
        <w:rPr>
          <w:rFonts w:ascii="Times New Roman" w:hAnsi="Times New Roman" w:cs="Times New Roman"/>
          <w:sz w:val="28"/>
          <w:szCs w:val="28"/>
        </w:rPr>
        <w:t xml:space="preserve"> військовослужбовців, які брали безпосередню участь в операції Об’єднаних сил  на сході України </w:t>
      </w:r>
      <w:r w:rsidRPr="00857787">
        <w:rPr>
          <w:rFonts w:ascii="Times New Roman" w:hAnsi="Times New Roman" w:cs="Times New Roman"/>
          <w:color w:val="000000" w:themeColor="text1"/>
          <w:sz w:val="28"/>
          <w:szCs w:val="28"/>
        </w:rPr>
        <w:t>для відбиття військової агресії  російської федерації проти України</w:t>
      </w:r>
      <w:r w:rsidRPr="00857787">
        <w:rPr>
          <w:rFonts w:ascii="Times New Roman" w:hAnsi="Times New Roman" w:cs="Times New Roman"/>
          <w:sz w:val="28"/>
          <w:szCs w:val="28"/>
        </w:rPr>
        <w:t xml:space="preserve"> на відшкодування витрат понесених </w:t>
      </w:r>
      <w:r w:rsidRPr="00857787">
        <w:rPr>
          <w:rFonts w:ascii="Times New Roman" w:hAnsi="Times New Roman" w:cs="Times New Roman"/>
          <w:b/>
          <w:bCs/>
          <w:sz w:val="28"/>
          <w:szCs w:val="28"/>
          <w:u w:val="single"/>
        </w:rPr>
        <w:t>на</w:t>
      </w:r>
      <w:r w:rsidR="00BE5851" w:rsidRPr="00857787">
        <w:rPr>
          <w:rFonts w:ascii="Times New Roman" w:hAnsi="Times New Roman" w:cs="Times New Roman"/>
          <w:b/>
          <w:bCs/>
          <w:sz w:val="28"/>
          <w:szCs w:val="28"/>
          <w:u w:val="single"/>
        </w:rPr>
        <w:t xml:space="preserve"> придбання та </w:t>
      </w:r>
      <w:r w:rsidRPr="00857787">
        <w:rPr>
          <w:rFonts w:ascii="Times New Roman" w:hAnsi="Times New Roman" w:cs="Times New Roman"/>
          <w:b/>
          <w:bCs/>
          <w:sz w:val="28"/>
          <w:szCs w:val="28"/>
          <w:u w:val="single"/>
        </w:rPr>
        <w:t xml:space="preserve"> встановлення надгробних пам’ятників</w:t>
      </w:r>
      <w:r w:rsidR="00513955" w:rsidRPr="00857787">
        <w:rPr>
          <w:rFonts w:ascii="Times New Roman" w:hAnsi="Times New Roman" w:cs="Times New Roman"/>
          <w:sz w:val="28"/>
          <w:szCs w:val="28"/>
          <w:u w:val="single"/>
        </w:rPr>
        <w:t>.</w:t>
      </w:r>
    </w:p>
    <w:p w14:paraId="0B00A2B4" w14:textId="64F98EE2" w:rsidR="00513955" w:rsidRPr="0038795A" w:rsidRDefault="00513955" w:rsidP="00513955">
      <w:pPr>
        <w:ind w:firstLine="567"/>
        <w:jc w:val="both"/>
        <w:rPr>
          <w:rFonts w:ascii="Times New Roman" w:hAnsi="Times New Roman" w:cs="Times New Roman"/>
          <w:sz w:val="28"/>
          <w:szCs w:val="28"/>
        </w:rPr>
      </w:pPr>
      <w:r w:rsidRPr="0038795A">
        <w:rPr>
          <w:rFonts w:ascii="Times New Roman" w:hAnsi="Times New Roman" w:cs="Times New Roman"/>
          <w:sz w:val="28"/>
          <w:szCs w:val="28"/>
        </w:rPr>
        <w:lastRenderedPageBreak/>
        <w:t xml:space="preserve">Для надання матеріальної допомоги, заявник із числа громадян, передбачених </w:t>
      </w:r>
      <w:r w:rsidRPr="0038795A">
        <w:rPr>
          <w:rFonts w:ascii="Times New Roman" w:hAnsi="Times New Roman" w:cs="Times New Roman"/>
          <w:b/>
          <w:sz w:val="28"/>
          <w:szCs w:val="28"/>
        </w:rPr>
        <w:t>підпунктом 2.</w:t>
      </w:r>
      <w:r w:rsidR="005F6DE9">
        <w:rPr>
          <w:rFonts w:ascii="Times New Roman" w:hAnsi="Times New Roman" w:cs="Times New Roman"/>
          <w:b/>
          <w:sz w:val="28"/>
          <w:szCs w:val="28"/>
        </w:rPr>
        <w:t>9</w:t>
      </w:r>
      <w:r w:rsidRPr="0038795A">
        <w:rPr>
          <w:rFonts w:ascii="Times New Roman" w:hAnsi="Times New Roman" w:cs="Times New Roman"/>
          <w:b/>
          <w:sz w:val="28"/>
          <w:szCs w:val="28"/>
        </w:rPr>
        <w:t>.</w:t>
      </w:r>
      <w:r w:rsidRPr="0038795A">
        <w:rPr>
          <w:rFonts w:ascii="Times New Roman" w:hAnsi="Times New Roman" w:cs="Times New Roman"/>
          <w:sz w:val="28"/>
          <w:szCs w:val="28"/>
        </w:rPr>
        <w:t xml:space="preserve"> цього Порядку, подає на ім’я сільського голови заяву із наданням згоди на обробку персональних даних. </w:t>
      </w:r>
    </w:p>
    <w:p w14:paraId="326E963A" w14:textId="0B672A1A" w:rsidR="00513955" w:rsidRPr="0038795A" w:rsidRDefault="00513955" w:rsidP="00513955">
      <w:pPr>
        <w:jc w:val="both"/>
        <w:rPr>
          <w:rFonts w:ascii="Times New Roman" w:hAnsi="Times New Roman" w:cs="Times New Roman"/>
          <w:sz w:val="28"/>
          <w:szCs w:val="28"/>
        </w:rPr>
      </w:pPr>
      <w:r w:rsidRPr="0038795A">
        <w:rPr>
          <w:rFonts w:ascii="Times New Roman" w:hAnsi="Times New Roman" w:cs="Times New Roman"/>
          <w:sz w:val="28"/>
          <w:szCs w:val="28"/>
        </w:rPr>
        <w:t>До заяви додаються наступні документ</w:t>
      </w:r>
      <w:r w:rsidR="00857787">
        <w:rPr>
          <w:rFonts w:ascii="Times New Roman" w:hAnsi="Times New Roman" w:cs="Times New Roman"/>
          <w:sz w:val="28"/>
          <w:szCs w:val="28"/>
        </w:rPr>
        <w:t>и</w:t>
      </w:r>
      <w:r w:rsidRPr="0038795A">
        <w:rPr>
          <w:rFonts w:ascii="Times New Roman" w:hAnsi="Times New Roman" w:cs="Times New Roman"/>
          <w:sz w:val="28"/>
          <w:szCs w:val="28"/>
        </w:rPr>
        <w:t xml:space="preserve">: </w:t>
      </w:r>
    </w:p>
    <w:p w14:paraId="0FC6D12F" w14:textId="77777777" w:rsidR="00857787" w:rsidRDefault="00857787" w:rsidP="00857787">
      <w:pPr>
        <w:jc w:val="both"/>
        <w:rPr>
          <w:rFonts w:ascii="Times New Roman" w:hAnsi="Times New Roman" w:cs="Times New Roman"/>
          <w:sz w:val="28"/>
          <w:szCs w:val="28"/>
        </w:rPr>
      </w:pPr>
      <w:r w:rsidRPr="0038795A">
        <w:rPr>
          <w:rFonts w:ascii="Times New Roman" w:hAnsi="Times New Roman" w:cs="Times New Roman"/>
          <w:sz w:val="28"/>
          <w:szCs w:val="28"/>
        </w:rPr>
        <w:t xml:space="preserve">-копія </w:t>
      </w:r>
      <w:r>
        <w:rPr>
          <w:rFonts w:ascii="Times New Roman" w:hAnsi="Times New Roman" w:cs="Times New Roman"/>
          <w:sz w:val="28"/>
          <w:szCs w:val="28"/>
        </w:rPr>
        <w:t>паспорта заявника</w:t>
      </w:r>
      <w:r w:rsidRPr="0038795A">
        <w:rPr>
          <w:rFonts w:ascii="Times New Roman" w:hAnsi="Times New Roman" w:cs="Times New Roman"/>
          <w:sz w:val="28"/>
          <w:szCs w:val="28"/>
        </w:rPr>
        <w:t>;</w:t>
      </w:r>
    </w:p>
    <w:p w14:paraId="53DB27D9" w14:textId="77777777" w:rsidR="00857787" w:rsidRDefault="00857787" w:rsidP="00857787">
      <w:pPr>
        <w:jc w:val="both"/>
        <w:rPr>
          <w:rFonts w:ascii="Times New Roman" w:hAnsi="Times New Roman" w:cs="Times New Roman"/>
          <w:sz w:val="28"/>
          <w:szCs w:val="28"/>
        </w:rPr>
      </w:pPr>
      <w:r>
        <w:rPr>
          <w:rFonts w:ascii="Times New Roman" w:hAnsi="Times New Roman" w:cs="Times New Roman"/>
          <w:sz w:val="28"/>
          <w:szCs w:val="28"/>
        </w:rPr>
        <w:t>-копія витягу з реєстру зареєстрованих осіб;</w:t>
      </w:r>
      <w:r w:rsidRPr="0038795A">
        <w:rPr>
          <w:rFonts w:ascii="Times New Roman" w:hAnsi="Times New Roman" w:cs="Times New Roman"/>
          <w:sz w:val="28"/>
          <w:szCs w:val="28"/>
        </w:rPr>
        <w:t xml:space="preserve"> </w:t>
      </w:r>
    </w:p>
    <w:p w14:paraId="4C3322C4" w14:textId="7AE8E662" w:rsidR="00513955" w:rsidRPr="0038795A" w:rsidRDefault="00513955" w:rsidP="00857787">
      <w:pPr>
        <w:jc w:val="both"/>
        <w:rPr>
          <w:rFonts w:ascii="Times New Roman" w:hAnsi="Times New Roman" w:cs="Times New Roman"/>
          <w:sz w:val="28"/>
          <w:szCs w:val="28"/>
        </w:rPr>
      </w:pPr>
      <w:r w:rsidRPr="0038795A">
        <w:rPr>
          <w:rFonts w:ascii="Times New Roman" w:hAnsi="Times New Roman" w:cs="Times New Roman"/>
          <w:sz w:val="28"/>
          <w:szCs w:val="28"/>
        </w:rP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60C98780" w14:textId="77777777" w:rsidR="00513955" w:rsidRPr="0038795A" w:rsidRDefault="00513955" w:rsidP="00513955">
      <w:pPr>
        <w:jc w:val="both"/>
        <w:rPr>
          <w:rFonts w:ascii="Times New Roman" w:hAnsi="Times New Roman" w:cs="Times New Roman"/>
          <w:sz w:val="28"/>
          <w:szCs w:val="28"/>
        </w:rPr>
      </w:pPr>
      <w:r w:rsidRPr="0038795A">
        <w:rPr>
          <w:rFonts w:ascii="Times New Roman" w:hAnsi="Times New Roman" w:cs="Times New Roman"/>
          <w:sz w:val="28"/>
          <w:szCs w:val="28"/>
        </w:rPr>
        <w:t>-копія свідоцтва про смерть військовослужбовця;</w:t>
      </w:r>
    </w:p>
    <w:p w14:paraId="01195F6D" w14:textId="77777777" w:rsidR="00513955" w:rsidRDefault="00513955" w:rsidP="00513955">
      <w:pPr>
        <w:jc w:val="both"/>
        <w:rPr>
          <w:rFonts w:ascii="Times New Roman" w:hAnsi="Times New Roman" w:cs="Times New Roman"/>
          <w:sz w:val="28"/>
          <w:szCs w:val="28"/>
        </w:rPr>
      </w:pPr>
      <w:r w:rsidRPr="0038795A">
        <w:rPr>
          <w:rFonts w:ascii="Times New Roman" w:hAnsi="Times New Roman" w:cs="Times New Roman"/>
          <w:sz w:val="28"/>
          <w:szCs w:val="28"/>
        </w:rPr>
        <w:t xml:space="preserve">-копія  </w:t>
      </w:r>
      <w:proofErr w:type="spellStart"/>
      <w:r w:rsidRPr="0038795A">
        <w:rPr>
          <w:rFonts w:ascii="Times New Roman" w:hAnsi="Times New Roman" w:cs="Times New Roman"/>
          <w:sz w:val="28"/>
          <w:szCs w:val="28"/>
          <w:lang w:val="ru-RU"/>
        </w:rPr>
        <w:t>посвідчення</w:t>
      </w:r>
      <w:proofErr w:type="spellEnd"/>
      <w:r w:rsidRPr="0038795A">
        <w:rPr>
          <w:rFonts w:ascii="Times New Roman" w:hAnsi="Times New Roman" w:cs="Times New Roman"/>
          <w:sz w:val="28"/>
          <w:szCs w:val="28"/>
          <w:lang w:val="ru-RU"/>
        </w:rPr>
        <w:t xml:space="preserve"> члена </w:t>
      </w:r>
      <w:proofErr w:type="spellStart"/>
      <w:r w:rsidRPr="0038795A">
        <w:rPr>
          <w:rFonts w:ascii="Times New Roman" w:hAnsi="Times New Roman" w:cs="Times New Roman"/>
          <w:sz w:val="28"/>
          <w:szCs w:val="28"/>
          <w:lang w:val="ru-RU"/>
        </w:rPr>
        <w:t>сім</w:t>
      </w:r>
      <w:proofErr w:type="spellEnd"/>
      <w:r w:rsidRPr="0038795A">
        <w:rPr>
          <w:rFonts w:ascii="Times New Roman" w:hAnsi="Times New Roman" w:cs="Times New Roman"/>
          <w:sz w:val="28"/>
          <w:szCs w:val="28"/>
        </w:rPr>
        <w:t>’ї загиблого</w:t>
      </w:r>
      <w:r>
        <w:rPr>
          <w:rFonts w:ascii="Times New Roman" w:hAnsi="Times New Roman" w:cs="Times New Roman"/>
          <w:sz w:val="28"/>
          <w:szCs w:val="28"/>
        </w:rPr>
        <w:t>/</w:t>
      </w:r>
      <w:r w:rsidRPr="0038795A">
        <w:rPr>
          <w:rFonts w:ascii="Times New Roman" w:hAnsi="Times New Roman" w:cs="Times New Roman"/>
          <w:sz w:val="28"/>
          <w:szCs w:val="28"/>
        </w:rPr>
        <w:t>померлого</w:t>
      </w:r>
      <w:r>
        <w:rPr>
          <w:rFonts w:ascii="Times New Roman" w:hAnsi="Times New Roman" w:cs="Times New Roman"/>
          <w:sz w:val="28"/>
          <w:szCs w:val="28"/>
        </w:rPr>
        <w:t xml:space="preserve"> (за наявності)</w:t>
      </w:r>
      <w:r w:rsidRPr="0038795A">
        <w:rPr>
          <w:rFonts w:ascii="Times New Roman" w:hAnsi="Times New Roman" w:cs="Times New Roman"/>
          <w:sz w:val="28"/>
          <w:szCs w:val="28"/>
        </w:rPr>
        <w:t>;</w:t>
      </w:r>
      <w:r>
        <w:rPr>
          <w:rFonts w:ascii="Times New Roman" w:hAnsi="Times New Roman" w:cs="Times New Roman"/>
          <w:sz w:val="28"/>
          <w:szCs w:val="28"/>
        </w:rPr>
        <w:t xml:space="preserve"> </w:t>
      </w:r>
      <w:r w:rsidRPr="0038795A">
        <w:rPr>
          <w:rFonts w:ascii="Times New Roman" w:hAnsi="Times New Roman" w:cs="Times New Roman"/>
          <w:sz w:val="28"/>
          <w:szCs w:val="28"/>
        </w:rPr>
        <w:t xml:space="preserve"> </w:t>
      </w:r>
    </w:p>
    <w:p w14:paraId="3B816C59" w14:textId="42A61863" w:rsidR="00513955" w:rsidRPr="0038795A" w:rsidRDefault="00513955" w:rsidP="00513955">
      <w:pPr>
        <w:jc w:val="both"/>
        <w:rPr>
          <w:rFonts w:ascii="Times New Roman" w:hAnsi="Times New Roman" w:cs="Times New Roman"/>
          <w:sz w:val="28"/>
          <w:szCs w:val="28"/>
        </w:rPr>
      </w:pPr>
      <w:r w:rsidRPr="0038795A">
        <w:rPr>
          <w:rFonts w:ascii="Times New Roman" w:hAnsi="Times New Roman" w:cs="Times New Roman"/>
          <w:sz w:val="28"/>
          <w:szCs w:val="28"/>
        </w:rPr>
        <w:t>-копії документів, що підтверджують ступінь спорідненості</w:t>
      </w:r>
      <w:r>
        <w:rPr>
          <w:rFonts w:ascii="Times New Roman" w:hAnsi="Times New Roman" w:cs="Times New Roman"/>
          <w:sz w:val="28"/>
          <w:szCs w:val="28"/>
        </w:rPr>
        <w:t xml:space="preserve"> (родинні відносини)</w:t>
      </w:r>
      <w:r w:rsidRPr="0038795A">
        <w:rPr>
          <w:rFonts w:ascii="Times New Roman" w:hAnsi="Times New Roman" w:cs="Times New Roman"/>
          <w:sz w:val="28"/>
          <w:szCs w:val="28"/>
        </w:rPr>
        <w:t xml:space="preserve"> заявника та загиблого</w:t>
      </w:r>
      <w:r>
        <w:rPr>
          <w:rFonts w:ascii="Times New Roman" w:hAnsi="Times New Roman" w:cs="Times New Roman"/>
          <w:sz w:val="28"/>
          <w:szCs w:val="28"/>
        </w:rPr>
        <w:t>/померлого</w:t>
      </w:r>
      <w:r w:rsidRPr="0038795A">
        <w:rPr>
          <w:rFonts w:ascii="Times New Roman" w:hAnsi="Times New Roman" w:cs="Times New Roman"/>
          <w:sz w:val="28"/>
          <w:szCs w:val="28"/>
        </w:rPr>
        <w:t>;</w:t>
      </w:r>
    </w:p>
    <w:p w14:paraId="6F267396" w14:textId="4912A9A1" w:rsidR="00513955" w:rsidRPr="0038795A" w:rsidRDefault="00513955" w:rsidP="00513955">
      <w:pPr>
        <w:shd w:val="clear" w:color="auto" w:fill="FFFFFF"/>
        <w:rPr>
          <w:rFonts w:ascii="Times New Roman" w:hAnsi="Times New Roman" w:cs="Times New Roman"/>
          <w:color w:val="000000" w:themeColor="text1"/>
          <w:sz w:val="28"/>
          <w:szCs w:val="28"/>
        </w:rPr>
      </w:pPr>
      <w:r w:rsidRPr="0038795A">
        <w:rPr>
          <w:rFonts w:ascii="Times New Roman" w:hAnsi="Times New Roman" w:cs="Times New Roman"/>
          <w:color w:val="000000" w:themeColor="text1"/>
          <w:sz w:val="28"/>
          <w:szCs w:val="28"/>
        </w:rPr>
        <w:t>-документ, в якому підтверджується придбання надгробного пам’ятник</w:t>
      </w:r>
      <w:r w:rsidR="006F74B3">
        <w:rPr>
          <w:rFonts w:ascii="Times New Roman" w:hAnsi="Times New Roman" w:cs="Times New Roman"/>
          <w:color w:val="000000" w:themeColor="text1"/>
          <w:sz w:val="28"/>
          <w:szCs w:val="28"/>
        </w:rPr>
        <w:t>а</w:t>
      </w:r>
      <w:r w:rsidRPr="0038795A">
        <w:rPr>
          <w:rFonts w:ascii="Times New Roman" w:hAnsi="Times New Roman" w:cs="Times New Roman"/>
          <w:color w:val="000000" w:themeColor="text1"/>
          <w:sz w:val="28"/>
          <w:szCs w:val="28"/>
        </w:rPr>
        <w:t xml:space="preserve"> (накладна);</w:t>
      </w:r>
    </w:p>
    <w:p w14:paraId="312D38DB" w14:textId="77777777" w:rsidR="00513955" w:rsidRPr="0038795A" w:rsidRDefault="00513955" w:rsidP="00513955">
      <w:pPr>
        <w:shd w:val="clear" w:color="auto" w:fill="FFFFFF"/>
        <w:rPr>
          <w:rFonts w:ascii="Times New Roman" w:hAnsi="Times New Roman" w:cs="Times New Roman"/>
          <w:color w:val="000000" w:themeColor="text1"/>
          <w:sz w:val="28"/>
          <w:szCs w:val="28"/>
        </w:rPr>
      </w:pPr>
      <w:r w:rsidRPr="0038795A">
        <w:rPr>
          <w:rFonts w:ascii="Times New Roman" w:hAnsi="Times New Roman" w:cs="Times New Roman"/>
          <w:color w:val="000000" w:themeColor="text1"/>
          <w:sz w:val="28"/>
          <w:szCs w:val="28"/>
        </w:rPr>
        <w:t xml:space="preserve">-реквізити виробника надгробного пам’ятника (витяг з </w:t>
      </w:r>
      <w:proofErr w:type="spellStart"/>
      <w:r w:rsidRPr="0038795A">
        <w:rPr>
          <w:rFonts w:ascii="Times New Roman" w:hAnsi="Times New Roman" w:cs="Times New Roman"/>
          <w:color w:val="000000" w:themeColor="text1"/>
          <w:sz w:val="28"/>
          <w:szCs w:val="28"/>
        </w:rPr>
        <w:t>держреєстру</w:t>
      </w:r>
      <w:proofErr w:type="spellEnd"/>
      <w:r w:rsidRPr="0038795A">
        <w:rPr>
          <w:rFonts w:ascii="Times New Roman" w:hAnsi="Times New Roman" w:cs="Times New Roman"/>
          <w:color w:val="000000" w:themeColor="text1"/>
          <w:sz w:val="28"/>
          <w:szCs w:val="28"/>
        </w:rPr>
        <w:t>);</w:t>
      </w:r>
    </w:p>
    <w:p w14:paraId="2EEAEAAC" w14:textId="77777777" w:rsidR="00513955" w:rsidRDefault="00513955" w:rsidP="00513955">
      <w:pPr>
        <w:jc w:val="both"/>
        <w:rPr>
          <w:rFonts w:ascii="Times New Roman" w:hAnsi="Times New Roman" w:cs="Times New Roman"/>
          <w:sz w:val="28"/>
          <w:szCs w:val="28"/>
        </w:rPr>
      </w:pPr>
      <w:r w:rsidRPr="0038795A">
        <w:rPr>
          <w:rFonts w:ascii="Times New Roman" w:hAnsi="Times New Roman" w:cs="Times New Roman"/>
          <w:sz w:val="28"/>
          <w:szCs w:val="28"/>
        </w:rPr>
        <w:t>-довідка про банківські реквізити заявника для виплати матеріальної допомоги через банківську установу.</w:t>
      </w:r>
    </w:p>
    <w:p w14:paraId="577708FB" w14:textId="4B0BFBD9" w:rsidR="00513955" w:rsidRPr="00513955" w:rsidRDefault="00513955" w:rsidP="00513955">
      <w:pPr>
        <w:pStyle w:val="rvps2"/>
        <w:shd w:val="clear" w:color="auto" w:fill="FFFFFF"/>
        <w:spacing w:before="0" w:beforeAutospacing="0" w:after="0" w:afterAutospacing="0"/>
        <w:ind w:firstLine="708"/>
        <w:jc w:val="both"/>
        <w:rPr>
          <w:b/>
          <w:bCs/>
          <w:sz w:val="28"/>
          <w:szCs w:val="28"/>
        </w:rPr>
      </w:pPr>
      <w:r w:rsidRPr="005E3C24">
        <w:rPr>
          <w:sz w:val="28"/>
          <w:szCs w:val="28"/>
        </w:rPr>
        <w:t>Максимальний розмір допомоги становить</w:t>
      </w:r>
      <w:r w:rsidRPr="00513955">
        <w:rPr>
          <w:b/>
          <w:bCs/>
          <w:sz w:val="28"/>
          <w:szCs w:val="28"/>
        </w:rPr>
        <w:t xml:space="preserve"> </w:t>
      </w:r>
      <w:r w:rsidRPr="005E3C24">
        <w:rPr>
          <w:b/>
          <w:bCs/>
          <w:sz w:val="28"/>
          <w:szCs w:val="28"/>
          <w:u w:val="single"/>
        </w:rPr>
        <w:t>20000,00 гривень</w:t>
      </w:r>
      <w:r w:rsidRPr="00513955">
        <w:rPr>
          <w:b/>
          <w:bCs/>
          <w:sz w:val="28"/>
          <w:szCs w:val="28"/>
        </w:rPr>
        <w:t xml:space="preserve">. </w:t>
      </w:r>
    </w:p>
    <w:p w14:paraId="05399C68" w14:textId="7631B11A" w:rsidR="00513955" w:rsidRDefault="00513955" w:rsidP="00513955">
      <w:pPr>
        <w:pStyle w:val="Style7"/>
        <w:widowControl/>
        <w:ind w:firstLine="708"/>
        <w:jc w:val="both"/>
        <w:rPr>
          <w:sz w:val="28"/>
          <w:szCs w:val="28"/>
        </w:rPr>
      </w:pPr>
      <w:r w:rsidRPr="0038795A">
        <w:rPr>
          <w:sz w:val="28"/>
          <w:szCs w:val="28"/>
        </w:rPr>
        <w:t xml:space="preserve">При виникненні суперечностей при зверненні за матеріальною допомогою (отримання одночасно кількох звернень) рішення про розміри виплат та визначення осіб, яким буде </w:t>
      </w:r>
      <w:r w:rsidR="006F74B3" w:rsidRPr="0038795A">
        <w:rPr>
          <w:sz w:val="28"/>
          <w:szCs w:val="28"/>
        </w:rPr>
        <w:t>виплачена</w:t>
      </w:r>
      <w:r w:rsidRPr="0038795A">
        <w:rPr>
          <w:sz w:val="28"/>
          <w:szCs w:val="28"/>
        </w:rPr>
        <w:t xml:space="preserve"> матеріальн</w:t>
      </w:r>
      <w:r w:rsidR="006F74B3">
        <w:rPr>
          <w:sz w:val="28"/>
          <w:szCs w:val="28"/>
        </w:rPr>
        <w:t>а</w:t>
      </w:r>
      <w:r w:rsidRPr="0038795A">
        <w:rPr>
          <w:sz w:val="28"/>
          <w:szCs w:val="28"/>
        </w:rPr>
        <w:t xml:space="preserve"> допомог</w:t>
      </w:r>
      <w:r w:rsidR="006F74B3">
        <w:rPr>
          <w:sz w:val="28"/>
          <w:szCs w:val="28"/>
        </w:rPr>
        <w:t>а</w:t>
      </w:r>
      <w:r w:rsidRPr="0038795A">
        <w:rPr>
          <w:sz w:val="28"/>
          <w:szCs w:val="28"/>
        </w:rPr>
        <w:t>, приймається комісією з питань планування фінансів, бюджету та соціально-економічного розвитку.</w:t>
      </w:r>
    </w:p>
    <w:p w14:paraId="25A05C12" w14:textId="77777777" w:rsidR="00490CF7" w:rsidRDefault="00490CF7" w:rsidP="00513955">
      <w:pPr>
        <w:pStyle w:val="Style7"/>
        <w:widowControl/>
        <w:ind w:firstLine="708"/>
        <w:jc w:val="both"/>
        <w:rPr>
          <w:sz w:val="28"/>
          <w:szCs w:val="28"/>
        </w:rPr>
      </w:pPr>
    </w:p>
    <w:p w14:paraId="2699BAA5" w14:textId="203E29A9" w:rsidR="00EA0F1A" w:rsidRPr="0038795A" w:rsidRDefault="00EA0F1A" w:rsidP="00EA0F1A">
      <w:pPr>
        <w:jc w:val="both"/>
        <w:rPr>
          <w:rFonts w:ascii="Times New Roman" w:hAnsi="Times New Roman" w:cs="Times New Roman"/>
          <w:b/>
          <w:i/>
          <w:sz w:val="28"/>
          <w:szCs w:val="28"/>
          <w:u w:val="single"/>
        </w:rPr>
      </w:pPr>
      <w:r w:rsidRPr="0038795A">
        <w:rPr>
          <w:rFonts w:ascii="Times New Roman" w:hAnsi="Times New Roman" w:cs="Times New Roman"/>
          <w:b/>
          <w:i/>
          <w:sz w:val="28"/>
          <w:szCs w:val="28"/>
          <w:u w:val="single"/>
        </w:rPr>
        <w:t xml:space="preserve">Матеріальна допомога до </w:t>
      </w:r>
      <w:r w:rsidR="00171DDB">
        <w:rPr>
          <w:rFonts w:ascii="Times New Roman" w:hAnsi="Times New Roman" w:cs="Times New Roman"/>
          <w:b/>
          <w:i/>
          <w:sz w:val="28"/>
          <w:szCs w:val="28"/>
          <w:u w:val="single"/>
        </w:rPr>
        <w:t xml:space="preserve"> пам’ятних </w:t>
      </w:r>
      <w:r w:rsidRPr="0038795A">
        <w:rPr>
          <w:rFonts w:ascii="Times New Roman" w:hAnsi="Times New Roman" w:cs="Times New Roman"/>
          <w:b/>
          <w:i/>
          <w:sz w:val="28"/>
          <w:szCs w:val="28"/>
          <w:u w:val="single"/>
        </w:rPr>
        <w:t>дат</w:t>
      </w:r>
      <w:r w:rsidR="00171DDB">
        <w:rPr>
          <w:rFonts w:ascii="Times New Roman" w:hAnsi="Times New Roman" w:cs="Times New Roman"/>
          <w:b/>
          <w:i/>
          <w:sz w:val="28"/>
          <w:szCs w:val="28"/>
          <w:u w:val="single"/>
        </w:rPr>
        <w:t xml:space="preserve">  та державних свят</w:t>
      </w:r>
    </w:p>
    <w:p w14:paraId="729A02F0" w14:textId="2A75755E" w:rsidR="00EA0F1A" w:rsidRPr="0038795A" w:rsidRDefault="00EA0F1A" w:rsidP="00EA0F1A">
      <w:pPr>
        <w:ind w:firstLine="400"/>
        <w:jc w:val="both"/>
        <w:rPr>
          <w:rFonts w:ascii="Times New Roman" w:hAnsi="Times New Roman" w:cs="Times New Roman"/>
          <w:sz w:val="28"/>
          <w:szCs w:val="28"/>
        </w:rPr>
      </w:pPr>
      <w:r w:rsidRPr="0009226F">
        <w:rPr>
          <w:rStyle w:val="fontstyle21"/>
          <w:rFonts w:ascii="Times New Roman" w:hAnsi="Times New Roman" w:cs="Times New Roman"/>
          <w:b/>
          <w:bCs/>
        </w:rPr>
        <w:t>2.</w:t>
      </w:r>
      <w:r w:rsidR="00B879C6">
        <w:rPr>
          <w:rStyle w:val="fontstyle21"/>
          <w:rFonts w:ascii="Times New Roman" w:hAnsi="Times New Roman" w:cs="Times New Roman"/>
          <w:b/>
          <w:bCs/>
        </w:rPr>
        <w:t>10</w:t>
      </w:r>
      <w:r w:rsidRPr="0009226F">
        <w:rPr>
          <w:rStyle w:val="fontstyle21"/>
          <w:rFonts w:ascii="Times New Roman" w:hAnsi="Times New Roman" w:cs="Times New Roman"/>
          <w:b/>
          <w:bCs/>
        </w:rPr>
        <w:t>.</w:t>
      </w:r>
      <w:r w:rsidRPr="0038795A">
        <w:rPr>
          <w:rFonts w:ascii="Times New Roman" w:hAnsi="Times New Roman" w:cs="Times New Roman"/>
          <w:sz w:val="28"/>
          <w:szCs w:val="28"/>
        </w:rPr>
        <w:t xml:space="preserve">Матеріальна допомога жителям громади до </w:t>
      </w:r>
      <w:r w:rsidR="0009226F">
        <w:rPr>
          <w:rFonts w:ascii="Times New Roman" w:hAnsi="Times New Roman" w:cs="Times New Roman"/>
          <w:sz w:val="28"/>
          <w:szCs w:val="28"/>
        </w:rPr>
        <w:t>пам’ятних</w:t>
      </w:r>
      <w:r w:rsidRPr="0038795A">
        <w:rPr>
          <w:rFonts w:ascii="Times New Roman" w:hAnsi="Times New Roman" w:cs="Times New Roman"/>
          <w:sz w:val="28"/>
          <w:szCs w:val="28"/>
        </w:rPr>
        <w:t xml:space="preserve"> дат </w:t>
      </w:r>
      <w:r w:rsidR="00171DDB">
        <w:rPr>
          <w:rFonts w:ascii="Times New Roman" w:hAnsi="Times New Roman" w:cs="Times New Roman"/>
          <w:sz w:val="28"/>
          <w:szCs w:val="28"/>
        </w:rPr>
        <w:t xml:space="preserve"> та державних свят </w:t>
      </w:r>
      <w:r w:rsidRPr="0038795A">
        <w:rPr>
          <w:rFonts w:ascii="Times New Roman" w:hAnsi="Times New Roman" w:cs="Times New Roman"/>
          <w:sz w:val="28"/>
          <w:szCs w:val="28"/>
        </w:rPr>
        <w:t>надається згідно списків, які сформовані відповідальним працівником</w:t>
      </w:r>
      <w:r w:rsidR="00171DDB">
        <w:rPr>
          <w:rFonts w:ascii="Times New Roman" w:hAnsi="Times New Roman" w:cs="Times New Roman"/>
          <w:sz w:val="28"/>
          <w:szCs w:val="28"/>
        </w:rPr>
        <w:t xml:space="preserve"> </w:t>
      </w:r>
      <w:r w:rsidRPr="0038795A">
        <w:rPr>
          <w:rFonts w:ascii="Times New Roman" w:hAnsi="Times New Roman" w:cs="Times New Roman"/>
          <w:sz w:val="28"/>
          <w:szCs w:val="28"/>
        </w:rPr>
        <w:t xml:space="preserve"> Вишнівської сільської ради, або на основі клопотання на ім’я сільського голови </w:t>
      </w:r>
      <w:proofErr w:type="spellStart"/>
      <w:r w:rsidRPr="0038795A">
        <w:rPr>
          <w:rFonts w:ascii="Times New Roman" w:hAnsi="Times New Roman" w:cs="Times New Roman"/>
          <w:sz w:val="28"/>
          <w:szCs w:val="28"/>
        </w:rPr>
        <w:t>старост</w:t>
      </w:r>
      <w:proofErr w:type="spellEnd"/>
      <w:r w:rsidRPr="0038795A">
        <w:rPr>
          <w:rFonts w:ascii="Times New Roman" w:hAnsi="Times New Roman" w:cs="Times New Roman"/>
          <w:sz w:val="28"/>
          <w:szCs w:val="28"/>
        </w:rPr>
        <w:t xml:space="preserve"> відповідних </w:t>
      </w:r>
      <w:proofErr w:type="spellStart"/>
      <w:r w:rsidRPr="0038795A">
        <w:rPr>
          <w:rFonts w:ascii="Times New Roman" w:hAnsi="Times New Roman" w:cs="Times New Roman"/>
          <w:sz w:val="28"/>
          <w:szCs w:val="28"/>
        </w:rPr>
        <w:t>старостинських</w:t>
      </w:r>
      <w:proofErr w:type="spellEnd"/>
      <w:r w:rsidRPr="0038795A">
        <w:rPr>
          <w:rFonts w:ascii="Times New Roman" w:hAnsi="Times New Roman" w:cs="Times New Roman"/>
          <w:sz w:val="28"/>
          <w:szCs w:val="28"/>
        </w:rPr>
        <w:t xml:space="preserve"> округів, громадських, ветеранських організацій  для відзначення відповідної категорії громадян.</w:t>
      </w:r>
    </w:p>
    <w:p w14:paraId="196F9778" w14:textId="77777777" w:rsidR="00EA0F1A" w:rsidRPr="0038795A" w:rsidRDefault="00EA0F1A" w:rsidP="00EA0F1A">
      <w:pPr>
        <w:pStyle w:val="14"/>
        <w:tabs>
          <w:tab w:val="left" w:pos="1132"/>
        </w:tabs>
        <w:spacing w:line="240" w:lineRule="auto"/>
        <w:jc w:val="both"/>
        <w:rPr>
          <w:rFonts w:ascii="Times New Roman" w:hAnsi="Times New Roman" w:cs="Times New Roman"/>
          <w:sz w:val="28"/>
          <w:szCs w:val="28"/>
        </w:rPr>
      </w:pPr>
      <w:r w:rsidRPr="0038795A">
        <w:rPr>
          <w:rFonts w:ascii="Times New Roman" w:hAnsi="Times New Roman" w:cs="Times New Roman"/>
          <w:sz w:val="28"/>
          <w:szCs w:val="28"/>
        </w:rPr>
        <w:t>До подання включається наступна інформація:</w:t>
      </w:r>
    </w:p>
    <w:p w14:paraId="691287D2" w14:textId="77777777" w:rsidR="00EA0F1A" w:rsidRPr="0038795A" w:rsidRDefault="00EA0F1A" w:rsidP="00EA0F1A">
      <w:pPr>
        <w:pStyle w:val="14"/>
        <w:numPr>
          <w:ilvl w:val="0"/>
          <w:numId w:val="1"/>
        </w:numPr>
        <w:tabs>
          <w:tab w:val="left" w:pos="1132"/>
        </w:tabs>
        <w:spacing w:line="240" w:lineRule="auto"/>
        <w:jc w:val="both"/>
        <w:rPr>
          <w:rFonts w:ascii="Times New Roman" w:hAnsi="Times New Roman" w:cs="Times New Roman"/>
          <w:sz w:val="28"/>
          <w:szCs w:val="28"/>
        </w:rPr>
      </w:pPr>
      <w:r w:rsidRPr="0038795A">
        <w:rPr>
          <w:rFonts w:ascii="Times New Roman" w:hAnsi="Times New Roman" w:cs="Times New Roman"/>
          <w:sz w:val="28"/>
          <w:szCs w:val="28"/>
        </w:rPr>
        <w:t>назва заходу чи акції;</w:t>
      </w:r>
    </w:p>
    <w:p w14:paraId="06F16A18" w14:textId="77777777" w:rsidR="00EA0F1A" w:rsidRPr="0038795A" w:rsidRDefault="00EA0F1A" w:rsidP="00EA0F1A">
      <w:pPr>
        <w:pStyle w:val="14"/>
        <w:numPr>
          <w:ilvl w:val="0"/>
          <w:numId w:val="1"/>
        </w:numPr>
        <w:tabs>
          <w:tab w:val="left" w:pos="1132"/>
        </w:tabs>
        <w:spacing w:line="240" w:lineRule="auto"/>
        <w:jc w:val="both"/>
        <w:rPr>
          <w:rFonts w:ascii="Times New Roman" w:hAnsi="Times New Roman" w:cs="Times New Roman"/>
          <w:sz w:val="28"/>
          <w:szCs w:val="28"/>
        </w:rPr>
      </w:pPr>
      <w:r w:rsidRPr="0038795A">
        <w:rPr>
          <w:rFonts w:ascii="Times New Roman" w:hAnsi="Times New Roman" w:cs="Times New Roman"/>
          <w:sz w:val="28"/>
          <w:szCs w:val="28"/>
        </w:rPr>
        <w:t xml:space="preserve">прізвище, ім’я, по батькові учасника заходу; </w:t>
      </w:r>
    </w:p>
    <w:p w14:paraId="767FD649" w14:textId="77777777" w:rsidR="00EA0F1A" w:rsidRPr="0038795A" w:rsidRDefault="00EA0F1A" w:rsidP="00EA0F1A">
      <w:pPr>
        <w:pStyle w:val="14"/>
        <w:numPr>
          <w:ilvl w:val="0"/>
          <w:numId w:val="1"/>
        </w:numPr>
        <w:tabs>
          <w:tab w:val="left" w:pos="1132"/>
        </w:tabs>
        <w:spacing w:line="240" w:lineRule="auto"/>
        <w:jc w:val="both"/>
        <w:rPr>
          <w:rFonts w:ascii="Times New Roman" w:hAnsi="Times New Roman" w:cs="Times New Roman"/>
          <w:sz w:val="28"/>
          <w:szCs w:val="28"/>
        </w:rPr>
      </w:pPr>
      <w:r w:rsidRPr="0038795A">
        <w:rPr>
          <w:rFonts w:ascii="Times New Roman" w:hAnsi="Times New Roman" w:cs="Times New Roman"/>
          <w:sz w:val="28"/>
          <w:szCs w:val="28"/>
        </w:rPr>
        <w:t>адреса проживання;</w:t>
      </w:r>
    </w:p>
    <w:p w14:paraId="214C97DF" w14:textId="77777777" w:rsidR="00EA0F1A" w:rsidRPr="0038795A" w:rsidRDefault="00EA0F1A" w:rsidP="00EA0F1A">
      <w:pPr>
        <w:pStyle w:val="14"/>
        <w:numPr>
          <w:ilvl w:val="0"/>
          <w:numId w:val="1"/>
        </w:numPr>
        <w:tabs>
          <w:tab w:val="left" w:pos="1132"/>
        </w:tabs>
        <w:spacing w:line="240" w:lineRule="auto"/>
        <w:jc w:val="both"/>
        <w:rPr>
          <w:rFonts w:ascii="Times New Roman" w:hAnsi="Times New Roman" w:cs="Times New Roman"/>
          <w:sz w:val="28"/>
          <w:szCs w:val="28"/>
        </w:rPr>
      </w:pPr>
      <w:r w:rsidRPr="0038795A">
        <w:rPr>
          <w:rFonts w:ascii="Times New Roman" w:hAnsi="Times New Roman" w:cs="Times New Roman"/>
          <w:sz w:val="28"/>
          <w:szCs w:val="28"/>
        </w:rPr>
        <w:t>ідентифікаційний номер;</w:t>
      </w:r>
    </w:p>
    <w:p w14:paraId="126B087A" w14:textId="77777777" w:rsidR="00EA0F1A" w:rsidRPr="0038795A" w:rsidRDefault="00EA0F1A" w:rsidP="00EA0F1A">
      <w:pPr>
        <w:pStyle w:val="14"/>
        <w:numPr>
          <w:ilvl w:val="0"/>
          <w:numId w:val="1"/>
        </w:numPr>
        <w:tabs>
          <w:tab w:val="left" w:pos="1132"/>
        </w:tabs>
        <w:spacing w:line="240" w:lineRule="auto"/>
        <w:jc w:val="both"/>
        <w:rPr>
          <w:rFonts w:ascii="Times New Roman" w:hAnsi="Times New Roman" w:cs="Times New Roman"/>
          <w:sz w:val="28"/>
          <w:szCs w:val="28"/>
        </w:rPr>
      </w:pPr>
      <w:r w:rsidRPr="0038795A">
        <w:rPr>
          <w:rFonts w:ascii="Times New Roman" w:hAnsi="Times New Roman" w:cs="Times New Roman"/>
          <w:sz w:val="28"/>
          <w:szCs w:val="28"/>
        </w:rPr>
        <w:t>згода на обробку персональних даних;</w:t>
      </w:r>
    </w:p>
    <w:p w14:paraId="2F30E838" w14:textId="77777777" w:rsidR="00EA0F1A" w:rsidRPr="0038795A" w:rsidRDefault="00EA0F1A" w:rsidP="00EA0F1A">
      <w:pPr>
        <w:pStyle w:val="14"/>
        <w:numPr>
          <w:ilvl w:val="0"/>
          <w:numId w:val="1"/>
        </w:numPr>
        <w:tabs>
          <w:tab w:val="left" w:pos="1132"/>
        </w:tabs>
        <w:spacing w:line="240" w:lineRule="auto"/>
        <w:jc w:val="both"/>
        <w:rPr>
          <w:rFonts w:ascii="Times New Roman" w:hAnsi="Times New Roman" w:cs="Times New Roman"/>
          <w:sz w:val="28"/>
          <w:szCs w:val="28"/>
        </w:rPr>
      </w:pPr>
      <w:r w:rsidRPr="0038795A">
        <w:rPr>
          <w:rFonts w:ascii="Times New Roman" w:hAnsi="Times New Roman" w:cs="Times New Roman"/>
          <w:sz w:val="28"/>
          <w:szCs w:val="28"/>
        </w:rPr>
        <w:t>соціальна категорія;</w:t>
      </w:r>
    </w:p>
    <w:p w14:paraId="02497328" w14:textId="0473859A" w:rsidR="00EA0F1A" w:rsidRPr="0038795A" w:rsidRDefault="00EA0F1A" w:rsidP="00EA0F1A">
      <w:pPr>
        <w:pStyle w:val="14"/>
        <w:tabs>
          <w:tab w:val="left" w:pos="1132"/>
        </w:tabs>
        <w:spacing w:line="240" w:lineRule="auto"/>
        <w:jc w:val="both"/>
        <w:rPr>
          <w:rFonts w:ascii="Times New Roman" w:hAnsi="Times New Roman" w:cs="Times New Roman"/>
          <w:sz w:val="28"/>
          <w:szCs w:val="28"/>
        </w:rPr>
      </w:pPr>
      <w:r w:rsidRPr="0038795A">
        <w:rPr>
          <w:rFonts w:ascii="Times New Roman" w:hAnsi="Times New Roman" w:cs="Times New Roman"/>
          <w:sz w:val="28"/>
          <w:szCs w:val="28"/>
        </w:rPr>
        <w:t xml:space="preserve">Матеріальна допомога надається на основі розпорядження сільського голови з подальшим </w:t>
      </w:r>
      <w:r w:rsidRPr="0038795A">
        <w:rPr>
          <w:rFonts w:ascii="Times New Roman" w:hAnsi="Times New Roman" w:cs="Times New Roman"/>
          <w:sz w:val="28"/>
          <w:szCs w:val="28"/>
          <w:lang w:eastAsia="ru-RU"/>
        </w:rPr>
        <w:t xml:space="preserve">винесенням на засідання чергової сесії сільської ради для затвердження та може надаватись </w:t>
      </w:r>
      <w:r w:rsidRPr="0038795A">
        <w:rPr>
          <w:rFonts w:ascii="Times New Roman" w:hAnsi="Times New Roman" w:cs="Times New Roman"/>
          <w:sz w:val="28"/>
          <w:szCs w:val="28"/>
        </w:rPr>
        <w:t xml:space="preserve"> у вигляді грошової допомоги, подарункових/продуктових  наборів, </w:t>
      </w:r>
      <w:r w:rsidR="00171DDB">
        <w:rPr>
          <w:rFonts w:ascii="Times New Roman" w:hAnsi="Times New Roman" w:cs="Times New Roman"/>
          <w:sz w:val="28"/>
          <w:szCs w:val="28"/>
        </w:rPr>
        <w:t xml:space="preserve">квіткової продукції </w:t>
      </w:r>
      <w:r w:rsidRPr="0038795A">
        <w:rPr>
          <w:rFonts w:ascii="Times New Roman" w:hAnsi="Times New Roman" w:cs="Times New Roman"/>
          <w:sz w:val="28"/>
          <w:szCs w:val="28"/>
        </w:rPr>
        <w:t>тощо. У разі надання допомоги у грошовому еквіваленті додатково залучаються наступні документи:</w:t>
      </w:r>
    </w:p>
    <w:p w14:paraId="56D36B98" w14:textId="77777777" w:rsidR="00EA0F1A" w:rsidRPr="0038795A" w:rsidRDefault="00EA0F1A" w:rsidP="00EA0F1A">
      <w:pPr>
        <w:pStyle w:val="14"/>
        <w:tabs>
          <w:tab w:val="left" w:pos="1132"/>
        </w:tabs>
        <w:spacing w:line="240" w:lineRule="auto"/>
        <w:ind w:firstLine="0"/>
        <w:jc w:val="both"/>
        <w:rPr>
          <w:rFonts w:ascii="Times New Roman" w:hAnsi="Times New Roman" w:cs="Times New Roman"/>
          <w:sz w:val="28"/>
          <w:szCs w:val="28"/>
        </w:rPr>
      </w:pPr>
      <w:r w:rsidRPr="0038795A">
        <w:rPr>
          <w:rFonts w:ascii="Times New Roman" w:hAnsi="Times New Roman" w:cs="Times New Roman"/>
          <w:sz w:val="28"/>
          <w:szCs w:val="28"/>
        </w:rPr>
        <w:t>-заява-згода на обробку персональних даних;</w:t>
      </w:r>
    </w:p>
    <w:p w14:paraId="07D38A8E" w14:textId="08E577FA" w:rsidR="00EA0F1A" w:rsidRPr="0038795A" w:rsidRDefault="00EA0F1A" w:rsidP="00EA0F1A">
      <w:pPr>
        <w:jc w:val="both"/>
        <w:rPr>
          <w:rFonts w:ascii="Times New Roman" w:hAnsi="Times New Roman" w:cs="Times New Roman"/>
          <w:sz w:val="28"/>
          <w:szCs w:val="28"/>
        </w:rPr>
      </w:pPr>
      <w:r w:rsidRPr="0038795A">
        <w:rPr>
          <w:rFonts w:ascii="Times New Roman" w:hAnsi="Times New Roman" w:cs="Times New Roman"/>
          <w:sz w:val="28"/>
          <w:szCs w:val="28"/>
        </w:rPr>
        <w:t xml:space="preserve">-копія </w:t>
      </w:r>
      <w:r w:rsidR="0052289D">
        <w:rPr>
          <w:rFonts w:ascii="Times New Roman" w:hAnsi="Times New Roman" w:cs="Times New Roman"/>
          <w:sz w:val="28"/>
          <w:szCs w:val="28"/>
        </w:rPr>
        <w:t>паспорта</w:t>
      </w:r>
      <w:r w:rsidRPr="0038795A">
        <w:rPr>
          <w:rFonts w:ascii="Times New Roman" w:hAnsi="Times New Roman" w:cs="Times New Roman"/>
          <w:sz w:val="28"/>
          <w:szCs w:val="28"/>
        </w:rPr>
        <w:t xml:space="preserve">, що засвідчує особу заявника та адресу його місця </w:t>
      </w:r>
      <w:r w:rsidR="00171DDB">
        <w:rPr>
          <w:rFonts w:ascii="Times New Roman" w:hAnsi="Times New Roman" w:cs="Times New Roman"/>
          <w:sz w:val="28"/>
          <w:szCs w:val="28"/>
        </w:rPr>
        <w:t>реєстрації</w:t>
      </w:r>
      <w:r w:rsidRPr="0038795A">
        <w:rPr>
          <w:rFonts w:ascii="Times New Roman" w:hAnsi="Times New Roman" w:cs="Times New Roman"/>
          <w:sz w:val="28"/>
          <w:szCs w:val="28"/>
        </w:rPr>
        <w:t xml:space="preserve">; </w:t>
      </w:r>
    </w:p>
    <w:p w14:paraId="59771604" w14:textId="77777777" w:rsidR="00EA0F1A" w:rsidRPr="0038795A" w:rsidRDefault="00EA0F1A" w:rsidP="00EA0F1A">
      <w:pPr>
        <w:jc w:val="both"/>
        <w:rPr>
          <w:rFonts w:ascii="Times New Roman" w:hAnsi="Times New Roman" w:cs="Times New Roman"/>
          <w:sz w:val="28"/>
          <w:szCs w:val="28"/>
        </w:rPr>
      </w:pPr>
      <w:r w:rsidRPr="0038795A">
        <w:rPr>
          <w:rFonts w:ascii="Times New Roman" w:hAnsi="Times New Roman" w:cs="Times New Roman"/>
          <w:sz w:val="28"/>
          <w:szCs w:val="28"/>
        </w:rP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48948CA4" w14:textId="77777777" w:rsidR="00EA0F1A" w:rsidRPr="0038795A" w:rsidRDefault="00EA0F1A" w:rsidP="00EA0F1A">
      <w:pPr>
        <w:jc w:val="both"/>
        <w:rPr>
          <w:rFonts w:ascii="Times New Roman" w:hAnsi="Times New Roman" w:cs="Times New Roman"/>
          <w:sz w:val="28"/>
          <w:szCs w:val="28"/>
        </w:rPr>
      </w:pPr>
      <w:r w:rsidRPr="0038795A">
        <w:rPr>
          <w:rFonts w:ascii="Times New Roman" w:hAnsi="Times New Roman" w:cs="Times New Roman"/>
          <w:sz w:val="28"/>
          <w:szCs w:val="28"/>
        </w:rPr>
        <w:t>-копію посвідчення, документа що засвідчує відповідний статус;</w:t>
      </w:r>
    </w:p>
    <w:p w14:paraId="05E44CB8" w14:textId="77777777" w:rsidR="00EA0F1A" w:rsidRPr="0038795A" w:rsidRDefault="00EA0F1A" w:rsidP="00EA0F1A">
      <w:pPr>
        <w:jc w:val="both"/>
        <w:rPr>
          <w:rFonts w:ascii="Times New Roman" w:hAnsi="Times New Roman" w:cs="Times New Roman"/>
          <w:sz w:val="28"/>
          <w:szCs w:val="28"/>
          <w:lang w:val="ru-RU"/>
        </w:rPr>
      </w:pPr>
      <w:r w:rsidRPr="0038795A">
        <w:rPr>
          <w:rFonts w:ascii="Times New Roman" w:hAnsi="Times New Roman" w:cs="Times New Roman"/>
          <w:sz w:val="28"/>
          <w:szCs w:val="28"/>
        </w:rPr>
        <w:lastRenderedPageBreak/>
        <w:t xml:space="preserve">-довідка про банківські реквізити заявника для виплати матеріальної допомоги через банківську установу. </w:t>
      </w:r>
    </w:p>
    <w:p w14:paraId="73C459AB" w14:textId="1B2E7652" w:rsidR="00EA0F1A" w:rsidRDefault="00EA0F1A" w:rsidP="0009226F">
      <w:pPr>
        <w:pStyle w:val="14"/>
        <w:tabs>
          <w:tab w:val="left" w:pos="426"/>
        </w:tabs>
        <w:spacing w:line="240" w:lineRule="auto"/>
        <w:ind w:firstLine="0"/>
        <w:jc w:val="both"/>
        <w:rPr>
          <w:rFonts w:ascii="Times New Roman" w:hAnsi="Times New Roman" w:cs="Times New Roman"/>
          <w:color w:val="000000"/>
          <w:sz w:val="28"/>
          <w:szCs w:val="28"/>
        </w:rPr>
      </w:pPr>
      <w:r w:rsidRPr="0038795A">
        <w:rPr>
          <w:rFonts w:ascii="Times New Roman" w:hAnsi="Times New Roman" w:cs="Times New Roman"/>
          <w:color w:val="000000"/>
          <w:sz w:val="28"/>
          <w:szCs w:val="28"/>
        </w:rPr>
        <w:tab/>
        <w:t xml:space="preserve"> Матеріальна допомога надається один раз на рік відповідно до додатку </w:t>
      </w:r>
      <w:r w:rsidR="0009226F">
        <w:rPr>
          <w:rFonts w:ascii="Times New Roman" w:hAnsi="Times New Roman" w:cs="Times New Roman"/>
          <w:color w:val="000000"/>
          <w:sz w:val="28"/>
          <w:szCs w:val="28"/>
        </w:rPr>
        <w:t>2</w:t>
      </w:r>
      <w:r w:rsidRPr="0038795A">
        <w:rPr>
          <w:rFonts w:ascii="Times New Roman" w:hAnsi="Times New Roman" w:cs="Times New Roman"/>
          <w:color w:val="000000"/>
          <w:sz w:val="28"/>
          <w:szCs w:val="28"/>
        </w:rPr>
        <w:t xml:space="preserve">  Програми  в </w:t>
      </w:r>
      <w:r w:rsidRPr="0052289D">
        <w:rPr>
          <w:rFonts w:ascii="Times New Roman" w:hAnsi="Times New Roman" w:cs="Times New Roman"/>
          <w:color w:val="000000"/>
          <w:sz w:val="28"/>
          <w:szCs w:val="28"/>
        </w:rPr>
        <w:t xml:space="preserve">межах до  </w:t>
      </w:r>
      <w:r w:rsidR="0052289D" w:rsidRPr="0052289D">
        <w:rPr>
          <w:rFonts w:ascii="Times New Roman" w:hAnsi="Times New Roman" w:cs="Times New Roman"/>
          <w:color w:val="000000"/>
          <w:sz w:val="28"/>
          <w:szCs w:val="28"/>
        </w:rPr>
        <w:t>3</w:t>
      </w:r>
      <w:r w:rsidRPr="0052289D">
        <w:rPr>
          <w:rFonts w:ascii="Times New Roman" w:hAnsi="Times New Roman" w:cs="Times New Roman"/>
          <w:color w:val="000000"/>
          <w:sz w:val="28"/>
          <w:szCs w:val="28"/>
        </w:rPr>
        <w:t>000,00</w:t>
      </w:r>
      <w:r w:rsidRPr="0038795A">
        <w:rPr>
          <w:rFonts w:ascii="Times New Roman" w:hAnsi="Times New Roman" w:cs="Times New Roman"/>
          <w:color w:val="000000"/>
          <w:sz w:val="28"/>
          <w:szCs w:val="28"/>
        </w:rPr>
        <w:t xml:space="preserve"> гривень на одну особу.</w:t>
      </w:r>
    </w:p>
    <w:p w14:paraId="1D995A4E" w14:textId="77777777" w:rsidR="0009226F" w:rsidRPr="0009226F" w:rsidRDefault="0009226F" w:rsidP="0009226F">
      <w:pPr>
        <w:pStyle w:val="14"/>
        <w:tabs>
          <w:tab w:val="left" w:pos="426"/>
        </w:tabs>
        <w:spacing w:line="240" w:lineRule="auto"/>
        <w:ind w:firstLine="0"/>
        <w:jc w:val="both"/>
        <w:rPr>
          <w:rFonts w:ascii="Times New Roman" w:hAnsi="Times New Roman" w:cs="Times New Roman"/>
          <w:color w:val="000000"/>
          <w:sz w:val="28"/>
          <w:szCs w:val="28"/>
        </w:rPr>
      </w:pPr>
    </w:p>
    <w:p w14:paraId="0D1AB449" w14:textId="77777777" w:rsidR="00EA0F1A" w:rsidRPr="0038795A" w:rsidRDefault="00EA0F1A" w:rsidP="00EA0F1A">
      <w:pPr>
        <w:rPr>
          <w:rFonts w:ascii="Times New Roman" w:hAnsi="Times New Roman" w:cs="Times New Roman"/>
          <w:b/>
          <w:sz w:val="28"/>
          <w:szCs w:val="28"/>
        </w:rPr>
      </w:pPr>
    </w:p>
    <w:p w14:paraId="416C3818" w14:textId="29CF295A" w:rsidR="00EA0F1A" w:rsidRPr="0038795A" w:rsidRDefault="00DF540D" w:rsidP="0052289D">
      <w:pPr>
        <w:jc w:val="center"/>
        <w:rPr>
          <w:rFonts w:ascii="Times New Roman" w:hAnsi="Times New Roman" w:cs="Times New Roman"/>
          <w:b/>
          <w:sz w:val="28"/>
          <w:szCs w:val="28"/>
        </w:rPr>
      </w:pPr>
      <w:r>
        <w:rPr>
          <w:rFonts w:ascii="Times New Roman" w:hAnsi="Times New Roman" w:cs="Times New Roman"/>
          <w:b/>
          <w:sz w:val="28"/>
          <w:szCs w:val="28"/>
        </w:rPr>
        <w:t>3</w:t>
      </w:r>
      <w:r w:rsidR="00EA0F1A" w:rsidRPr="0038795A">
        <w:rPr>
          <w:rFonts w:ascii="Times New Roman" w:hAnsi="Times New Roman" w:cs="Times New Roman"/>
          <w:b/>
          <w:sz w:val="28"/>
          <w:szCs w:val="28"/>
        </w:rPr>
        <w:t>. Відповідальність, звітність і контроль</w:t>
      </w:r>
    </w:p>
    <w:p w14:paraId="6FB0C922" w14:textId="0B7227E8" w:rsidR="00EA0F1A" w:rsidRPr="0038795A" w:rsidRDefault="00DF540D" w:rsidP="00EA0F1A">
      <w:pPr>
        <w:jc w:val="both"/>
        <w:rPr>
          <w:rFonts w:ascii="Times New Roman" w:hAnsi="Times New Roman" w:cs="Times New Roman"/>
          <w:sz w:val="28"/>
          <w:szCs w:val="28"/>
        </w:rPr>
      </w:pPr>
      <w:r>
        <w:rPr>
          <w:rFonts w:ascii="Times New Roman" w:hAnsi="Times New Roman" w:cs="Times New Roman"/>
          <w:sz w:val="28"/>
          <w:szCs w:val="28"/>
        </w:rPr>
        <w:t>3</w:t>
      </w:r>
      <w:r w:rsidR="00EA0F1A" w:rsidRPr="0038795A">
        <w:rPr>
          <w:rFonts w:ascii="Times New Roman" w:hAnsi="Times New Roman" w:cs="Times New Roman"/>
          <w:sz w:val="28"/>
          <w:szCs w:val="28"/>
        </w:rPr>
        <w:t xml:space="preserve">.1.Фінансування видатків, затверджених на реалізацію заходів Програми, здійснюється відповідно до помісячного розпису асигнувань сільського бюджету з урахуванням зареєстрованих зобов’язань. </w:t>
      </w:r>
    </w:p>
    <w:p w14:paraId="6C210413" w14:textId="3571AA53" w:rsidR="00EA0F1A" w:rsidRPr="0038795A" w:rsidRDefault="00DF540D" w:rsidP="00EA0F1A">
      <w:pPr>
        <w:jc w:val="both"/>
        <w:rPr>
          <w:rFonts w:ascii="Times New Roman" w:hAnsi="Times New Roman" w:cs="Times New Roman"/>
          <w:b/>
          <w:sz w:val="28"/>
          <w:szCs w:val="28"/>
        </w:rPr>
      </w:pPr>
      <w:r>
        <w:rPr>
          <w:rFonts w:ascii="Times New Roman" w:hAnsi="Times New Roman" w:cs="Times New Roman"/>
          <w:sz w:val="28"/>
          <w:szCs w:val="28"/>
        </w:rPr>
        <w:t>3</w:t>
      </w:r>
      <w:r w:rsidR="00EA0F1A" w:rsidRPr="0038795A">
        <w:rPr>
          <w:rFonts w:ascii="Times New Roman" w:hAnsi="Times New Roman" w:cs="Times New Roman"/>
          <w:sz w:val="28"/>
          <w:szCs w:val="28"/>
        </w:rPr>
        <w:t>.2.Видатки на реалізацію заходів Програми здійснюються відповідно до Порядку казначейського обслуговування місцевих бюджетів за видатками, затвердженого   наказом   Державного   казначейства  України  від  23 серпня 2012 року № 938 (зі змінами і додатками), зареєстрованого в Міністерстві юстиції України і цього Порядку.</w:t>
      </w:r>
    </w:p>
    <w:p w14:paraId="49A64E4E" w14:textId="64A01116" w:rsidR="00EA0F1A" w:rsidRPr="0038795A" w:rsidRDefault="00DF540D" w:rsidP="00EA0F1A">
      <w:pPr>
        <w:jc w:val="both"/>
        <w:rPr>
          <w:rFonts w:ascii="Times New Roman" w:hAnsi="Times New Roman" w:cs="Times New Roman"/>
          <w:sz w:val="28"/>
          <w:szCs w:val="28"/>
        </w:rPr>
      </w:pPr>
      <w:r>
        <w:rPr>
          <w:rFonts w:ascii="Times New Roman" w:hAnsi="Times New Roman" w:cs="Times New Roman"/>
          <w:sz w:val="28"/>
          <w:szCs w:val="28"/>
        </w:rPr>
        <w:t>3</w:t>
      </w:r>
      <w:r w:rsidR="00EA0F1A" w:rsidRPr="0038795A">
        <w:rPr>
          <w:rFonts w:ascii="Times New Roman" w:hAnsi="Times New Roman" w:cs="Times New Roman"/>
          <w:sz w:val="28"/>
          <w:szCs w:val="28"/>
        </w:rPr>
        <w:t>.3.Складання та подання фінансової звітності про використання бюджетних коштів здійснюється головним розпорядником коштів, відповідальним виконавцем та учасниками виконання завдань та заходів Програми в установленому законодавством порядку.</w:t>
      </w:r>
    </w:p>
    <w:p w14:paraId="0C16D47D" w14:textId="338E9DDF" w:rsidR="00EA0F1A" w:rsidRPr="0038795A" w:rsidRDefault="00DF540D" w:rsidP="00EA0F1A">
      <w:pPr>
        <w:jc w:val="both"/>
        <w:rPr>
          <w:rFonts w:ascii="Times New Roman" w:hAnsi="Times New Roman" w:cs="Times New Roman"/>
          <w:sz w:val="28"/>
          <w:szCs w:val="28"/>
        </w:rPr>
      </w:pPr>
      <w:r>
        <w:rPr>
          <w:rFonts w:ascii="Times New Roman" w:hAnsi="Times New Roman" w:cs="Times New Roman"/>
          <w:sz w:val="28"/>
          <w:szCs w:val="28"/>
        </w:rPr>
        <w:t>3</w:t>
      </w:r>
      <w:r w:rsidR="00EA0F1A" w:rsidRPr="0038795A">
        <w:rPr>
          <w:rFonts w:ascii="Times New Roman" w:hAnsi="Times New Roman" w:cs="Times New Roman"/>
          <w:sz w:val="28"/>
          <w:szCs w:val="28"/>
        </w:rPr>
        <w:t>.4.За нецільове  використання коштів сільського бюджету, невідповідність їх бюджетним призначенням, наступає відповідальність, передбачена чинним законодавством України.</w:t>
      </w:r>
    </w:p>
    <w:p w14:paraId="62E28431" w14:textId="014B356E" w:rsidR="00EA0F1A" w:rsidRPr="0038795A" w:rsidRDefault="00DF540D" w:rsidP="00EA0F1A">
      <w:pPr>
        <w:jc w:val="both"/>
        <w:rPr>
          <w:rFonts w:ascii="Times New Roman" w:hAnsi="Times New Roman" w:cs="Times New Roman"/>
          <w:sz w:val="28"/>
          <w:szCs w:val="28"/>
        </w:rPr>
      </w:pPr>
      <w:r>
        <w:rPr>
          <w:rFonts w:ascii="Times New Roman" w:hAnsi="Times New Roman" w:cs="Times New Roman"/>
          <w:sz w:val="28"/>
          <w:szCs w:val="28"/>
        </w:rPr>
        <w:t>3</w:t>
      </w:r>
      <w:r w:rsidR="00EA0F1A" w:rsidRPr="0038795A">
        <w:rPr>
          <w:rFonts w:ascii="Times New Roman" w:hAnsi="Times New Roman" w:cs="Times New Roman"/>
          <w:sz w:val="28"/>
          <w:szCs w:val="28"/>
        </w:rPr>
        <w:t>.5.Відносини між головним розпорядником коштів сільського бюджету та юридичними особами, суб’єктами підприємницької діяльності здійснюються на договірних засадах, відповідно до законодавства.</w:t>
      </w:r>
    </w:p>
    <w:p w14:paraId="26F64244" w14:textId="6BBC5826" w:rsidR="00EA0F1A" w:rsidRPr="0038795A" w:rsidRDefault="00DF540D" w:rsidP="00EA0F1A">
      <w:pPr>
        <w:jc w:val="both"/>
        <w:rPr>
          <w:rFonts w:ascii="Times New Roman" w:hAnsi="Times New Roman" w:cs="Times New Roman"/>
          <w:sz w:val="28"/>
          <w:szCs w:val="28"/>
        </w:rPr>
      </w:pPr>
      <w:r>
        <w:rPr>
          <w:rFonts w:ascii="Times New Roman" w:hAnsi="Times New Roman" w:cs="Times New Roman"/>
          <w:sz w:val="28"/>
          <w:szCs w:val="28"/>
        </w:rPr>
        <w:t>3</w:t>
      </w:r>
      <w:r w:rsidR="00EA0F1A" w:rsidRPr="0038795A">
        <w:rPr>
          <w:rFonts w:ascii="Times New Roman" w:hAnsi="Times New Roman" w:cs="Times New Roman"/>
          <w:sz w:val="28"/>
          <w:szCs w:val="28"/>
        </w:rPr>
        <w:t>.6.Контроль за цільовим використанням коштів сільського бюджету, згідно з цим Порядком, здійснює головний розпорядник коштів.</w:t>
      </w:r>
    </w:p>
    <w:p w14:paraId="5058E4D9" w14:textId="77777777" w:rsidR="00EA0F1A" w:rsidRPr="0038795A" w:rsidRDefault="00EA0F1A" w:rsidP="00EA0F1A">
      <w:pPr>
        <w:jc w:val="both"/>
        <w:rPr>
          <w:rFonts w:ascii="Times New Roman" w:hAnsi="Times New Roman" w:cs="Times New Roman"/>
          <w:sz w:val="28"/>
          <w:szCs w:val="28"/>
        </w:rPr>
      </w:pPr>
    </w:p>
    <w:p w14:paraId="7D5030DF" w14:textId="77777777" w:rsidR="00EA0F1A" w:rsidRPr="0038795A" w:rsidRDefault="00EA0F1A" w:rsidP="00EA0F1A">
      <w:pPr>
        <w:rPr>
          <w:rFonts w:ascii="Times New Roman" w:hAnsi="Times New Roman" w:cs="Times New Roman"/>
          <w:b/>
          <w:sz w:val="28"/>
          <w:szCs w:val="28"/>
        </w:rPr>
      </w:pPr>
    </w:p>
    <w:p w14:paraId="086FC544" w14:textId="77777777" w:rsidR="00EA0F1A" w:rsidRPr="0038795A" w:rsidRDefault="00EA0F1A" w:rsidP="00EA0F1A">
      <w:pPr>
        <w:jc w:val="center"/>
        <w:rPr>
          <w:rFonts w:ascii="Times New Roman" w:hAnsi="Times New Roman" w:cs="Times New Roman"/>
          <w:b/>
          <w:sz w:val="28"/>
          <w:szCs w:val="28"/>
        </w:rPr>
      </w:pPr>
    </w:p>
    <w:p w14:paraId="74F6D3D5" w14:textId="77777777" w:rsidR="00EA0F1A" w:rsidRPr="0038795A" w:rsidRDefault="00EA0F1A" w:rsidP="00EA0F1A">
      <w:pPr>
        <w:shd w:val="clear" w:color="auto" w:fill="FFFFFF"/>
        <w:contextualSpacing/>
        <w:textAlignment w:val="baseline"/>
        <w:rPr>
          <w:rFonts w:ascii="Times New Roman" w:hAnsi="Times New Roman" w:cs="Times New Roman"/>
          <w:sz w:val="28"/>
          <w:szCs w:val="28"/>
        </w:rPr>
      </w:pPr>
      <w:r w:rsidRPr="0038795A">
        <w:rPr>
          <w:rFonts w:ascii="Times New Roman" w:hAnsi="Times New Roman" w:cs="Times New Roman"/>
          <w:sz w:val="28"/>
          <w:szCs w:val="28"/>
        </w:rPr>
        <w:t xml:space="preserve">                               </w:t>
      </w:r>
    </w:p>
    <w:p w14:paraId="3C29840C" w14:textId="77777777" w:rsidR="00EA0F1A" w:rsidRPr="0038795A" w:rsidRDefault="00EA0F1A" w:rsidP="00EA0F1A">
      <w:pPr>
        <w:shd w:val="clear" w:color="auto" w:fill="FFFFFF"/>
        <w:ind w:firstLine="567"/>
        <w:contextualSpacing/>
        <w:jc w:val="center"/>
        <w:textAlignment w:val="baseline"/>
        <w:rPr>
          <w:rFonts w:ascii="Times New Roman" w:hAnsi="Times New Roman" w:cs="Times New Roman"/>
          <w:sz w:val="28"/>
          <w:szCs w:val="28"/>
        </w:rPr>
      </w:pPr>
    </w:p>
    <w:p w14:paraId="522B1ADF" w14:textId="77777777" w:rsidR="00BA0CC8" w:rsidRPr="0038795A" w:rsidRDefault="00BA0CC8" w:rsidP="00EA0F1A">
      <w:pPr>
        <w:widowControl/>
        <w:spacing w:before="240" w:after="60"/>
        <w:ind w:left="284" w:hanging="284"/>
        <w:jc w:val="center"/>
        <w:outlineLvl w:val="0"/>
        <w:rPr>
          <w:rFonts w:ascii="Times New Roman" w:eastAsia="Times New Roman" w:hAnsi="Times New Roman" w:cs="Times New Roman"/>
          <w:color w:val="auto"/>
          <w:sz w:val="28"/>
          <w:szCs w:val="28"/>
          <w:lang w:eastAsia="ru-RU" w:bidi="ar-SA"/>
        </w:rPr>
      </w:pPr>
    </w:p>
    <w:p w14:paraId="6D19613F" w14:textId="77777777" w:rsidR="0038795A" w:rsidRPr="0038795A" w:rsidRDefault="0038795A">
      <w:pPr>
        <w:widowControl/>
        <w:spacing w:before="240" w:after="60"/>
        <w:ind w:left="284" w:hanging="284"/>
        <w:jc w:val="center"/>
        <w:outlineLvl w:val="0"/>
        <w:rPr>
          <w:rFonts w:ascii="Times New Roman" w:eastAsia="Times New Roman" w:hAnsi="Times New Roman" w:cs="Times New Roman"/>
          <w:color w:val="auto"/>
          <w:sz w:val="28"/>
          <w:szCs w:val="28"/>
          <w:lang w:eastAsia="ru-RU" w:bidi="ar-SA"/>
        </w:rPr>
      </w:pPr>
    </w:p>
    <w:sectPr w:rsidR="0038795A" w:rsidRPr="0038795A" w:rsidSect="00EA0F1A">
      <w:pgSz w:w="11906" w:h="16838"/>
      <w:pgMar w:top="510"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8349F9" w14:textId="77777777" w:rsidR="00A2442A" w:rsidRDefault="00A2442A" w:rsidP="006325D8">
      <w:r>
        <w:separator/>
      </w:r>
    </w:p>
  </w:endnote>
  <w:endnote w:type="continuationSeparator" w:id="0">
    <w:p w14:paraId="5442A4EF" w14:textId="77777777" w:rsidR="00A2442A" w:rsidRDefault="00A2442A" w:rsidP="00632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Liberation Sans">
    <w:charset w:val="CC"/>
    <w:family w:val="swiss"/>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erif">
    <w:charset w:val="CC"/>
    <w:family w:val="roman"/>
    <w:pitch w:val="variable"/>
    <w:sig w:usb0="E0000AFF" w:usb1="500078FF" w:usb2="00000021" w:usb3="00000000" w:csb0="000001BF" w:csb1="00000000"/>
  </w:font>
  <w:font w:name="TimesNewRoman">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w:panose1 w:val="02040503050406030204"/>
    <w:charset w:val="CC"/>
    <w:family w:val="roman"/>
    <w:pitch w:val="variable"/>
    <w:sig w:usb0="E00006FF" w:usb1="420024FF" w:usb2="02000000" w:usb3="00000000" w:csb0="000001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9804291"/>
      <w:docPartObj>
        <w:docPartGallery w:val="Page Numbers (Bottom of Page)"/>
        <w:docPartUnique/>
      </w:docPartObj>
    </w:sdtPr>
    <w:sdtContent>
      <w:p w14:paraId="59AD333D" w14:textId="5B81ECA1" w:rsidR="001E4BF6" w:rsidRDefault="001E4BF6">
        <w:pPr>
          <w:pStyle w:val="af4"/>
          <w:jc w:val="right"/>
        </w:pPr>
        <w:r>
          <w:fldChar w:fldCharType="begin"/>
        </w:r>
        <w:r>
          <w:instrText>PAGE   \* MERGEFORMAT</w:instrText>
        </w:r>
        <w:r>
          <w:fldChar w:fldCharType="separate"/>
        </w:r>
        <w:r>
          <w:rPr>
            <w:lang w:val="uk-UA"/>
          </w:rPr>
          <w:t>2</w:t>
        </w:r>
        <w:r>
          <w:fldChar w:fldCharType="end"/>
        </w:r>
      </w:p>
    </w:sdtContent>
  </w:sdt>
  <w:p w14:paraId="1FBB88F8" w14:textId="77777777" w:rsidR="00EA0F1A" w:rsidRDefault="00EA0F1A">
    <w:pPr>
      <w:pStyle w:val="af4"/>
      <w:ind w:right="36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22311" w14:textId="77777777" w:rsidR="00EA0F1A" w:rsidRDefault="00EA0F1A">
    <w:pPr>
      <w:pStyle w:val="af4"/>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D3467A" w14:textId="77777777" w:rsidR="00A2442A" w:rsidRDefault="00A2442A"/>
  </w:footnote>
  <w:footnote w:type="continuationSeparator" w:id="0">
    <w:p w14:paraId="792EF8DB" w14:textId="77777777" w:rsidR="00A2442A" w:rsidRDefault="00A2442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9286BD14"/>
    <w:name w:val="WW8Num3"/>
    <w:lvl w:ilvl="0">
      <w:start w:val="1"/>
      <w:numFmt w:val="decimal"/>
      <w:lvlText w:val="%1."/>
      <w:lvlJc w:val="left"/>
      <w:pPr>
        <w:tabs>
          <w:tab w:val="num" w:pos="928"/>
        </w:tabs>
        <w:ind w:left="928" w:hanging="360"/>
      </w:pPr>
      <w:rPr>
        <w:rFonts w:ascii="Times New Roman" w:eastAsia="Times New Roman" w:hAnsi="Times New Roman" w:cs="Times New Roman"/>
        <w:b w:val="0"/>
        <w:sz w:val="28"/>
        <w:szCs w:val="28"/>
        <w:lang w:val="uk-UA"/>
      </w:rPr>
    </w:lvl>
  </w:abstractNum>
  <w:abstractNum w:abstractNumId="2" w15:restartNumberingAfterBreak="0">
    <w:nsid w:val="00000004"/>
    <w:multiLevelType w:val="singleLevel"/>
    <w:tmpl w:val="00000004"/>
    <w:name w:val="WW8Num4"/>
    <w:lvl w:ilvl="0">
      <w:start w:val="2"/>
      <w:numFmt w:val="decimal"/>
      <w:lvlText w:val="%1."/>
      <w:lvlJc w:val="left"/>
      <w:pPr>
        <w:tabs>
          <w:tab w:val="num" w:pos="720"/>
        </w:tabs>
        <w:ind w:left="720" w:hanging="360"/>
      </w:pPr>
      <w:rPr>
        <w:rFonts w:ascii="Times New Roman" w:eastAsia="Times New Roman" w:hAnsi="Times New Roman" w:cs="Times New Roman"/>
        <w:bCs/>
        <w:sz w:val="28"/>
        <w:szCs w:val="28"/>
      </w:rPr>
    </w:lvl>
  </w:abstractNum>
  <w:abstractNum w:abstractNumId="3"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Tahoma" w:hAnsi="Tahoma" w:cs="Times New Roman"/>
        <w:bCs/>
        <w:caps w:val="0"/>
        <w:smallCaps w:val="0"/>
        <w:color w:val="000000"/>
        <w:spacing w:val="0"/>
        <w:sz w:val="28"/>
        <w:szCs w:val="28"/>
        <w:shd w:val="clear" w:color="auto" w:fill="FFFFFF"/>
        <w:lang w:val="uk-UA" w:eastAsia="zh-CN" w:bidi="ar-SA"/>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 w15:restartNumberingAfterBreak="0">
    <w:nsid w:val="0F7354F2"/>
    <w:multiLevelType w:val="hybridMultilevel"/>
    <w:tmpl w:val="5AF6EE88"/>
    <w:lvl w:ilvl="0" w:tplc="7D46448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51531153"/>
    <w:multiLevelType w:val="hybridMultilevel"/>
    <w:tmpl w:val="1FAEBD5C"/>
    <w:lvl w:ilvl="0" w:tplc="F0964204">
      <w:start w:val="8"/>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6" w15:restartNumberingAfterBreak="0">
    <w:nsid w:val="67D0561D"/>
    <w:multiLevelType w:val="hybridMultilevel"/>
    <w:tmpl w:val="166EC6EA"/>
    <w:lvl w:ilvl="0" w:tplc="04220001">
      <w:start w:val="1"/>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49699167">
    <w:abstractNumId w:val="6"/>
  </w:num>
  <w:num w:numId="2" w16cid:durableId="1073091349">
    <w:abstractNumId w:val="4"/>
  </w:num>
  <w:num w:numId="3" w16cid:durableId="1874413821">
    <w:abstractNumId w:val="5"/>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Наталія Жарінова">
    <w15:presenceInfo w15:providerId="AD" w15:userId="S::guman4@vyshnivotg.onmicrosoft.com::ed4be5b8-6059-4e51-9edd-5dc0e7d89eb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325D8"/>
    <w:rsid w:val="00076775"/>
    <w:rsid w:val="0008276A"/>
    <w:rsid w:val="0009226F"/>
    <w:rsid w:val="0009558A"/>
    <w:rsid w:val="000E394D"/>
    <w:rsid w:val="000F51A9"/>
    <w:rsid w:val="00122DB5"/>
    <w:rsid w:val="00131223"/>
    <w:rsid w:val="0017056D"/>
    <w:rsid w:val="00171DDB"/>
    <w:rsid w:val="00182589"/>
    <w:rsid w:val="00193115"/>
    <w:rsid w:val="001B05E8"/>
    <w:rsid w:val="001C178C"/>
    <w:rsid w:val="001E12F9"/>
    <w:rsid w:val="001E1A58"/>
    <w:rsid w:val="001E4BF6"/>
    <w:rsid w:val="001F338F"/>
    <w:rsid w:val="00203BAB"/>
    <w:rsid w:val="00213D7B"/>
    <w:rsid w:val="00244F4E"/>
    <w:rsid w:val="00245F4A"/>
    <w:rsid w:val="00256C5E"/>
    <w:rsid w:val="00277799"/>
    <w:rsid w:val="00287DE4"/>
    <w:rsid w:val="00287EED"/>
    <w:rsid w:val="002C13DF"/>
    <w:rsid w:val="002C5AEF"/>
    <w:rsid w:val="002D15A8"/>
    <w:rsid w:val="003052D0"/>
    <w:rsid w:val="00322560"/>
    <w:rsid w:val="003352A1"/>
    <w:rsid w:val="003517A8"/>
    <w:rsid w:val="0038795A"/>
    <w:rsid w:val="003A3A25"/>
    <w:rsid w:val="003B7A0C"/>
    <w:rsid w:val="003C2868"/>
    <w:rsid w:val="003C2BD5"/>
    <w:rsid w:val="003D514C"/>
    <w:rsid w:val="003E1FC3"/>
    <w:rsid w:val="004512F5"/>
    <w:rsid w:val="0046231C"/>
    <w:rsid w:val="00490CF7"/>
    <w:rsid w:val="00496C98"/>
    <w:rsid w:val="004A1CB2"/>
    <w:rsid w:val="004C3B70"/>
    <w:rsid w:val="004C3D53"/>
    <w:rsid w:val="004E277D"/>
    <w:rsid w:val="004F38F7"/>
    <w:rsid w:val="004F563E"/>
    <w:rsid w:val="005117F9"/>
    <w:rsid w:val="00513955"/>
    <w:rsid w:val="00520611"/>
    <w:rsid w:val="0052289D"/>
    <w:rsid w:val="00533059"/>
    <w:rsid w:val="00534223"/>
    <w:rsid w:val="00546E04"/>
    <w:rsid w:val="00553174"/>
    <w:rsid w:val="00554F18"/>
    <w:rsid w:val="00555A3E"/>
    <w:rsid w:val="0056500E"/>
    <w:rsid w:val="0056759D"/>
    <w:rsid w:val="0058000C"/>
    <w:rsid w:val="00583988"/>
    <w:rsid w:val="005C14F4"/>
    <w:rsid w:val="005E3C24"/>
    <w:rsid w:val="005E79F9"/>
    <w:rsid w:val="005F301D"/>
    <w:rsid w:val="005F5573"/>
    <w:rsid w:val="005F6DE9"/>
    <w:rsid w:val="00611D88"/>
    <w:rsid w:val="00624EB4"/>
    <w:rsid w:val="006325D8"/>
    <w:rsid w:val="00634BFA"/>
    <w:rsid w:val="00634D36"/>
    <w:rsid w:val="00637422"/>
    <w:rsid w:val="006532CE"/>
    <w:rsid w:val="00683A52"/>
    <w:rsid w:val="006B37A6"/>
    <w:rsid w:val="006B6D4E"/>
    <w:rsid w:val="006B732D"/>
    <w:rsid w:val="006D0C9B"/>
    <w:rsid w:val="006D1CEB"/>
    <w:rsid w:val="006F2E9D"/>
    <w:rsid w:val="006F74B3"/>
    <w:rsid w:val="00721665"/>
    <w:rsid w:val="00730014"/>
    <w:rsid w:val="00730A07"/>
    <w:rsid w:val="00732585"/>
    <w:rsid w:val="0074265F"/>
    <w:rsid w:val="0074684F"/>
    <w:rsid w:val="007645A2"/>
    <w:rsid w:val="00784382"/>
    <w:rsid w:val="00793E96"/>
    <w:rsid w:val="007C6CB2"/>
    <w:rsid w:val="007E0CD0"/>
    <w:rsid w:val="007E229B"/>
    <w:rsid w:val="00841305"/>
    <w:rsid w:val="00855980"/>
    <w:rsid w:val="00857787"/>
    <w:rsid w:val="00876981"/>
    <w:rsid w:val="00884D87"/>
    <w:rsid w:val="008926C8"/>
    <w:rsid w:val="008D5F6F"/>
    <w:rsid w:val="008D7F3F"/>
    <w:rsid w:val="008E190B"/>
    <w:rsid w:val="008E4604"/>
    <w:rsid w:val="008F2795"/>
    <w:rsid w:val="009024E5"/>
    <w:rsid w:val="00953241"/>
    <w:rsid w:val="00965669"/>
    <w:rsid w:val="00974CC5"/>
    <w:rsid w:val="0097574C"/>
    <w:rsid w:val="00991EBA"/>
    <w:rsid w:val="00995E98"/>
    <w:rsid w:val="009A42C5"/>
    <w:rsid w:val="009B0333"/>
    <w:rsid w:val="009B15DC"/>
    <w:rsid w:val="009B6BB2"/>
    <w:rsid w:val="00A05459"/>
    <w:rsid w:val="00A1110F"/>
    <w:rsid w:val="00A13F63"/>
    <w:rsid w:val="00A17F4F"/>
    <w:rsid w:val="00A2442A"/>
    <w:rsid w:val="00A72553"/>
    <w:rsid w:val="00A734E6"/>
    <w:rsid w:val="00A735C1"/>
    <w:rsid w:val="00A75673"/>
    <w:rsid w:val="00A761C5"/>
    <w:rsid w:val="00A952D8"/>
    <w:rsid w:val="00AC1F9E"/>
    <w:rsid w:val="00AC4DF7"/>
    <w:rsid w:val="00AE1303"/>
    <w:rsid w:val="00AE44E7"/>
    <w:rsid w:val="00AE5101"/>
    <w:rsid w:val="00AF5E98"/>
    <w:rsid w:val="00AF6516"/>
    <w:rsid w:val="00B418DF"/>
    <w:rsid w:val="00B41DB8"/>
    <w:rsid w:val="00B4379F"/>
    <w:rsid w:val="00B81DD5"/>
    <w:rsid w:val="00B879C6"/>
    <w:rsid w:val="00B87BBC"/>
    <w:rsid w:val="00B90D13"/>
    <w:rsid w:val="00BA0CC8"/>
    <w:rsid w:val="00BA5A14"/>
    <w:rsid w:val="00BB470A"/>
    <w:rsid w:val="00BD1A06"/>
    <w:rsid w:val="00BE5851"/>
    <w:rsid w:val="00BF7E1C"/>
    <w:rsid w:val="00C007D0"/>
    <w:rsid w:val="00C12966"/>
    <w:rsid w:val="00C204F0"/>
    <w:rsid w:val="00C23313"/>
    <w:rsid w:val="00C41DCE"/>
    <w:rsid w:val="00C547C9"/>
    <w:rsid w:val="00C61DA4"/>
    <w:rsid w:val="00C71EE5"/>
    <w:rsid w:val="00C722E5"/>
    <w:rsid w:val="00C7257F"/>
    <w:rsid w:val="00C7424D"/>
    <w:rsid w:val="00C85150"/>
    <w:rsid w:val="00CA6215"/>
    <w:rsid w:val="00CB6DE3"/>
    <w:rsid w:val="00CC3136"/>
    <w:rsid w:val="00CC3DAE"/>
    <w:rsid w:val="00D03148"/>
    <w:rsid w:val="00D8085E"/>
    <w:rsid w:val="00D91CEE"/>
    <w:rsid w:val="00D91D3F"/>
    <w:rsid w:val="00DA4DCD"/>
    <w:rsid w:val="00DC720C"/>
    <w:rsid w:val="00DD0C40"/>
    <w:rsid w:val="00DD5594"/>
    <w:rsid w:val="00DF0311"/>
    <w:rsid w:val="00DF540D"/>
    <w:rsid w:val="00E05C73"/>
    <w:rsid w:val="00E1315D"/>
    <w:rsid w:val="00E31542"/>
    <w:rsid w:val="00E418B4"/>
    <w:rsid w:val="00E44568"/>
    <w:rsid w:val="00E4545D"/>
    <w:rsid w:val="00E61087"/>
    <w:rsid w:val="00E62C9D"/>
    <w:rsid w:val="00E66F95"/>
    <w:rsid w:val="00E9510F"/>
    <w:rsid w:val="00EA0F1A"/>
    <w:rsid w:val="00EA3C8A"/>
    <w:rsid w:val="00EA747D"/>
    <w:rsid w:val="00ED1EE1"/>
    <w:rsid w:val="00ED3EAA"/>
    <w:rsid w:val="00ED7AE2"/>
    <w:rsid w:val="00EE75B0"/>
    <w:rsid w:val="00EF60A2"/>
    <w:rsid w:val="00F025D4"/>
    <w:rsid w:val="00F2321C"/>
    <w:rsid w:val="00F23F8F"/>
    <w:rsid w:val="00F32D01"/>
    <w:rsid w:val="00F42F04"/>
    <w:rsid w:val="00F45282"/>
    <w:rsid w:val="00F97893"/>
    <w:rsid w:val="00FA2A44"/>
    <w:rsid w:val="00FA599B"/>
    <w:rsid w:val="00FE4A64"/>
    <w:rsid w:val="00FF41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817A1"/>
  <w15:docId w15:val="{F920CFAF-B259-45D0-B78F-D4D63EF28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6325D8"/>
    <w:rPr>
      <w:color w:val="000000"/>
    </w:rPr>
  </w:style>
  <w:style w:type="paragraph" w:styleId="1">
    <w:name w:val="heading 1"/>
    <w:basedOn w:val="a"/>
    <w:next w:val="a"/>
    <w:link w:val="10"/>
    <w:uiPriority w:val="9"/>
    <w:qFormat/>
    <w:rsid w:val="00EA0F1A"/>
    <w:pPr>
      <w:keepNext/>
      <w:widowControl/>
      <w:tabs>
        <w:tab w:val="num" w:pos="0"/>
      </w:tabs>
      <w:suppressAutoHyphens/>
      <w:ind w:left="432" w:hanging="432"/>
      <w:jc w:val="center"/>
      <w:outlineLvl w:val="0"/>
    </w:pPr>
    <w:rPr>
      <w:rFonts w:ascii="Times New Roman" w:eastAsia="Times New Roman" w:hAnsi="Times New Roman" w:cs="Times New Roman"/>
      <w:b/>
      <w:bCs/>
      <w:color w:val="auto"/>
      <w:sz w:val="32"/>
      <w:lang w:eastAsia="zh-CN" w:bidi="ar-SA"/>
    </w:rPr>
  </w:style>
  <w:style w:type="paragraph" w:styleId="2">
    <w:name w:val="heading 2"/>
    <w:basedOn w:val="a"/>
    <w:next w:val="a"/>
    <w:link w:val="20"/>
    <w:uiPriority w:val="9"/>
    <w:qFormat/>
    <w:rsid w:val="00EA0F1A"/>
    <w:pPr>
      <w:keepNext/>
      <w:widowControl/>
      <w:tabs>
        <w:tab w:val="num" w:pos="0"/>
      </w:tabs>
      <w:suppressAutoHyphens/>
      <w:spacing w:before="240" w:after="60"/>
      <w:ind w:left="576" w:hanging="576"/>
      <w:outlineLvl w:val="1"/>
    </w:pPr>
    <w:rPr>
      <w:rFonts w:ascii="Arial" w:eastAsia="Times New Roman" w:hAnsi="Arial" w:cs="Arial"/>
      <w:b/>
      <w:bCs/>
      <w:i/>
      <w:iCs/>
      <w:color w:val="auto"/>
      <w:sz w:val="28"/>
      <w:szCs w:val="28"/>
      <w:lang w:eastAsia="zh-CN" w:bidi="ar-SA"/>
    </w:rPr>
  </w:style>
  <w:style w:type="paragraph" w:styleId="3">
    <w:name w:val="heading 3"/>
    <w:basedOn w:val="a"/>
    <w:next w:val="a"/>
    <w:link w:val="30"/>
    <w:uiPriority w:val="9"/>
    <w:semiHidden/>
    <w:unhideWhenUsed/>
    <w:qFormat/>
    <w:rsid w:val="00C7424D"/>
    <w:pPr>
      <w:keepNext/>
      <w:keepLines/>
      <w:spacing w:before="40"/>
      <w:outlineLvl w:val="2"/>
    </w:pPr>
    <w:rPr>
      <w:rFonts w:eastAsia="Times New Roman" w:cs="Times New Roman"/>
      <w:color w:val="0F4761"/>
      <w:sz w:val="28"/>
      <w:szCs w:val="28"/>
    </w:rPr>
  </w:style>
  <w:style w:type="paragraph" w:styleId="4">
    <w:name w:val="heading 4"/>
    <w:basedOn w:val="a"/>
    <w:next w:val="a"/>
    <w:link w:val="40"/>
    <w:uiPriority w:val="9"/>
    <w:semiHidden/>
    <w:unhideWhenUsed/>
    <w:qFormat/>
    <w:rsid w:val="00C7424D"/>
    <w:pPr>
      <w:keepNext/>
      <w:keepLines/>
      <w:spacing w:before="40"/>
      <w:outlineLvl w:val="3"/>
    </w:pPr>
    <w:rPr>
      <w:rFonts w:eastAsia="Times New Roman" w:cs="Times New Roman"/>
      <w:i/>
      <w:iCs/>
      <w:color w:val="0F4761"/>
    </w:rPr>
  </w:style>
  <w:style w:type="paragraph" w:styleId="5">
    <w:name w:val="heading 5"/>
    <w:basedOn w:val="a"/>
    <w:next w:val="a"/>
    <w:link w:val="50"/>
    <w:uiPriority w:val="9"/>
    <w:semiHidden/>
    <w:unhideWhenUsed/>
    <w:qFormat/>
    <w:rsid w:val="00C7424D"/>
    <w:pPr>
      <w:keepNext/>
      <w:keepLines/>
      <w:spacing w:before="40"/>
      <w:outlineLvl w:val="4"/>
    </w:pPr>
    <w:rPr>
      <w:rFonts w:eastAsia="Times New Roman" w:cs="Times New Roman"/>
      <w:color w:val="0F4761"/>
    </w:rPr>
  </w:style>
  <w:style w:type="paragraph" w:styleId="6">
    <w:name w:val="heading 6"/>
    <w:basedOn w:val="a"/>
    <w:next w:val="a"/>
    <w:link w:val="60"/>
    <w:uiPriority w:val="9"/>
    <w:semiHidden/>
    <w:unhideWhenUsed/>
    <w:qFormat/>
    <w:rsid w:val="00C7424D"/>
    <w:pPr>
      <w:keepNext/>
      <w:keepLines/>
      <w:spacing w:before="40"/>
      <w:outlineLvl w:val="5"/>
    </w:pPr>
    <w:rPr>
      <w:rFonts w:eastAsia="Times New Roman" w:cs="Times New Roman"/>
      <w:i/>
      <w:iCs/>
      <w:color w:val="595959"/>
    </w:rPr>
  </w:style>
  <w:style w:type="paragraph" w:styleId="7">
    <w:name w:val="heading 7"/>
    <w:basedOn w:val="a"/>
    <w:next w:val="a"/>
    <w:link w:val="70"/>
    <w:uiPriority w:val="9"/>
    <w:semiHidden/>
    <w:unhideWhenUsed/>
    <w:qFormat/>
    <w:rsid w:val="00C7424D"/>
    <w:pPr>
      <w:keepNext/>
      <w:keepLines/>
      <w:spacing w:before="40"/>
      <w:outlineLvl w:val="6"/>
    </w:pPr>
    <w:rPr>
      <w:rFonts w:eastAsia="Times New Roman" w:cs="Times New Roman"/>
      <w:color w:val="595959"/>
    </w:rPr>
  </w:style>
  <w:style w:type="paragraph" w:styleId="8">
    <w:name w:val="heading 8"/>
    <w:basedOn w:val="a"/>
    <w:next w:val="a"/>
    <w:link w:val="80"/>
    <w:uiPriority w:val="9"/>
    <w:semiHidden/>
    <w:unhideWhenUsed/>
    <w:qFormat/>
    <w:rsid w:val="00C7424D"/>
    <w:pPr>
      <w:keepNext/>
      <w:keepLines/>
      <w:spacing w:before="40"/>
      <w:outlineLvl w:val="7"/>
    </w:pPr>
    <w:rPr>
      <w:rFonts w:eastAsia="Times New Roman" w:cs="Times New Roman"/>
      <w:i/>
      <w:iCs/>
      <w:color w:val="272727"/>
    </w:rPr>
  </w:style>
  <w:style w:type="paragraph" w:styleId="9">
    <w:name w:val="heading 9"/>
    <w:basedOn w:val="a"/>
    <w:next w:val="a"/>
    <w:link w:val="90"/>
    <w:uiPriority w:val="9"/>
    <w:semiHidden/>
    <w:unhideWhenUsed/>
    <w:qFormat/>
    <w:rsid w:val="00C7424D"/>
    <w:pPr>
      <w:keepNext/>
      <w:keepLines/>
      <w:spacing w:before="40"/>
      <w:outlineLvl w:val="8"/>
    </w:pPr>
    <w:rPr>
      <w:rFonts w:eastAsia="Times New Roman" w:cs="Times New Roman"/>
      <w:color w:val="2727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325D8"/>
    <w:rPr>
      <w:color w:val="0066CC"/>
      <w:u w:val="single"/>
    </w:rPr>
  </w:style>
  <w:style w:type="character" w:customStyle="1" w:styleId="4Exact">
    <w:name w:val="Основний текст (4) Exact"/>
    <w:basedOn w:val="a0"/>
    <w:link w:val="41"/>
    <w:rsid w:val="006325D8"/>
    <w:rPr>
      <w:rFonts w:ascii="Times New Roman" w:eastAsia="Times New Roman" w:hAnsi="Times New Roman" w:cs="Times New Roman"/>
      <w:b/>
      <w:bCs/>
      <w:i w:val="0"/>
      <w:iCs w:val="0"/>
      <w:smallCaps w:val="0"/>
      <w:strike w:val="0"/>
      <w:u w:val="none"/>
    </w:rPr>
  </w:style>
  <w:style w:type="character" w:customStyle="1" w:styleId="3Exact">
    <w:name w:val="Основний текст (3) Exact"/>
    <w:basedOn w:val="a0"/>
    <w:rsid w:val="006325D8"/>
    <w:rPr>
      <w:rFonts w:ascii="Times New Roman" w:eastAsia="Times New Roman" w:hAnsi="Times New Roman" w:cs="Times New Roman"/>
      <w:b/>
      <w:bCs/>
      <w:i w:val="0"/>
      <w:iCs w:val="0"/>
      <w:smallCaps w:val="0"/>
      <w:strike w:val="0"/>
      <w:sz w:val="28"/>
      <w:szCs w:val="28"/>
      <w:u w:val="none"/>
    </w:rPr>
  </w:style>
  <w:style w:type="character" w:customStyle="1" w:styleId="11">
    <w:name w:val="Заголовок №1_"/>
    <w:basedOn w:val="a0"/>
    <w:link w:val="12"/>
    <w:rsid w:val="006325D8"/>
    <w:rPr>
      <w:rFonts w:ascii="Times New Roman" w:eastAsia="Times New Roman" w:hAnsi="Times New Roman" w:cs="Times New Roman"/>
      <w:b/>
      <w:bCs/>
      <w:i w:val="0"/>
      <w:iCs w:val="0"/>
      <w:smallCaps w:val="0"/>
      <w:strike w:val="0"/>
      <w:sz w:val="28"/>
      <w:szCs w:val="28"/>
      <w:u w:val="none"/>
    </w:rPr>
  </w:style>
  <w:style w:type="character" w:customStyle="1" w:styleId="31">
    <w:name w:val="Основний текст (3)_"/>
    <w:basedOn w:val="a0"/>
    <w:link w:val="32"/>
    <w:rsid w:val="006325D8"/>
    <w:rPr>
      <w:rFonts w:ascii="Times New Roman" w:eastAsia="Times New Roman" w:hAnsi="Times New Roman" w:cs="Times New Roman"/>
      <w:b/>
      <w:bCs/>
      <w:i w:val="0"/>
      <w:iCs w:val="0"/>
      <w:smallCaps w:val="0"/>
      <w:strike w:val="0"/>
      <w:sz w:val="28"/>
      <w:szCs w:val="28"/>
      <w:u w:val="none"/>
    </w:rPr>
  </w:style>
  <w:style w:type="character" w:customStyle="1" w:styleId="34pt">
    <w:name w:val="Основний текст (3) + Інтервал 4 pt"/>
    <w:basedOn w:val="31"/>
    <w:rsid w:val="006325D8"/>
    <w:rPr>
      <w:rFonts w:ascii="Times New Roman" w:eastAsia="Times New Roman" w:hAnsi="Times New Roman" w:cs="Times New Roman"/>
      <w:b/>
      <w:bCs/>
      <w:i w:val="0"/>
      <w:iCs w:val="0"/>
      <w:smallCaps w:val="0"/>
      <w:strike w:val="0"/>
      <w:color w:val="000000"/>
      <w:spacing w:val="80"/>
      <w:w w:val="100"/>
      <w:position w:val="0"/>
      <w:sz w:val="28"/>
      <w:szCs w:val="28"/>
      <w:u w:val="none"/>
      <w:lang w:val="uk-UA" w:eastAsia="uk-UA" w:bidi="uk-UA"/>
    </w:rPr>
  </w:style>
  <w:style w:type="character" w:customStyle="1" w:styleId="21">
    <w:name w:val="Основний текст (2)_"/>
    <w:basedOn w:val="a0"/>
    <w:link w:val="22"/>
    <w:rsid w:val="006325D8"/>
    <w:rPr>
      <w:rFonts w:ascii="Times New Roman" w:eastAsia="Times New Roman" w:hAnsi="Times New Roman" w:cs="Times New Roman"/>
      <w:b w:val="0"/>
      <w:bCs w:val="0"/>
      <w:i w:val="0"/>
      <w:iCs w:val="0"/>
      <w:smallCaps w:val="0"/>
      <w:strike w:val="0"/>
      <w:sz w:val="28"/>
      <w:szCs w:val="28"/>
      <w:u w:val="none"/>
    </w:rPr>
  </w:style>
  <w:style w:type="paragraph" w:customStyle="1" w:styleId="41">
    <w:name w:val="Основний текст (4)"/>
    <w:basedOn w:val="a"/>
    <w:link w:val="4Exact"/>
    <w:rsid w:val="006325D8"/>
    <w:pPr>
      <w:shd w:val="clear" w:color="auto" w:fill="FFFFFF"/>
      <w:spacing w:line="0" w:lineRule="atLeast"/>
    </w:pPr>
    <w:rPr>
      <w:rFonts w:ascii="Times New Roman" w:eastAsia="Times New Roman" w:hAnsi="Times New Roman" w:cs="Times New Roman"/>
      <w:b/>
      <w:bCs/>
    </w:rPr>
  </w:style>
  <w:style w:type="paragraph" w:customStyle="1" w:styleId="32">
    <w:name w:val="Основний текст (3)"/>
    <w:basedOn w:val="a"/>
    <w:link w:val="31"/>
    <w:rsid w:val="006325D8"/>
    <w:pPr>
      <w:shd w:val="clear" w:color="auto" w:fill="FFFFFF"/>
      <w:spacing w:line="320" w:lineRule="exact"/>
      <w:jc w:val="center"/>
    </w:pPr>
    <w:rPr>
      <w:rFonts w:ascii="Times New Roman" w:eastAsia="Times New Roman" w:hAnsi="Times New Roman" w:cs="Times New Roman"/>
      <w:b/>
      <w:bCs/>
      <w:sz w:val="28"/>
      <w:szCs w:val="28"/>
    </w:rPr>
  </w:style>
  <w:style w:type="paragraph" w:customStyle="1" w:styleId="12">
    <w:name w:val="Заголовок №1"/>
    <w:basedOn w:val="a"/>
    <w:link w:val="11"/>
    <w:rsid w:val="006325D8"/>
    <w:pPr>
      <w:shd w:val="clear" w:color="auto" w:fill="FFFFFF"/>
      <w:spacing w:line="320" w:lineRule="exact"/>
      <w:jc w:val="center"/>
      <w:outlineLvl w:val="0"/>
    </w:pPr>
    <w:rPr>
      <w:rFonts w:ascii="Times New Roman" w:eastAsia="Times New Roman" w:hAnsi="Times New Roman" w:cs="Times New Roman"/>
      <w:b/>
      <w:bCs/>
      <w:sz w:val="28"/>
      <w:szCs w:val="28"/>
    </w:rPr>
  </w:style>
  <w:style w:type="paragraph" w:customStyle="1" w:styleId="22">
    <w:name w:val="Основний текст (2)"/>
    <w:basedOn w:val="a"/>
    <w:link w:val="21"/>
    <w:rsid w:val="006325D8"/>
    <w:pPr>
      <w:shd w:val="clear" w:color="auto" w:fill="FFFFFF"/>
      <w:spacing w:before="600" w:after="300" w:line="320" w:lineRule="exact"/>
      <w:ind w:firstLine="740"/>
      <w:jc w:val="both"/>
    </w:pPr>
    <w:rPr>
      <w:rFonts w:ascii="Times New Roman" w:eastAsia="Times New Roman" w:hAnsi="Times New Roman" w:cs="Times New Roman"/>
      <w:sz w:val="28"/>
      <w:szCs w:val="28"/>
    </w:rPr>
  </w:style>
  <w:style w:type="paragraph" w:styleId="a4">
    <w:name w:val="Balloon Text"/>
    <w:basedOn w:val="a"/>
    <w:link w:val="a5"/>
    <w:unhideWhenUsed/>
    <w:rsid w:val="003052D0"/>
    <w:rPr>
      <w:rFonts w:ascii="Tahoma" w:hAnsi="Tahoma" w:cs="Tahoma"/>
      <w:sz w:val="16"/>
      <w:szCs w:val="16"/>
    </w:rPr>
  </w:style>
  <w:style w:type="character" w:customStyle="1" w:styleId="a5">
    <w:name w:val="Текст у виносці Знак"/>
    <w:basedOn w:val="a0"/>
    <w:link w:val="a4"/>
    <w:rsid w:val="003052D0"/>
    <w:rPr>
      <w:rFonts w:ascii="Tahoma" w:hAnsi="Tahoma" w:cs="Tahoma"/>
      <w:color w:val="000000"/>
      <w:sz w:val="16"/>
      <w:szCs w:val="16"/>
    </w:rPr>
  </w:style>
  <w:style w:type="paragraph" w:styleId="a6">
    <w:name w:val="Body Text"/>
    <w:basedOn w:val="a"/>
    <w:link w:val="a7"/>
    <w:rsid w:val="00AF5E98"/>
    <w:pPr>
      <w:widowControl/>
      <w:suppressAutoHyphens/>
      <w:spacing w:after="140" w:line="288" w:lineRule="auto"/>
    </w:pPr>
    <w:rPr>
      <w:rFonts w:ascii="Times New Roman" w:eastAsia="Times New Roman" w:hAnsi="Times New Roman" w:cs="Times New Roman"/>
      <w:bCs/>
      <w:color w:val="auto"/>
      <w:sz w:val="28"/>
      <w:lang w:eastAsia="zh-CN" w:bidi="ar-SA"/>
    </w:rPr>
  </w:style>
  <w:style w:type="character" w:customStyle="1" w:styleId="a7">
    <w:name w:val="Основний текст Знак"/>
    <w:basedOn w:val="a0"/>
    <w:link w:val="a6"/>
    <w:rsid w:val="00AF5E98"/>
    <w:rPr>
      <w:rFonts w:ascii="Times New Roman" w:eastAsia="Times New Roman" w:hAnsi="Times New Roman" w:cs="Times New Roman"/>
      <w:bCs/>
      <w:sz w:val="28"/>
      <w:lang w:eastAsia="zh-CN" w:bidi="ar-SA"/>
    </w:rPr>
  </w:style>
  <w:style w:type="character" w:customStyle="1" w:styleId="10">
    <w:name w:val="Заголовок 1 Знак"/>
    <w:basedOn w:val="a0"/>
    <w:link w:val="1"/>
    <w:uiPriority w:val="9"/>
    <w:rsid w:val="00EA0F1A"/>
    <w:rPr>
      <w:rFonts w:ascii="Times New Roman" w:eastAsia="Times New Roman" w:hAnsi="Times New Roman" w:cs="Times New Roman"/>
      <w:b/>
      <w:bCs/>
      <w:sz w:val="32"/>
      <w:lang w:eastAsia="zh-CN" w:bidi="ar-SA"/>
    </w:rPr>
  </w:style>
  <w:style w:type="character" w:customStyle="1" w:styleId="20">
    <w:name w:val="Заголовок 2 Знак"/>
    <w:basedOn w:val="a0"/>
    <w:link w:val="2"/>
    <w:uiPriority w:val="9"/>
    <w:rsid w:val="00EA0F1A"/>
    <w:rPr>
      <w:rFonts w:ascii="Arial" w:eastAsia="Times New Roman" w:hAnsi="Arial" w:cs="Arial"/>
      <w:b/>
      <w:bCs/>
      <w:i/>
      <w:iCs/>
      <w:sz w:val="28"/>
      <w:szCs w:val="28"/>
      <w:lang w:eastAsia="zh-CN" w:bidi="ar-SA"/>
    </w:rPr>
  </w:style>
  <w:style w:type="character" w:customStyle="1" w:styleId="WW8Num1z0">
    <w:name w:val="WW8Num1z0"/>
    <w:rsid w:val="00EA0F1A"/>
  </w:style>
  <w:style w:type="character" w:customStyle="1" w:styleId="WW8Num1z1">
    <w:name w:val="WW8Num1z1"/>
    <w:rsid w:val="00EA0F1A"/>
  </w:style>
  <w:style w:type="character" w:customStyle="1" w:styleId="WW8Num1z2">
    <w:name w:val="WW8Num1z2"/>
    <w:rsid w:val="00EA0F1A"/>
  </w:style>
  <w:style w:type="character" w:customStyle="1" w:styleId="WW8Num1z3">
    <w:name w:val="WW8Num1z3"/>
    <w:rsid w:val="00EA0F1A"/>
  </w:style>
  <w:style w:type="character" w:customStyle="1" w:styleId="WW8Num1z4">
    <w:name w:val="WW8Num1z4"/>
    <w:rsid w:val="00EA0F1A"/>
  </w:style>
  <w:style w:type="character" w:customStyle="1" w:styleId="WW8Num1z5">
    <w:name w:val="WW8Num1z5"/>
    <w:rsid w:val="00EA0F1A"/>
  </w:style>
  <w:style w:type="character" w:customStyle="1" w:styleId="WW8Num1z6">
    <w:name w:val="WW8Num1z6"/>
    <w:rsid w:val="00EA0F1A"/>
  </w:style>
  <w:style w:type="character" w:customStyle="1" w:styleId="WW8Num1z7">
    <w:name w:val="WW8Num1z7"/>
    <w:rsid w:val="00EA0F1A"/>
  </w:style>
  <w:style w:type="character" w:customStyle="1" w:styleId="WW8Num1z8">
    <w:name w:val="WW8Num1z8"/>
    <w:rsid w:val="00EA0F1A"/>
  </w:style>
  <w:style w:type="character" w:customStyle="1" w:styleId="WW8Num2z0">
    <w:name w:val="WW8Num2z0"/>
    <w:rsid w:val="00EA0F1A"/>
  </w:style>
  <w:style w:type="character" w:customStyle="1" w:styleId="WW8Num2z1">
    <w:name w:val="WW8Num2z1"/>
    <w:rsid w:val="00EA0F1A"/>
  </w:style>
  <w:style w:type="character" w:customStyle="1" w:styleId="WW8Num2z2">
    <w:name w:val="WW8Num2z2"/>
    <w:rsid w:val="00EA0F1A"/>
  </w:style>
  <w:style w:type="character" w:customStyle="1" w:styleId="WW8Num2z3">
    <w:name w:val="WW8Num2z3"/>
    <w:rsid w:val="00EA0F1A"/>
  </w:style>
  <w:style w:type="character" w:customStyle="1" w:styleId="WW8Num2z4">
    <w:name w:val="WW8Num2z4"/>
    <w:rsid w:val="00EA0F1A"/>
  </w:style>
  <w:style w:type="character" w:customStyle="1" w:styleId="WW8Num2z5">
    <w:name w:val="WW8Num2z5"/>
    <w:rsid w:val="00EA0F1A"/>
  </w:style>
  <w:style w:type="character" w:customStyle="1" w:styleId="WW8Num2z6">
    <w:name w:val="WW8Num2z6"/>
    <w:rsid w:val="00EA0F1A"/>
  </w:style>
  <w:style w:type="character" w:customStyle="1" w:styleId="WW8Num2z7">
    <w:name w:val="WW8Num2z7"/>
    <w:rsid w:val="00EA0F1A"/>
  </w:style>
  <w:style w:type="character" w:customStyle="1" w:styleId="WW8Num2z8">
    <w:name w:val="WW8Num2z8"/>
    <w:rsid w:val="00EA0F1A"/>
  </w:style>
  <w:style w:type="character" w:customStyle="1" w:styleId="13">
    <w:name w:val="Основной шрифт абзаца1"/>
    <w:rsid w:val="00EA0F1A"/>
  </w:style>
  <w:style w:type="character" w:customStyle="1" w:styleId="a8">
    <w:name w:val="Символ нумерації"/>
    <w:rsid w:val="00EA0F1A"/>
  </w:style>
  <w:style w:type="paragraph" w:customStyle="1" w:styleId="a9">
    <w:name w:val="Заголовок"/>
    <w:basedOn w:val="a"/>
    <w:next w:val="a6"/>
    <w:rsid w:val="00EA0F1A"/>
    <w:pPr>
      <w:keepNext/>
      <w:widowControl/>
      <w:suppressAutoHyphens/>
      <w:spacing w:before="240" w:after="120"/>
    </w:pPr>
    <w:rPr>
      <w:rFonts w:ascii="Liberation Sans" w:eastAsia="Lucida Sans Unicode" w:hAnsi="Liberation Sans" w:cs="Mangal"/>
      <w:bCs/>
      <w:color w:val="auto"/>
      <w:sz w:val="28"/>
      <w:szCs w:val="28"/>
      <w:lang w:eastAsia="zh-CN" w:bidi="ar-SA"/>
    </w:rPr>
  </w:style>
  <w:style w:type="paragraph" w:styleId="aa">
    <w:name w:val="List"/>
    <w:basedOn w:val="a6"/>
    <w:rsid w:val="00EA0F1A"/>
    <w:rPr>
      <w:rFonts w:cs="Mangal"/>
    </w:rPr>
  </w:style>
  <w:style w:type="paragraph" w:styleId="ab">
    <w:name w:val="caption"/>
    <w:basedOn w:val="a"/>
    <w:qFormat/>
    <w:rsid w:val="00EA0F1A"/>
    <w:pPr>
      <w:widowControl/>
      <w:suppressLineNumbers/>
      <w:suppressAutoHyphens/>
      <w:spacing w:before="120" w:after="120"/>
    </w:pPr>
    <w:rPr>
      <w:rFonts w:ascii="Times New Roman" w:eastAsia="Times New Roman" w:hAnsi="Times New Roman" w:cs="Mangal"/>
      <w:bCs/>
      <w:i/>
      <w:iCs/>
      <w:color w:val="auto"/>
      <w:lang w:eastAsia="zh-CN" w:bidi="ar-SA"/>
    </w:rPr>
  </w:style>
  <w:style w:type="paragraph" w:customStyle="1" w:styleId="ac">
    <w:name w:val="Покажчик"/>
    <w:basedOn w:val="a"/>
    <w:rsid w:val="00EA0F1A"/>
    <w:pPr>
      <w:widowControl/>
      <w:suppressLineNumbers/>
      <w:suppressAutoHyphens/>
    </w:pPr>
    <w:rPr>
      <w:rFonts w:ascii="Times New Roman" w:eastAsia="Times New Roman" w:hAnsi="Times New Roman" w:cs="Mangal"/>
      <w:bCs/>
      <w:color w:val="auto"/>
      <w:sz w:val="28"/>
      <w:lang w:eastAsia="zh-CN" w:bidi="ar-SA"/>
    </w:rPr>
  </w:style>
  <w:style w:type="paragraph" w:customStyle="1" w:styleId="ad">
    <w:name w:val="Вміст таблиці"/>
    <w:basedOn w:val="a"/>
    <w:rsid w:val="00EA0F1A"/>
    <w:pPr>
      <w:widowControl/>
      <w:suppressLineNumbers/>
      <w:suppressAutoHyphens/>
    </w:pPr>
    <w:rPr>
      <w:rFonts w:ascii="Times New Roman" w:eastAsia="Times New Roman" w:hAnsi="Times New Roman" w:cs="Times New Roman"/>
      <w:bCs/>
      <w:color w:val="auto"/>
      <w:sz w:val="28"/>
      <w:lang w:eastAsia="zh-CN" w:bidi="ar-SA"/>
    </w:rPr>
  </w:style>
  <w:style w:type="paragraph" w:customStyle="1" w:styleId="ae">
    <w:name w:val="Заголовок таблиці"/>
    <w:basedOn w:val="ad"/>
    <w:rsid w:val="00EA0F1A"/>
    <w:pPr>
      <w:jc w:val="center"/>
    </w:pPr>
    <w:rPr>
      <w:b/>
    </w:rPr>
  </w:style>
  <w:style w:type="paragraph" w:customStyle="1" w:styleId="af">
    <w:name w:val="Вміст кадру"/>
    <w:basedOn w:val="a"/>
    <w:rsid w:val="00EA0F1A"/>
    <w:pPr>
      <w:widowControl/>
      <w:suppressAutoHyphens/>
    </w:pPr>
    <w:rPr>
      <w:rFonts w:ascii="Times New Roman" w:eastAsia="Times New Roman" w:hAnsi="Times New Roman" w:cs="Times New Roman"/>
      <w:bCs/>
      <w:color w:val="auto"/>
      <w:sz w:val="28"/>
      <w:lang w:eastAsia="zh-CN" w:bidi="ar-SA"/>
    </w:rPr>
  </w:style>
  <w:style w:type="character" w:styleId="af0">
    <w:name w:val="page number"/>
    <w:basedOn w:val="13"/>
    <w:rsid w:val="00EA0F1A"/>
  </w:style>
  <w:style w:type="character" w:customStyle="1" w:styleId="rvts0">
    <w:name w:val="rvts0"/>
    <w:rsid w:val="00EA0F1A"/>
    <w:rPr>
      <w:rFonts w:cs="Times New Roman"/>
    </w:rPr>
  </w:style>
  <w:style w:type="paragraph" w:styleId="af1">
    <w:name w:val="Normal (Web)"/>
    <w:basedOn w:val="a"/>
    <w:uiPriority w:val="99"/>
    <w:rsid w:val="00EA0F1A"/>
    <w:pPr>
      <w:widowControl/>
      <w:suppressAutoHyphens/>
      <w:spacing w:before="280" w:after="280"/>
    </w:pPr>
    <w:rPr>
      <w:rFonts w:ascii="Times New Roman" w:eastAsia="Times New Roman" w:hAnsi="Times New Roman" w:cs="Times New Roman"/>
      <w:color w:val="auto"/>
      <w:lang w:eastAsia="zh-CN" w:bidi="ar-SA"/>
    </w:rPr>
  </w:style>
  <w:style w:type="paragraph" w:styleId="af2">
    <w:name w:val="header"/>
    <w:basedOn w:val="a"/>
    <w:link w:val="af3"/>
    <w:rsid w:val="00EA0F1A"/>
    <w:pPr>
      <w:widowControl/>
      <w:tabs>
        <w:tab w:val="center" w:pos="4819"/>
        <w:tab w:val="right" w:pos="9639"/>
      </w:tabs>
      <w:suppressAutoHyphens/>
    </w:pPr>
    <w:rPr>
      <w:rFonts w:ascii="Times New Roman" w:eastAsia="Times New Roman" w:hAnsi="Times New Roman" w:cs="Times New Roman"/>
      <w:color w:val="auto"/>
      <w:sz w:val="28"/>
      <w:lang w:val="ru-RU" w:eastAsia="zh-CN" w:bidi="ar-SA"/>
    </w:rPr>
  </w:style>
  <w:style w:type="character" w:customStyle="1" w:styleId="af3">
    <w:name w:val="Верхній колонтитул Знак"/>
    <w:basedOn w:val="a0"/>
    <w:link w:val="af2"/>
    <w:rsid w:val="00EA0F1A"/>
    <w:rPr>
      <w:rFonts w:ascii="Times New Roman" w:eastAsia="Times New Roman" w:hAnsi="Times New Roman" w:cs="Times New Roman"/>
      <w:sz w:val="28"/>
      <w:lang w:val="ru-RU" w:eastAsia="zh-CN" w:bidi="ar-SA"/>
    </w:rPr>
  </w:style>
  <w:style w:type="paragraph" w:customStyle="1" w:styleId="310">
    <w:name w:val="Основной текст с отступом 31"/>
    <w:rsid w:val="00EA0F1A"/>
    <w:pPr>
      <w:widowControl/>
      <w:suppressAutoHyphens/>
      <w:spacing w:after="120"/>
      <w:ind w:left="283"/>
    </w:pPr>
    <w:rPr>
      <w:rFonts w:ascii="Liberation Serif" w:eastAsia="Arial" w:hAnsi="Liberation Serif" w:cs="Mangal"/>
      <w:kern w:val="1"/>
      <w:sz w:val="16"/>
      <w:lang w:val="ru-RU" w:eastAsia="ru-RU" w:bidi="hi-IN"/>
    </w:rPr>
  </w:style>
  <w:style w:type="paragraph" w:customStyle="1" w:styleId="Style8">
    <w:name w:val="Style8"/>
    <w:basedOn w:val="a"/>
    <w:rsid w:val="00EA0F1A"/>
    <w:pPr>
      <w:suppressAutoHyphens/>
      <w:autoSpaceDE w:val="0"/>
      <w:spacing w:line="324" w:lineRule="exact"/>
      <w:ind w:firstLine="734"/>
      <w:jc w:val="both"/>
    </w:pPr>
    <w:rPr>
      <w:rFonts w:ascii="Times New Roman" w:eastAsia="Times New Roman" w:hAnsi="Times New Roman" w:cs="Times New Roman"/>
      <w:color w:val="auto"/>
      <w:lang w:eastAsia="zh-CN" w:bidi="ar-SA"/>
    </w:rPr>
  </w:style>
  <w:style w:type="paragraph" w:styleId="af4">
    <w:name w:val="footer"/>
    <w:basedOn w:val="a"/>
    <w:link w:val="af5"/>
    <w:uiPriority w:val="99"/>
    <w:rsid w:val="00EA0F1A"/>
    <w:pPr>
      <w:widowControl/>
      <w:tabs>
        <w:tab w:val="center" w:pos="4819"/>
        <w:tab w:val="right" w:pos="9639"/>
      </w:tabs>
      <w:suppressAutoHyphens/>
    </w:pPr>
    <w:rPr>
      <w:rFonts w:ascii="Times New Roman" w:eastAsia="Times New Roman" w:hAnsi="Times New Roman" w:cs="Times New Roman"/>
      <w:color w:val="auto"/>
      <w:sz w:val="28"/>
      <w:lang w:val="ru-RU" w:eastAsia="zh-CN" w:bidi="ar-SA"/>
    </w:rPr>
  </w:style>
  <w:style w:type="character" w:customStyle="1" w:styleId="af5">
    <w:name w:val="Нижній колонтитул Знак"/>
    <w:basedOn w:val="a0"/>
    <w:link w:val="af4"/>
    <w:uiPriority w:val="99"/>
    <w:rsid w:val="00EA0F1A"/>
    <w:rPr>
      <w:rFonts w:ascii="Times New Roman" w:eastAsia="Times New Roman" w:hAnsi="Times New Roman" w:cs="Times New Roman"/>
      <w:sz w:val="28"/>
      <w:lang w:val="ru-RU" w:eastAsia="zh-CN" w:bidi="ar-SA"/>
    </w:rPr>
  </w:style>
  <w:style w:type="table" w:styleId="af6">
    <w:name w:val="Table Grid"/>
    <w:basedOn w:val="a1"/>
    <w:rsid w:val="00EA0F1A"/>
    <w:pPr>
      <w:widowControl/>
    </w:pPr>
    <w:rPr>
      <w:rFonts w:ascii="Times New Roman" w:eastAsia="Times New Roman" w:hAnsi="Times New Roman" w:cs="Times New Roman"/>
      <w:sz w:val="20"/>
      <w:szCs w:val="20"/>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
    <w:name w:val="HTML Preformatted"/>
    <w:aliases w:val="HTML Preformatted Char"/>
    <w:basedOn w:val="a"/>
    <w:link w:val="HTML0"/>
    <w:uiPriority w:val="99"/>
    <w:unhideWhenUsed/>
    <w:rsid w:val="00EA0F1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auto"/>
      <w:sz w:val="20"/>
      <w:szCs w:val="20"/>
      <w:lang w:eastAsia="zh-CN" w:bidi="ar-SA"/>
    </w:rPr>
  </w:style>
  <w:style w:type="character" w:customStyle="1" w:styleId="HTML0">
    <w:name w:val="Стандартний HTML Знак"/>
    <w:aliases w:val="HTML Preformatted Char Знак"/>
    <w:basedOn w:val="a0"/>
    <w:link w:val="HTML"/>
    <w:uiPriority w:val="99"/>
    <w:rsid w:val="00EA0F1A"/>
    <w:rPr>
      <w:rFonts w:ascii="Courier New" w:eastAsia="Times New Roman" w:hAnsi="Courier New" w:cs="Times New Roman"/>
      <w:sz w:val="20"/>
      <w:szCs w:val="20"/>
      <w:lang w:eastAsia="zh-CN" w:bidi="ar-SA"/>
    </w:rPr>
  </w:style>
  <w:style w:type="paragraph" w:styleId="af7">
    <w:name w:val="Body Text Indent"/>
    <w:basedOn w:val="a"/>
    <w:link w:val="af8"/>
    <w:rsid w:val="00EA0F1A"/>
    <w:pPr>
      <w:widowControl/>
      <w:suppressAutoHyphens/>
      <w:spacing w:after="120"/>
      <w:ind w:left="283"/>
    </w:pPr>
    <w:rPr>
      <w:rFonts w:ascii="Times New Roman" w:eastAsia="Times New Roman" w:hAnsi="Times New Roman" w:cs="Times New Roman"/>
      <w:bCs/>
      <w:color w:val="auto"/>
      <w:sz w:val="28"/>
      <w:lang w:eastAsia="zh-CN" w:bidi="ar-SA"/>
    </w:rPr>
  </w:style>
  <w:style w:type="character" w:customStyle="1" w:styleId="af8">
    <w:name w:val="Основний текст з відступом Знак"/>
    <w:basedOn w:val="a0"/>
    <w:link w:val="af7"/>
    <w:rsid w:val="00EA0F1A"/>
    <w:rPr>
      <w:rFonts w:ascii="Times New Roman" w:eastAsia="Times New Roman" w:hAnsi="Times New Roman" w:cs="Times New Roman"/>
      <w:bCs/>
      <w:sz w:val="28"/>
      <w:lang w:eastAsia="zh-CN" w:bidi="ar-SA"/>
    </w:rPr>
  </w:style>
  <w:style w:type="character" w:styleId="af9">
    <w:name w:val="Emphasis"/>
    <w:qFormat/>
    <w:rsid w:val="00EA0F1A"/>
    <w:rPr>
      <w:i/>
      <w:iCs/>
    </w:rPr>
  </w:style>
  <w:style w:type="character" w:customStyle="1" w:styleId="afa">
    <w:name w:val="Основний текст_"/>
    <w:link w:val="14"/>
    <w:rsid w:val="00EA0F1A"/>
    <w:rPr>
      <w:sz w:val="26"/>
      <w:szCs w:val="26"/>
    </w:rPr>
  </w:style>
  <w:style w:type="character" w:customStyle="1" w:styleId="42">
    <w:name w:val="Заголовок №4_"/>
    <w:link w:val="43"/>
    <w:rsid w:val="00EA0F1A"/>
    <w:rPr>
      <w:b/>
      <w:bCs/>
      <w:sz w:val="26"/>
      <w:szCs w:val="26"/>
    </w:rPr>
  </w:style>
  <w:style w:type="paragraph" w:customStyle="1" w:styleId="14">
    <w:name w:val="Основний текст1"/>
    <w:basedOn w:val="a"/>
    <w:link w:val="afa"/>
    <w:rsid w:val="00EA0F1A"/>
    <w:pPr>
      <w:spacing w:line="262" w:lineRule="auto"/>
      <w:ind w:firstLine="400"/>
    </w:pPr>
    <w:rPr>
      <w:color w:val="auto"/>
      <w:sz w:val="26"/>
      <w:szCs w:val="26"/>
    </w:rPr>
  </w:style>
  <w:style w:type="paragraph" w:customStyle="1" w:styleId="43">
    <w:name w:val="Заголовок №4"/>
    <w:basedOn w:val="a"/>
    <w:link w:val="42"/>
    <w:rsid w:val="00EA0F1A"/>
    <w:pPr>
      <w:spacing w:after="300" w:line="259" w:lineRule="auto"/>
      <w:outlineLvl w:val="3"/>
    </w:pPr>
    <w:rPr>
      <w:b/>
      <w:bCs/>
      <w:color w:val="auto"/>
      <w:sz w:val="26"/>
      <w:szCs w:val="26"/>
    </w:rPr>
  </w:style>
  <w:style w:type="character" w:customStyle="1" w:styleId="afb">
    <w:name w:val="Підпис до зображення_"/>
    <w:link w:val="afc"/>
    <w:rsid w:val="00EA0F1A"/>
    <w:rPr>
      <w:b/>
      <w:bCs/>
      <w:sz w:val="26"/>
      <w:szCs w:val="26"/>
    </w:rPr>
  </w:style>
  <w:style w:type="paragraph" w:customStyle="1" w:styleId="afc">
    <w:name w:val="Підпис до зображення"/>
    <w:basedOn w:val="a"/>
    <w:link w:val="afb"/>
    <w:rsid w:val="00EA0F1A"/>
    <w:rPr>
      <w:b/>
      <w:bCs/>
      <w:color w:val="auto"/>
      <w:sz w:val="26"/>
      <w:szCs w:val="26"/>
    </w:rPr>
  </w:style>
  <w:style w:type="character" w:customStyle="1" w:styleId="afd">
    <w:name w:val="Інше_"/>
    <w:basedOn w:val="a0"/>
    <w:link w:val="afe"/>
    <w:rsid w:val="00EA0F1A"/>
    <w:rPr>
      <w:sz w:val="26"/>
      <w:szCs w:val="26"/>
    </w:rPr>
  </w:style>
  <w:style w:type="paragraph" w:customStyle="1" w:styleId="afe">
    <w:name w:val="Інше"/>
    <w:basedOn w:val="a"/>
    <w:link w:val="afd"/>
    <w:rsid w:val="00EA0F1A"/>
    <w:pPr>
      <w:spacing w:line="262" w:lineRule="auto"/>
      <w:ind w:firstLine="400"/>
    </w:pPr>
    <w:rPr>
      <w:color w:val="auto"/>
      <w:sz w:val="26"/>
      <w:szCs w:val="26"/>
    </w:rPr>
  </w:style>
  <w:style w:type="character" w:customStyle="1" w:styleId="33">
    <w:name w:val="Заголовок №3_"/>
    <w:basedOn w:val="a0"/>
    <w:link w:val="34"/>
    <w:rsid w:val="00EA0F1A"/>
    <w:rPr>
      <w:i/>
      <w:iCs/>
      <w:sz w:val="32"/>
      <w:szCs w:val="32"/>
    </w:rPr>
  </w:style>
  <w:style w:type="paragraph" w:customStyle="1" w:styleId="34">
    <w:name w:val="Заголовок №3"/>
    <w:basedOn w:val="a"/>
    <w:link w:val="33"/>
    <w:rsid w:val="00EA0F1A"/>
    <w:pPr>
      <w:spacing w:after="80"/>
      <w:jc w:val="center"/>
      <w:outlineLvl w:val="2"/>
    </w:pPr>
    <w:rPr>
      <w:i/>
      <w:iCs/>
      <w:color w:val="auto"/>
      <w:sz w:val="32"/>
      <w:szCs w:val="32"/>
    </w:rPr>
  </w:style>
  <w:style w:type="character" w:customStyle="1" w:styleId="aff">
    <w:name w:val="Підпис до таблиці_"/>
    <w:basedOn w:val="a0"/>
    <w:link w:val="aff0"/>
    <w:rsid w:val="00EA0F1A"/>
    <w:rPr>
      <w:b/>
      <w:bCs/>
      <w:sz w:val="22"/>
      <w:szCs w:val="22"/>
    </w:rPr>
  </w:style>
  <w:style w:type="paragraph" w:customStyle="1" w:styleId="aff0">
    <w:name w:val="Підпис до таблиці"/>
    <w:basedOn w:val="a"/>
    <w:link w:val="aff"/>
    <w:rsid w:val="00EA0F1A"/>
    <w:rPr>
      <w:b/>
      <w:bCs/>
      <w:color w:val="auto"/>
      <w:sz w:val="22"/>
      <w:szCs w:val="22"/>
    </w:rPr>
  </w:style>
  <w:style w:type="paragraph" w:styleId="aff1">
    <w:name w:val="List Paragraph"/>
    <w:basedOn w:val="a"/>
    <w:uiPriority w:val="99"/>
    <w:qFormat/>
    <w:rsid w:val="00EA0F1A"/>
    <w:pPr>
      <w:widowControl/>
      <w:suppressAutoHyphens/>
      <w:ind w:left="708"/>
    </w:pPr>
    <w:rPr>
      <w:rFonts w:ascii="Times New Roman" w:eastAsia="Times New Roman" w:hAnsi="Times New Roman" w:cs="Times New Roman"/>
      <w:bCs/>
      <w:color w:val="auto"/>
      <w:sz w:val="28"/>
      <w:lang w:eastAsia="zh-CN" w:bidi="ar-SA"/>
    </w:rPr>
  </w:style>
  <w:style w:type="character" w:customStyle="1" w:styleId="fontstyle21">
    <w:name w:val="fontstyle21"/>
    <w:basedOn w:val="a0"/>
    <w:rsid w:val="00EA0F1A"/>
    <w:rPr>
      <w:rFonts w:ascii="TimesNewRoman" w:hAnsi="TimesNewRoman" w:hint="default"/>
      <w:b w:val="0"/>
      <w:bCs w:val="0"/>
      <w:i w:val="0"/>
      <w:iCs w:val="0"/>
      <w:color w:val="000000"/>
      <w:sz w:val="28"/>
      <w:szCs w:val="28"/>
    </w:rPr>
  </w:style>
  <w:style w:type="character" w:customStyle="1" w:styleId="fontstyle31">
    <w:name w:val="fontstyle31"/>
    <w:basedOn w:val="a0"/>
    <w:rsid w:val="00EA0F1A"/>
    <w:rPr>
      <w:rFonts w:ascii="Times-Roman" w:hAnsi="Times-Roman" w:hint="default"/>
      <w:b w:val="0"/>
      <w:bCs w:val="0"/>
      <w:i w:val="0"/>
      <w:iCs w:val="0"/>
      <w:color w:val="000000"/>
      <w:sz w:val="28"/>
      <w:szCs w:val="28"/>
    </w:rPr>
  </w:style>
  <w:style w:type="paragraph" w:customStyle="1" w:styleId="rvps2">
    <w:name w:val="rvps2"/>
    <w:basedOn w:val="a"/>
    <w:rsid w:val="00EA0F1A"/>
    <w:pPr>
      <w:widowControl/>
      <w:spacing w:before="100" w:beforeAutospacing="1" w:after="100" w:afterAutospacing="1"/>
    </w:pPr>
    <w:rPr>
      <w:rFonts w:ascii="Times New Roman" w:eastAsia="Times New Roman" w:hAnsi="Times New Roman" w:cs="Times New Roman"/>
      <w:color w:val="auto"/>
      <w:lang w:bidi="ar-SA"/>
    </w:rPr>
  </w:style>
  <w:style w:type="paragraph" w:styleId="aff2">
    <w:name w:val="No Spacing"/>
    <w:link w:val="aff3"/>
    <w:qFormat/>
    <w:rsid w:val="00EA0F1A"/>
    <w:pPr>
      <w:widowControl/>
    </w:pPr>
    <w:rPr>
      <w:rFonts w:ascii="Calibri" w:eastAsia="Times New Roman" w:hAnsi="Calibri" w:cs="Times New Roman"/>
      <w:sz w:val="22"/>
      <w:szCs w:val="22"/>
      <w:lang w:bidi="ar-SA"/>
    </w:rPr>
  </w:style>
  <w:style w:type="paragraph" w:customStyle="1" w:styleId="Default">
    <w:name w:val="Default"/>
    <w:rsid w:val="00EA0F1A"/>
    <w:pPr>
      <w:widowControl/>
      <w:autoSpaceDE w:val="0"/>
      <w:autoSpaceDN w:val="0"/>
      <w:adjustRightInd w:val="0"/>
    </w:pPr>
    <w:rPr>
      <w:rFonts w:ascii="Times New Roman" w:eastAsia="Times New Roman" w:hAnsi="Times New Roman" w:cs="Times New Roman"/>
      <w:color w:val="000000"/>
      <w:lang w:bidi="ar-SA"/>
    </w:rPr>
  </w:style>
  <w:style w:type="paragraph" w:customStyle="1" w:styleId="Style7">
    <w:name w:val="Style7"/>
    <w:basedOn w:val="a"/>
    <w:rsid w:val="00EA0F1A"/>
    <w:pPr>
      <w:autoSpaceDE w:val="0"/>
      <w:autoSpaceDN w:val="0"/>
      <w:adjustRightInd w:val="0"/>
    </w:pPr>
    <w:rPr>
      <w:rFonts w:ascii="Times New Roman" w:eastAsia="Times New Roman" w:hAnsi="Times New Roman" w:cs="Times New Roman"/>
      <w:color w:val="auto"/>
      <w:lang w:bidi="ar-SA"/>
    </w:rPr>
  </w:style>
  <w:style w:type="paragraph" w:customStyle="1" w:styleId="TableParagraph">
    <w:name w:val="Table Paragraph"/>
    <w:basedOn w:val="a"/>
    <w:uiPriority w:val="1"/>
    <w:qFormat/>
    <w:rsid w:val="00EA0F1A"/>
    <w:pPr>
      <w:suppressAutoHyphens/>
    </w:pPr>
    <w:rPr>
      <w:rFonts w:ascii="Times New Roman" w:eastAsia="Times New Roman" w:hAnsi="Times New Roman" w:cs="Times New Roman"/>
      <w:color w:val="auto"/>
      <w:sz w:val="22"/>
      <w:szCs w:val="22"/>
      <w:lang w:eastAsia="en-US" w:bidi="ar-SA"/>
    </w:rPr>
  </w:style>
  <w:style w:type="paragraph" w:styleId="aff4">
    <w:name w:val="Revision"/>
    <w:hidden/>
    <w:uiPriority w:val="99"/>
    <w:semiHidden/>
    <w:rsid w:val="004C3D53"/>
    <w:pPr>
      <w:widowControl/>
    </w:pPr>
    <w:rPr>
      <w:color w:val="000000"/>
    </w:rPr>
  </w:style>
  <w:style w:type="paragraph" w:customStyle="1" w:styleId="311">
    <w:name w:val="Заголовок 31"/>
    <w:basedOn w:val="a"/>
    <w:next w:val="a"/>
    <w:uiPriority w:val="9"/>
    <w:semiHidden/>
    <w:unhideWhenUsed/>
    <w:qFormat/>
    <w:rsid w:val="00C7424D"/>
    <w:pPr>
      <w:keepNext/>
      <w:keepLines/>
      <w:widowControl/>
      <w:spacing w:before="160" w:after="80" w:line="278" w:lineRule="auto"/>
      <w:outlineLvl w:val="2"/>
    </w:pPr>
    <w:rPr>
      <w:rFonts w:ascii="Aptos" w:eastAsia="Times New Roman" w:hAnsi="Aptos" w:cs="Times New Roman"/>
      <w:color w:val="0F4761"/>
      <w:kern w:val="2"/>
      <w:sz w:val="28"/>
      <w:szCs w:val="28"/>
      <w:lang w:eastAsia="en-US" w:bidi="ar-SA"/>
    </w:rPr>
  </w:style>
  <w:style w:type="paragraph" w:customStyle="1" w:styleId="410">
    <w:name w:val="Заголовок 41"/>
    <w:basedOn w:val="a"/>
    <w:next w:val="a"/>
    <w:uiPriority w:val="9"/>
    <w:semiHidden/>
    <w:unhideWhenUsed/>
    <w:qFormat/>
    <w:rsid w:val="00C7424D"/>
    <w:pPr>
      <w:keepNext/>
      <w:keepLines/>
      <w:widowControl/>
      <w:spacing w:before="80" w:after="40" w:line="278" w:lineRule="auto"/>
      <w:outlineLvl w:val="3"/>
    </w:pPr>
    <w:rPr>
      <w:rFonts w:ascii="Aptos" w:eastAsia="Times New Roman" w:hAnsi="Aptos" w:cs="Times New Roman"/>
      <w:i/>
      <w:iCs/>
      <w:color w:val="0F4761"/>
      <w:kern w:val="2"/>
      <w:lang w:eastAsia="en-US" w:bidi="ar-SA"/>
    </w:rPr>
  </w:style>
  <w:style w:type="paragraph" w:customStyle="1" w:styleId="51">
    <w:name w:val="Заголовок 51"/>
    <w:basedOn w:val="a"/>
    <w:next w:val="a"/>
    <w:uiPriority w:val="9"/>
    <w:semiHidden/>
    <w:unhideWhenUsed/>
    <w:qFormat/>
    <w:rsid w:val="00C7424D"/>
    <w:pPr>
      <w:keepNext/>
      <w:keepLines/>
      <w:widowControl/>
      <w:spacing w:before="80" w:after="40" w:line="278" w:lineRule="auto"/>
      <w:outlineLvl w:val="4"/>
    </w:pPr>
    <w:rPr>
      <w:rFonts w:ascii="Aptos" w:eastAsia="Times New Roman" w:hAnsi="Aptos" w:cs="Times New Roman"/>
      <w:color w:val="0F4761"/>
      <w:kern w:val="2"/>
      <w:lang w:eastAsia="en-US" w:bidi="ar-SA"/>
    </w:rPr>
  </w:style>
  <w:style w:type="paragraph" w:customStyle="1" w:styleId="61">
    <w:name w:val="Заголовок 61"/>
    <w:basedOn w:val="a"/>
    <w:next w:val="a"/>
    <w:uiPriority w:val="9"/>
    <w:semiHidden/>
    <w:unhideWhenUsed/>
    <w:qFormat/>
    <w:rsid w:val="00C7424D"/>
    <w:pPr>
      <w:keepNext/>
      <w:keepLines/>
      <w:widowControl/>
      <w:spacing w:before="40" w:line="278" w:lineRule="auto"/>
      <w:outlineLvl w:val="5"/>
    </w:pPr>
    <w:rPr>
      <w:rFonts w:ascii="Aptos" w:eastAsia="Times New Roman" w:hAnsi="Aptos" w:cs="Times New Roman"/>
      <w:i/>
      <w:iCs/>
      <w:color w:val="595959"/>
      <w:kern w:val="2"/>
      <w:lang w:eastAsia="en-US" w:bidi="ar-SA"/>
    </w:rPr>
  </w:style>
  <w:style w:type="paragraph" w:customStyle="1" w:styleId="71">
    <w:name w:val="Заголовок 71"/>
    <w:basedOn w:val="a"/>
    <w:next w:val="a"/>
    <w:uiPriority w:val="9"/>
    <w:semiHidden/>
    <w:unhideWhenUsed/>
    <w:qFormat/>
    <w:rsid w:val="00C7424D"/>
    <w:pPr>
      <w:keepNext/>
      <w:keepLines/>
      <w:widowControl/>
      <w:spacing w:before="40" w:line="278" w:lineRule="auto"/>
      <w:outlineLvl w:val="6"/>
    </w:pPr>
    <w:rPr>
      <w:rFonts w:ascii="Aptos" w:eastAsia="Times New Roman" w:hAnsi="Aptos" w:cs="Times New Roman"/>
      <w:color w:val="595959"/>
      <w:kern w:val="2"/>
      <w:lang w:eastAsia="en-US" w:bidi="ar-SA"/>
    </w:rPr>
  </w:style>
  <w:style w:type="paragraph" w:customStyle="1" w:styleId="81">
    <w:name w:val="Заголовок 81"/>
    <w:basedOn w:val="a"/>
    <w:next w:val="a"/>
    <w:uiPriority w:val="9"/>
    <w:semiHidden/>
    <w:unhideWhenUsed/>
    <w:qFormat/>
    <w:rsid w:val="00C7424D"/>
    <w:pPr>
      <w:keepNext/>
      <w:keepLines/>
      <w:widowControl/>
      <w:spacing w:line="278" w:lineRule="auto"/>
      <w:outlineLvl w:val="7"/>
    </w:pPr>
    <w:rPr>
      <w:rFonts w:ascii="Aptos" w:eastAsia="Times New Roman" w:hAnsi="Aptos" w:cs="Times New Roman"/>
      <w:i/>
      <w:iCs/>
      <w:color w:val="272727"/>
      <w:kern w:val="2"/>
      <w:lang w:eastAsia="en-US" w:bidi="ar-SA"/>
    </w:rPr>
  </w:style>
  <w:style w:type="paragraph" w:customStyle="1" w:styleId="91">
    <w:name w:val="Заголовок 91"/>
    <w:basedOn w:val="a"/>
    <w:next w:val="a"/>
    <w:uiPriority w:val="9"/>
    <w:semiHidden/>
    <w:unhideWhenUsed/>
    <w:qFormat/>
    <w:rsid w:val="00C7424D"/>
    <w:pPr>
      <w:keepNext/>
      <w:keepLines/>
      <w:widowControl/>
      <w:spacing w:line="278" w:lineRule="auto"/>
      <w:outlineLvl w:val="8"/>
    </w:pPr>
    <w:rPr>
      <w:rFonts w:ascii="Aptos" w:eastAsia="Times New Roman" w:hAnsi="Aptos" w:cs="Times New Roman"/>
      <w:color w:val="272727"/>
      <w:kern w:val="2"/>
      <w:lang w:eastAsia="en-US" w:bidi="ar-SA"/>
    </w:rPr>
  </w:style>
  <w:style w:type="numbering" w:customStyle="1" w:styleId="15">
    <w:name w:val="Немає списку1"/>
    <w:next w:val="a2"/>
    <w:uiPriority w:val="99"/>
    <w:semiHidden/>
    <w:unhideWhenUsed/>
    <w:rsid w:val="00C7424D"/>
  </w:style>
  <w:style w:type="character" w:customStyle="1" w:styleId="30">
    <w:name w:val="Заголовок 3 Знак"/>
    <w:basedOn w:val="a0"/>
    <w:link w:val="3"/>
    <w:uiPriority w:val="9"/>
    <w:semiHidden/>
    <w:rsid w:val="00C7424D"/>
    <w:rPr>
      <w:rFonts w:eastAsia="Times New Roman" w:cs="Times New Roman"/>
      <w:color w:val="0F4761"/>
      <w:sz w:val="28"/>
      <w:szCs w:val="28"/>
    </w:rPr>
  </w:style>
  <w:style w:type="character" w:customStyle="1" w:styleId="40">
    <w:name w:val="Заголовок 4 Знак"/>
    <w:basedOn w:val="a0"/>
    <w:link w:val="4"/>
    <w:uiPriority w:val="9"/>
    <w:semiHidden/>
    <w:rsid w:val="00C7424D"/>
    <w:rPr>
      <w:rFonts w:eastAsia="Times New Roman" w:cs="Times New Roman"/>
      <w:i/>
      <w:iCs/>
      <w:color w:val="0F4761"/>
    </w:rPr>
  </w:style>
  <w:style w:type="character" w:customStyle="1" w:styleId="50">
    <w:name w:val="Заголовок 5 Знак"/>
    <w:basedOn w:val="a0"/>
    <w:link w:val="5"/>
    <w:uiPriority w:val="9"/>
    <w:semiHidden/>
    <w:rsid w:val="00C7424D"/>
    <w:rPr>
      <w:rFonts w:eastAsia="Times New Roman" w:cs="Times New Roman"/>
      <w:color w:val="0F4761"/>
    </w:rPr>
  </w:style>
  <w:style w:type="character" w:customStyle="1" w:styleId="60">
    <w:name w:val="Заголовок 6 Знак"/>
    <w:basedOn w:val="a0"/>
    <w:link w:val="6"/>
    <w:uiPriority w:val="9"/>
    <w:semiHidden/>
    <w:rsid w:val="00C7424D"/>
    <w:rPr>
      <w:rFonts w:eastAsia="Times New Roman" w:cs="Times New Roman"/>
      <w:i/>
      <w:iCs/>
      <w:color w:val="595959"/>
    </w:rPr>
  </w:style>
  <w:style w:type="character" w:customStyle="1" w:styleId="70">
    <w:name w:val="Заголовок 7 Знак"/>
    <w:basedOn w:val="a0"/>
    <w:link w:val="7"/>
    <w:uiPriority w:val="9"/>
    <w:semiHidden/>
    <w:rsid w:val="00C7424D"/>
    <w:rPr>
      <w:rFonts w:eastAsia="Times New Roman" w:cs="Times New Roman"/>
      <w:color w:val="595959"/>
    </w:rPr>
  </w:style>
  <w:style w:type="character" w:customStyle="1" w:styleId="80">
    <w:name w:val="Заголовок 8 Знак"/>
    <w:basedOn w:val="a0"/>
    <w:link w:val="8"/>
    <w:uiPriority w:val="9"/>
    <w:semiHidden/>
    <w:rsid w:val="00C7424D"/>
    <w:rPr>
      <w:rFonts w:eastAsia="Times New Roman" w:cs="Times New Roman"/>
      <w:i/>
      <w:iCs/>
      <w:color w:val="272727"/>
    </w:rPr>
  </w:style>
  <w:style w:type="character" w:customStyle="1" w:styleId="90">
    <w:name w:val="Заголовок 9 Знак"/>
    <w:basedOn w:val="a0"/>
    <w:link w:val="9"/>
    <w:uiPriority w:val="9"/>
    <w:semiHidden/>
    <w:rsid w:val="00C7424D"/>
    <w:rPr>
      <w:rFonts w:eastAsia="Times New Roman" w:cs="Times New Roman"/>
      <w:color w:val="272727"/>
    </w:rPr>
  </w:style>
  <w:style w:type="paragraph" w:customStyle="1" w:styleId="16">
    <w:name w:val="Назва1"/>
    <w:basedOn w:val="a"/>
    <w:next w:val="a"/>
    <w:uiPriority w:val="10"/>
    <w:qFormat/>
    <w:rsid w:val="00C7424D"/>
    <w:pPr>
      <w:widowControl/>
      <w:spacing w:after="80"/>
      <w:contextualSpacing/>
    </w:pPr>
    <w:rPr>
      <w:rFonts w:ascii="Aptos Display" w:eastAsia="Times New Roman" w:hAnsi="Aptos Display" w:cs="Times New Roman"/>
      <w:color w:val="auto"/>
      <w:spacing w:val="-10"/>
      <w:kern w:val="28"/>
      <w:sz w:val="56"/>
      <w:szCs w:val="56"/>
      <w:lang w:eastAsia="en-US" w:bidi="ar-SA"/>
    </w:rPr>
  </w:style>
  <w:style w:type="character" w:customStyle="1" w:styleId="aff5">
    <w:name w:val="Назва Знак"/>
    <w:basedOn w:val="a0"/>
    <w:link w:val="aff6"/>
    <w:uiPriority w:val="10"/>
    <w:rsid w:val="00C7424D"/>
    <w:rPr>
      <w:rFonts w:ascii="Aptos Display" w:eastAsia="Times New Roman" w:hAnsi="Aptos Display" w:cs="Times New Roman"/>
      <w:spacing w:val="-10"/>
      <w:kern w:val="28"/>
      <w:sz w:val="56"/>
      <w:szCs w:val="56"/>
    </w:rPr>
  </w:style>
  <w:style w:type="paragraph" w:customStyle="1" w:styleId="17">
    <w:name w:val="Підзаголовок1"/>
    <w:basedOn w:val="a"/>
    <w:next w:val="a"/>
    <w:uiPriority w:val="11"/>
    <w:qFormat/>
    <w:rsid w:val="00C7424D"/>
    <w:pPr>
      <w:widowControl/>
      <w:numPr>
        <w:ilvl w:val="1"/>
      </w:numPr>
      <w:spacing w:after="160" w:line="278" w:lineRule="auto"/>
    </w:pPr>
    <w:rPr>
      <w:rFonts w:ascii="Aptos" w:eastAsia="Times New Roman" w:hAnsi="Aptos" w:cs="Times New Roman"/>
      <w:color w:val="595959"/>
      <w:spacing w:val="15"/>
      <w:kern w:val="2"/>
      <w:sz w:val="28"/>
      <w:szCs w:val="28"/>
      <w:lang w:eastAsia="en-US" w:bidi="ar-SA"/>
    </w:rPr>
  </w:style>
  <w:style w:type="character" w:customStyle="1" w:styleId="aff7">
    <w:name w:val="Підзаголовок Знак"/>
    <w:basedOn w:val="a0"/>
    <w:link w:val="aff8"/>
    <w:uiPriority w:val="11"/>
    <w:rsid w:val="00C7424D"/>
    <w:rPr>
      <w:rFonts w:eastAsia="Times New Roman" w:cs="Times New Roman"/>
      <w:color w:val="595959"/>
      <w:spacing w:val="15"/>
      <w:sz w:val="28"/>
      <w:szCs w:val="28"/>
    </w:rPr>
  </w:style>
  <w:style w:type="paragraph" w:customStyle="1" w:styleId="18">
    <w:name w:val="Цитата1"/>
    <w:basedOn w:val="a"/>
    <w:next w:val="a"/>
    <w:uiPriority w:val="29"/>
    <w:qFormat/>
    <w:rsid w:val="00C7424D"/>
    <w:pPr>
      <w:widowControl/>
      <w:spacing w:before="160" w:after="160" w:line="278" w:lineRule="auto"/>
      <w:jc w:val="center"/>
    </w:pPr>
    <w:rPr>
      <w:rFonts w:ascii="Aptos" w:eastAsia="Aptos" w:hAnsi="Aptos" w:cs="Times New Roman"/>
      <w:i/>
      <w:iCs/>
      <w:color w:val="404040"/>
      <w:kern w:val="2"/>
      <w:lang w:eastAsia="en-US" w:bidi="ar-SA"/>
    </w:rPr>
  </w:style>
  <w:style w:type="character" w:customStyle="1" w:styleId="aff9">
    <w:name w:val="Цитата Знак"/>
    <w:basedOn w:val="a0"/>
    <w:link w:val="affa"/>
    <w:uiPriority w:val="29"/>
    <w:rsid w:val="00C7424D"/>
    <w:rPr>
      <w:i/>
      <w:iCs/>
      <w:color w:val="404040"/>
    </w:rPr>
  </w:style>
  <w:style w:type="character" w:customStyle="1" w:styleId="19">
    <w:name w:val="Сильне виокремлення1"/>
    <w:basedOn w:val="a0"/>
    <w:uiPriority w:val="21"/>
    <w:qFormat/>
    <w:rsid w:val="00C7424D"/>
    <w:rPr>
      <w:i/>
      <w:iCs/>
      <w:color w:val="0F4761"/>
    </w:rPr>
  </w:style>
  <w:style w:type="paragraph" w:customStyle="1" w:styleId="1a">
    <w:name w:val="Насичена цитата1"/>
    <w:basedOn w:val="a"/>
    <w:next w:val="a"/>
    <w:uiPriority w:val="30"/>
    <w:qFormat/>
    <w:rsid w:val="00C7424D"/>
    <w:pPr>
      <w:widowControl/>
      <w:pBdr>
        <w:top w:val="single" w:sz="4" w:space="10" w:color="0F4761"/>
        <w:bottom w:val="single" w:sz="4" w:space="10" w:color="0F4761"/>
      </w:pBdr>
      <w:spacing w:before="360" w:after="360" w:line="278" w:lineRule="auto"/>
      <w:ind w:left="864" w:right="864"/>
      <w:jc w:val="center"/>
    </w:pPr>
    <w:rPr>
      <w:rFonts w:ascii="Aptos" w:eastAsia="Aptos" w:hAnsi="Aptos" w:cs="Times New Roman"/>
      <w:i/>
      <w:iCs/>
      <w:color w:val="0F4761"/>
      <w:kern w:val="2"/>
      <w:lang w:eastAsia="en-US" w:bidi="ar-SA"/>
    </w:rPr>
  </w:style>
  <w:style w:type="character" w:customStyle="1" w:styleId="affb">
    <w:name w:val="Насичена цитата Знак"/>
    <w:basedOn w:val="a0"/>
    <w:link w:val="affc"/>
    <w:uiPriority w:val="30"/>
    <w:rsid w:val="00C7424D"/>
    <w:rPr>
      <w:i/>
      <w:iCs/>
      <w:color w:val="0F4761"/>
    </w:rPr>
  </w:style>
  <w:style w:type="character" w:customStyle="1" w:styleId="1b">
    <w:name w:val="Сильне посилання1"/>
    <w:basedOn w:val="a0"/>
    <w:uiPriority w:val="32"/>
    <w:qFormat/>
    <w:rsid w:val="00C7424D"/>
    <w:rPr>
      <w:b/>
      <w:bCs/>
      <w:smallCaps/>
      <w:color w:val="0F4761"/>
      <w:spacing w:val="5"/>
    </w:rPr>
  </w:style>
  <w:style w:type="character" w:customStyle="1" w:styleId="aff3">
    <w:name w:val="Без інтервалів Знак"/>
    <w:link w:val="aff2"/>
    <w:locked/>
    <w:rsid w:val="00C7424D"/>
    <w:rPr>
      <w:rFonts w:ascii="Calibri" w:eastAsia="Times New Roman" w:hAnsi="Calibri" w:cs="Times New Roman"/>
      <w:sz w:val="22"/>
      <w:szCs w:val="22"/>
      <w:lang w:bidi="ar-SA"/>
    </w:rPr>
  </w:style>
  <w:style w:type="paragraph" w:customStyle="1" w:styleId="1c">
    <w:name w:val="Без інтервалів1"/>
    <w:uiPriority w:val="1"/>
    <w:qFormat/>
    <w:rsid w:val="00C7424D"/>
    <w:pPr>
      <w:widowControl/>
    </w:pPr>
    <w:rPr>
      <w:rFonts w:ascii="Calibri" w:eastAsia="Times New Roman" w:hAnsi="Calibri" w:cs="Times New Roman"/>
      <w:sz w:val="22"/>
      <w:szCs w:val="22"/>
      <w:lang w:val="ru-RU" w:eastAsia="ru-RU" w:bidi="ar-SA"/>
    </w:rPr>
  </w:style>
  <w:style w:type="character" w:customStyle="1" w:styleId="312">
    <w:name w:val="Заголовок 3 Знак1"/>
    <w:basedOn w:val="a0"/>
    <w:uiPriority w:val="9"/>
    <w:semiHidden/>
    <w:rsid w:val="00C7424D"/>
    <w:rPr>
      <w:rFonts w:asciiTheme="majorHAnsi" w:eastAsiaTheme="majorEastAsia" w:hAnsiTheme="majorHAnsi" w:cstheme="majorBidi"/>
      <w:color w:val="243F60" w:themeColor="accent1" w:themeShade="7F"/>
    </w:rPr>
  </w:style>
  <w:style w:type="character" w:customStyle="1" w:styleId="411">
    <w:name w:val="Заголовок 4 Знак1"/>
    <w:basedOn w:val="a0"/>
    <w:uiPriority w:val="9"/>
    <w:semiHidden/>
    <w:rsid w:val="00C7424D"/>
    <w:rPr>
      <w:rFonts w:asciiTheme="majorHAnsi" w:eastAsiaTheme="majorEastAsia" w:hAnsiTheme="majorHAnsi" w:cstheme="majorBidi"/>
      <w:i/>
      <w:iCs/>
      <w:color w:val="365F91" w:themeColor="accent1" w:themeShade="BF"/>
    </w:rPr>
  </w:style>
  <w:style w:type="character" w:customStyle="1" w:styleId="510">
    <w:name w:val="Заголовок 5 Знак1"/>
    <w:basedOn w:val="a0"/>
    <w:uiPriority w:val="9"/>
    <w:semiHidden/>
    <w:rsid w:val="00C7424D"/>
    <w:rPr>
      <w:rFonts w:asciiTheme="majorHAnsi" w:eastAsiaTheme="majorEastAsia" w:hAnsiTheme="majorHAnsi" w:cstheme="majorBidi"/>
      <w:color w:val="365F91" w:themeColor="accent1" w:themeShade="BF"/>
    </w:rPr>
  </w:style>
  <w:style w:type="character" w:customStyle="1" w:styleId="610">
    <w:name w:val="Заголовок 6 Знак1"/>
    <w:basedOn w:val="a0"/>
    <w:uiPriority w:val="9"/>
    <w:semiHidden/>
    <w:rsid w:val="00C7424D"/>
    <w:rPr>
      <w:rFonts w:asciiTheme="majorHAnsi" w:eastAsiaTheme="majorEastAsia" w:hAnsiTheme="majorHAnsi" w:cstheme="majorBidi"/>
      <w:color w:val="243F60" w:themeColor="accent1" w:themeShade="7F"/>
    </w:rPr>
  </w:style>
  <w:style w:type="character" w:customStyle="1" w:styleId="710">
    <w:name w:val="Заголовок 7 Знак1"/>
    <w:basedOn w:val="a0"/>
    <w:uiPriority w:val="9"/>
    <w:semiHidden/>
    <w:rsid w:val="00C7424D"/>
    <w:rPr>
      <w:rFonts w:asciiTheme="majorHAnsi" w:eastAsiaTheme="majorEastAsia" w:hAnsiTheme="majorHAnsi" w:cstheme="majorBidi"/>
      <w:i/>
      <w:iCs/>
      <w:color w:val="243F60" w:themeColor="accent1" w:themeShade="7F"/>
    </w:rPr>
  </w:style>
  <w:style w:type="character" w:customStyle="1" w:styleId="810">
    <w:name w:val="Заголовок 8 Знак1"/>
    <w:basedOn w:val="a0"/>
    <w:uiPriority w:val="9"/>
    <w:semiHidden/>
    <w:rsid w:val="00C7424D"/>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C7424D"/>
    <w:rPr>
      <w:rFonts w:asciiTheme="majorHAnsi" w:eastAsiaTheme="majorEastAsia" w:hAnsiTheme="majorHAnsi" w:cstheme="majorBidi"/>
      <w:i/>
      <w:iCs/>
      <w:color w:val="272727" w:themeColor="text1" w:themeTint="D8"/>
      <w:sz w:val="21"/>
      <w:szCs w:val="21"/>
    </w:rPr>
  </w:style>
  <w:style w:type="paragraph" w:styleId="aff6">
    <w:name w:val="Title"/>
    <w:basedOn w:val="a"/>
    <w:next w:val="a"/>
    <w:link w:val="aff5"/>
    <w:uiPriority w:val="10"/>
    <w:qFormat/>
    <w:rsid w:val="00C7424D"/>
    <w:pPr>
      <w:contextualSpacing/>
    </w:pPr>
    <w:rPr>
      <w:rFonts w:ascii="Aptos Display" w:eastAsia="Times New Roman" w:hAnsi="Aptos Display" w:cs="Times New Roman"/>
      <w:color w:val="auto"/>
      <w:spacing w:val="-10"/>
      <w:kern w:val="28"/>
      <w:sz w:val="56"/>
      <w:szCs w:val="56"/>
    </w:rPr>
  </w:style>
  <w:style w:type="character" w:customStyle="1" w:styleId="1d">
    <w:name w:val="Назва Знак1"/>
    <w:basedOn w:val="a0"/>
    <w:uiPriority w:val="10"/>
    <w:rsid w:val="00C7424D"/>
    <w:rPr>
      <w:rFonts w:asciiTheme="majorHAnsi" w:eastAsiaTheme="majorEastAsia" w:hAnsiTheme="majorHAnsi" w:cstheme="majorBidi"/>
      <w:spacing w:val="-10"/>
      <w:kern w:val="28"/>
      <w:sz w:val="56"/>
      <w:szCs w:val="56"/>
    </w:rPr>
  </w:style>
  <w:style w:type="paragraph" w:styleId="aff8">
    <w:name w:val="Subtitle"/>
    <w:basedOn w:val="a"/>
    <w:next w:val="a"/>
    <w:link w:val="aff7"/>
    <w:uiPriority w:val="11"/>
    <w:qFormat/>
    <w:rsid w:val="00C7424D"/>
    <w:pPr>
      <w:numPr>
        <w:ilvl w:val="1"/>
      </w:numPr>
      <w:spacing w:after="160"/>
    </w:pPr>
    <w:rPr>
      <w:rFonts w:eastAsia="Times New Roman" w:cs="Times New Roman"/>
      <w:color w:val="595959"/>
      <w:spacing w:val="15"/>
      <w:sz w:val="28"/>
      <w:szCs w:val="28"/>
    </w:rPr>
  </w:style>
  <w:style w:type="character" w:customStyle="1" w:styleId="1e">
    <w:name w:val="Підзаголовок Знак1"/>
    <w:basedOn w:val="a0"/>
    <w:uiPriority w:val="11"/>
    <w:rsid w:val="00C7424D"/>
    <w:rPr>
      <w:rFonts w:asciiTheme="minorHAnsi" w:eastAsiaTheme="minorEastAsia" w:hAnsiTheme="minorHAnsi" w:cstheme="minorBidi"/>
      <w:color w:val="5A5A5A" w:themeColor="text1" w:themeTint="A5"/>
      <w:spacing w:val="15"/>
      <w:sz w:val="22"/>
      <w:szCs w:val="22"/>
    </w:rPr>
  </w:style>
  <w:style w:type="paragraph" w:styleId="affa">
    <w:name w:val="Quote"/>
    <w:basedOn w:val="a"/>
    <w:next w:val="a"/>
    <w:link w:val="aff9"/>
    <w:uiPriority w:val="29"/>
    <w:qFormat/>
    <w:rsid w:val="00C7424D"/>
    <w:pPr>
      <w:spacing w:before="200" w:after="160"/>
      <w:ind w:left="864" w:right="864"/>
      <w:jc w:val="center"/>
    </w:pPr>
    <w:rPr>
      <w:i/>
      <w:iCs/>
      <w:color w:val="404040"/>
    </w:rPr>
  </w:style>
  <w:style w:type="character" w:customStyle="1" w:styleId="1f">
    <w:name w:val="Цитата Знак1"/>
    <w:basedOn w:val="a0"/>
    <w:uiPriority w:val="29"/>
    <w:rsid w:val="00C7424D"/>
    <w:rPr>
      <w:i/>
      <w:iCs/>
      <w:color w:val="404040" w:themeColor="text1" w:themeTint="BF"/>
    </w:rPr>
  </w:style>
  <w:style w:type="character" w:styleId="affd">
    <w:name w:val="Intense Emphasis"/>
    <w:basedOn w:val="a0"/>
    <w:uiPriority w:val="21"/>
    <w:qFormat/>
    <w:rsid w:val="00C7424D"/>
    <w:rPr>
      <w:i/>
      <w:iCs/>
      <w:color w:val="4F81BD" w:themeColor="accent1"/>
    </w:rPr>
  </w:style>
  <w:style w:type="paragraph" w:styleId="affc">
    <w:name w:val="Intense Quote"/>
    <w:basedOn w:val="a"/>
    <w:next w:val="a"/>
    <w:link w:val="affb"/>
    <w:uiPriority w:val="30"/>
    <w:qFormat/>
    <w:rsid w:val="00C7424D"/>
    <w:pPr>
      <w:pBdr>
        <w:top w:val="single" w:sz="4" w:space="10" w:color="4F81BD" w:themeColor="accent1"/>
        <w:bottom w:val="single" w:sz="4" w:space="10" w:color="4F81BD" w:themeColor="accent1"/>
      </w:pBdr>
      <w:spacing w:before="360" w:after="360"/>
      <w:ind w:left="864" w:right="864"/>
      <w:jc w:val="center"/>
    </w:pPr>
    <w:rPr>
      <w:i/>
      <w:iCs/>
      <w:color w:val="0F4761"/>
    </w:rPr>
  </w:style>
  <w:style w:type="character" w:customStyle="1" w:styleId="1f0">
    <w:name w:val="Насичена цитата Знак1"/>
    <w:basedOn w:val="a0"/>
    <w:uiPriority w:val="30"/>
    <w:rsid w:val="00C7424D"/>
    <w:rPr>
      <w:i/>
      <w:iCs/>
      <w:color w:val="4F81BD" w:themeColor="accent1"/>
    </w:rPr>
  </w:style>
  <w:style w:type="character" w:styleId="affe">
    <w:name w:val="Intense Reference"/>
    <w:basedOn w:val="a0"/>
    <w:uiPriority w:val="32"/>
    <w:qFormat/>
    <w:rsid w:val="00C7424D"/>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84588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229-19"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akon.rada.gov.ua/laws/show/2229-19"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229-19" TargetMode="External"/><Relationship Id="rId5" Type="http://schemas.openxmlformats.org/officeDocument/2006/relationships/webSettings" Target="webSettings.xml"/><Relationship Id="rId15" Type="http://schemas.openxmlformats.org/officeDocument/2006/relationships/hyperlink" Target="https://zakon.rada.gov.ua/laws/show/z1222-18" TargetMode="External"/><Relationship Id="rId10" Type="http://schemas.openxmlformats.org/officeDocument/2006/relationships/hyperlink" Target="https://zakon.rada.gov.ua/laws/show/2866-15"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2229-19" TargetMode="External"/><Relationship Id="rId14" Type="http://schemas.openxmlformats.org/officeDocument/2006/relationships/hyperlink" Target="https://zakon.rada.gov.ua/laws/show/2297-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5762A-793C-4872-8409-54065BB1F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2110</TotalTime>
  <Pages>37</Pages>
  <Words>47268</Words>
  <Characters>26944</Characters>
  <Application>Microsoft Office Word</Application>
  <DocSecurity>0</DocSecurity>
  <Lines>224</Lines>
  <Paragraphs>148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74064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Жарінова</dc:creator>
  <cp:keywords/>
  <dc:description/>
  <cp:lastModifiedBy>Володимир  Салуха</cp:lastModifiedBy>
  <cp:revision>35</cp:revision>
  <cp:lastPrinted>2024-10-24T12:41:00Z</cp:lastPrinted>
  <dcterms:created xsi:type="dcterms:W3CDTF">2022-01-26T15:13:00Z</dcterms:created>
  <dcterms:modified xsi:type="dcterms:W3CDTF">2025-07-29T09:26:00Z</dcterms:modified>
</cp:coreProperties>
</file>